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5795" w14:textId="1676C443" w:rsidR="00D32317" w:rsidRPr="00F45B69" w:rsidDel="00520636" w:rsidRDefault="5D354803" w:rsidP="6815D149">
      <w:pPr>
        <w:pStyle w:val="Subttol1"/>
        <w:pBdr>
          <w:bottom w:val="single" w:sz="12" w:space="1" w:color="000000"/>
        </w:pBdr>
        <w:spacing w:line="276" w:lineRule="auto"/>
        <w:jc w:val="both"/>
        <w:rPr>
          <w:del w:id="0" w:author="Bosch Coll, Nuria" w:date="2025-07-03T14:28:00Z"/>
          <w:rFonts w:ascii="Calibri Light" w:hAnsi="Calibri Light" w:cs="Arial"/>
          <w:sz w:val="22"/>
          <w:szCs w:val="22"/>
          <w:lang w:val="ca-ES"/>
        </w:rPr>
      </w:pPr>
      <w:del w:id="1" w:author="Bosch Coll, Nuria" w:date="2025-07-03T14:28:00Z">
        <w:r w:rsidRPr="6815D149" w:rsidDel="00520636">
          <w:rPr>
            <w:rFonts w:ascii="Calibri Light" w:hAnsi="Calibri Light" w:cs="Arial"/>
            <w:sz w:val="22"/>
            <w:szCs w:val="22"/>
            <w:lang w:val="ca-ES"/>
          </w:rPr>
          <w:delText>INFORME DE MOTIVACIÓ DE LA NECESSITAT DEL CONTRACTE</w:delText>
        </w:r>
        <w:r w:rsidR="438397E9" w:rsidRPr="6815D149" w:rsidDel="00520636">
          <w:rPr>
            <w:rFonts w:ascii="Calibri Light" w:hAnsi="Calibri Light" w:cs="Arial"/>
            <w:sz w:val="22"/>
            <w:szCs w:val="22"/>
            <w:lang w:val="ca-ES"/>
          </w:rPr>
          <w:delText xml:space="preserve"> O MEMÒRIA JUSTIFICATIVA</w:delText>
        </w:r>
      </w:del>
    </w:p>
    <w:p w14:paraId="1E9ECD2B" w14:textId="65540033" w:rsidR="00D32317" w:rsidRPr="00F45B69" w:rsidDel="00520636" w:rsidRDefault="00D32317" w:rsidP="009622BA">
      <w:pPr>
        <w:pStyle w:val="Subttol1"/>
        <w:spacing w:line="276" w:lineRule="auto"/>
        <w:jc w:val="both"/>
        <w:rPr>
          <w:del w:id="2" w:author="Bosch Coll, Nuria" w:date="2025-07-03T14:28:00Z"/>
          <w:rFonts w:ascii="Calibri Light" w:hAnsi="Calibri Light" w:cs="Arial"/>
          <w:sz w:val="22"/>
          <w:szCs w:val="22"/>
          <w:lang w:val="ca-ES"/>
        </w:rPr>
      </w:pPr>
    </w:p>
    <w:p w14:paraId="4D319C86" w14:textId="2CFA9DAE" w:rsidR="006E75A5" w:rsidRPr="00D43283"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3" w:author="Bosch Coll, Nuria" w:date="2025-07-03T14:28:00Z"/>
          <w:rFonts w:ascii="Calibri Light" w:hAnsi="Calibri Light" w:cs="Arial"/>
          <w:i/>
          <w:color w:val="3399FF"/>
          <w:sz w:val="22"/>
          <w:szCs w:val="22"/>
          <w:lang w:val="ca-ES"/>
        </w:rPr>
      </w:pPr>
      <w:del w:id="4" w:author="Bosch Coll, Nuria" w:date="2025-07-03T14:28:00Z">
        <w:r w:rsidRPr="00D43283" w:rsidDel="00520636">
          <w:rPr>
            <w:rFonts w:ascii="Calibri Light" w:hAnsi="Calibri Light" w:cs="Arial"/>
            <w:sz w:val="22"/>
            <w:szCs w:val="22"/>
            <w:lang w:val="ca-ES"/>
          </w:rPr>
          <w:delText xml:space="preserve">Núm. expedient: </w:delText>
        </w:r>
        <w:r w:rsidR="00546CED" w:rsidRPr="00D43283" w:rsidDel="00520636">
          <w:rPr>
            <w:rFonts w:ascii="Calibri Light" w:hAnsi="Calibri Light" w:cs="Arial"/>
            <w:i/>
            <w:sz w:val="22"/>
            <w:szCs w:val="22"/>
            <w:lang w:val="ca-ES"/>
          </w:rPr>
          <w:delText>CSE/AH02/</w:delText>
        </w:r>
        <w:r w:rsidR="00D43283" w:rsidRPr="00D43283" w:rsidDel="00520636">
          <w:rPr>
            <w:rFonts w:ascii="Calibri Light" w:hAnsi="Calibri Light" w:cs="Arial"/>
            <w:i/>
            <w:sz w:val="22"/>
            <w:szCs w:val="22"/>
            <w:lang w:val="ca-ES"/>
          </w:rPr>
          <w:delText>1101439219</w:delText>
        </w:r>
        <w:r w:rsidR="00546CED" w:rsidRPr="00D43283" w:rsidDel="00520636">
          <w:rPr>
            <w:rFonts w:ascii="Calibri Light" w:hAnsi="Calibri Light" w:cs="Arial"/>
            <w:i/>
            <w:sz w:val="22"/>
            <w:szCs w:val="22"/>
            <w:lang w:val="ca-ES"/>
          </w:rPr>
          <w:delText>/2</w:delText>
        </w:r>
        <w:r w:rsidR="006E77DB" w:rsidRPr="00D43283" w:rsidDel="00520636">
          <w:rPr>
            <w:rFonts w:ascii="Calibri Light" w:hAnsi="Calibri Light" w:cs="Arial"/>
            <w:i/>
            <w:sz w:val="22"/>
            <w:szCs w:val="22"/>
            <w:lang w:val="ca-ES"/>
          </w:rPr>
          <w:delText>6</w:delText>
        </w:r>
        <w:r w:rsidR="00C924FC" w:rsidRPr="00D43283" w:rsidDel="00520636">
          <w:rPr>
            <w:rFonts w:ascii="Calibri Light" w:hAnsi="Calibri Light" w:cs="Arial"/>
            <w:i/>
            <w:sz w:val="22"/>
            <w:szCs w:val="22"/>
            <w:lang w:val="ca-ES"/>
          </w:rPr>
          <w:delText>/PO</w:delText>
        </w:r>
      </w:del>
    </w:p>
    <w:p w14:paraId="034E9979" w14:textId="449BE0A5" w:rsidR="00D32317" w:rsidRPr="00D43283" w:rsidDel="00520636" w:rsidRDefault="00D32317" w:rsidP="65F20978">
      <w:pPr>
        <w:pStyle w:val="Subttol1"/>
        <w:pBdr>
          <w:top w:val="single" w:sz="4" w:space="1" w:color="auto"/>
          <w:left w:val="single" w:sz="4" w:space="0" w:color="auto"/>
          <w:bottom w:val="single" w:sz="4" w:space="1" w:color="auto"/>
          <w:right w:val="single" w:sz="4" w:space="4" w:color="auto"/>
        </w:pBdr>
        <w:spacing w:line="276" w:lineRule="auto"/>
        <w:jc w:val="both"/>
        <w:rPr>
          <w:del w:id="5" w:author="Bosch Coll, Nuria" w:date="2025-07-03T14:28:00Z"/>
          <w:rFonts w:ascii="Calibri Light" w:hAnsi="Calibri Light" w:cs="Arial"/>
          <w:b w:val="0"/>
          <w:sz w:val="22"/>
          <w:szCs w:val="22"/>
          <w:lang w:val="ca-ES"/>
        </w:rPr>
      </w:pPr>
      <w:del w:id="6" w:author="Bosch Coll, Nuria" w:date="2025-07-03T14:28:00Z">
        <w:r w:rsidRPr="00D43283" w:rsidDel="00520636">
          <w:rPr>
            <w:rFonts w:ascii="Calibri Light" w:hAnsi="Calibri Light" w:cs="Arial"/>
            <w:sz w:val="22"/>
            <w:szCs w:val="22"/>
            <w:lang w:val="ca-ES"/>
          </w:rPr>
          <w:delText xml:space="preserve">Òrgan gestor: </w:delText>
        </w:r>
        <w:r w:rsidR="69B91119" w:rsidRPr="00D43283" w:rsidDel="00520636">
          <w:rPr>
            <w:rFonts w:ascii="Calibri Light" w:hAnsi="Calibri Light" w:cs="Arial"/>
            <w:sz w:val="22"/>
            <w:szCs w:val="22"/>
            <w:lang w:val="ca-ES"/>
          </w:rPr>
          <w:delText>Hospital Universitari de Bellvitge</w:delText>
        </w:r>
      </w:del>
    </w:p>
    <w:p w14:paraId="796273CC" w14:textId="62FD82DC" w:rsidR="00EA1835"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7" w:author="Bosch Coll, Nuria" w:date="2025-07-03T14:28:00Z"/>
          <w:rFonts w:ascii="Calibri" w:hAnsi="Calibri" w:cs="Arial"/>
          <w:sz w:val="22"/>
          <w:szCs w:val="22"/>
          <w:lang w:val="ca-ES"/>
        </w:rPr>
      </w:pPr>
      <w:del w:id="8" w:author="Bosch Coll, Nuria" w:date="2025-07-03T14:28:00Z">
        <w:r w:rsidRPr="00D43283" w:rsidDel="00520636">
          <w:rPr>
            <w:rFonts w:ascii="Calibri Light" w:hAnsi="Calibri Light" w:cs="Arial"/>
            <w:sz w:val="22"/>
            <w:szCs w:val="22"/>
            <w:lang w:val="ca-ES"/>
          </w:rPr>
          <w:delText>Objecte del contracte:</w:delText>
        </w:r>
        <w:r w:rsidR="00C924FC" w:rsidRPr="00D43283" w:rsidDel="00520636">
          <w:rPr>
            <w:rFonts w:ascii="Calibri Light" w:hAnsi="Calibri Light" w:cs="Arial"/>
            <w:sz w:val="22"/>
            <w:szCs w:val="22"/>
            <w:lang w:val="ca-ES"/>
          </w:rPr>
          <w:delText xml:space="preserve"> </w:delText>
        </w:r>
        <w:r w:rsidR="008D1A8C" w:rsidRPr="00D43283" w:rsidDel="00520636">
          <w:rPr>
            <w:rFonts w:ascii="Calibri Light" w:hAnsi="Calibri Light" w:cs="Arial"/>
            <w:b w:val="0"/>
            <w:sz w:val="22"/>
            <w:szCs w:val="22"/>
            <w:lang w:val="ca-ES"/>
          </w:rPr>
          <w:delText>Servei</w:delText>
        </w:r>
        <w:r w:rsidR="00E8737E" w:rsidRPr="00D43283" w:rsidDel="00520636">
          <w:rPr>
            <w:rFonts w:ascii="Calibri Light" w:hAnsi="Calibri Light" w:cs="Arial"/>
            <w:b w:val="0"/>
            <w:sz w:val="22"/>
            <w:szCs w:val="22"/>
            <w:lang w:val="ca-ES"/>
          </w:rPr>
          <w:delText xml:space="preserve"> de manteniment</w:delText>
        </w:r>
        <w:r w:rsidR="0061512B" w:rsidRPr="00D43283" w:rsidDel="00520636">
          <w:rPr>
            <w:rFonts w:ascii="Calibri Light" w:hAnsi="Calibri Light" w:cs="Arial"/>
            <w:b w:val="0"/>
            <w:sz w:val="22"/>
            <w:szCs w:val="22"/>
            <w:lang w:val="ca-ES"/>
          </w:rPr>
          <w:delText xml:space="preserve"> preventiu, normatiu</w:delText>
        </w:r>
        <w:r w:rsidR="0061512B" w:rsidRPr="00F45B69" w:rsidDel="00520636">
          <w:rPr>
            <w:rFonts w:ascii="Calibri Light" w:hAnsi="Calibri Light" w:cs="Arial"/>
            <w:b w:val="0"/>
            <w:sz w:val="22"/>
            <w:szCs w:val="22"/>
            <w:lang w:val="ca-ES"/>
          </w:rPr>
          <w:delText xml:space="preserve">, correctiu de les sales d’ambient </w:delText>
        </w:r>
        <w:r w:rsidR="001848FC" w:rsidRPr="00F45B69" w:rsidDel="00520636">
          <w:rPr>
            <w:rFonts w:ascii="Calibri Light" w:hAnsi="Calibri Light" w:cs="Arial"/>
            <w:b w:val="0"/>
            <w:sz w:val="22"/>
            <w:szCs w:val="22"/>
            <w:lang w:val="ca-ES"/>
          </w:rPr>
          <w:delText xml:space="preserve">controlat </w:delText>
        </w:r>
        <w:r w:rsidR="008D1A8C" w:rsidRPr="00F45B69" w:rsidDel="00520636">
          <w:rPr>
            <w:rFonts w:ascii="Calibri Light" w:hAnsi="Calibri Light" w:cs="Arial"/>
            <w:b w:val="0"/>
            <w:sz w:val="22"/>
            <w:szCs w:val="22"/>
            <w:lang w:val="ca-ES"/>
          </w:rPr>
          <w:delText>de l’Hospital Universitari de Bellvitge</w:delText>
        </w:r>
      </w:del>
    </w:p>
    <w:p w14:paraId="510145D5" w14:textId="1B764112" w:rsidR="00D32317"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9" w:author="Bosch Coll, Nuria" w:date="2025-07-03T14:28:00Z"/>
          <w:rFonts w:ascii="Calibri Light" w:hAnsi="Calibri Light" w:cs="Arial"/>
          <w:sz w:val="22"/>
          <w:szCs w:val="22"/>
          <w:lang w:val="ca-ES"/>
        </w:rPr>
      </w:pPr>
      <w:del w:id="10" w:author="Bosch Coll, Nuria" w:date="2025-07-03T14:28:00Z">
        <w:r w:rsidRPr="00F45B69" w:rsidDel="00520636">
          <w:rPr>
            <w:rFonts w:ascii="Calibri Light" w:hAnsi="Calibri Light" w:cs="Arial"/>
            <w:sz w:val="22"/>
            <w:szCs w:val="22"/>
            <w:lang w:val="ca-ES"/>
          </w:rPr>
          <w:delText xml:space="preserve">Tipus: </w:delText>
        </w:r>
        <w:r w:rsidR="00770B92" w:rsidRPr="00F45B69" w:rsidDel="00520636">
          <w:rPr>
            <w:rFonts w:ascii="Calibri Light" w:hAnsi="Calibri Light" w:cs="Arial"/>
            <w:b w:val="0"/>
            <w:sz w:val="22"/>
            <w:szCs w:val="22"/>
            <w:lang w:val="ca-ES"/>
          </w:rPr>
          <w:delText>Serveis</w:delText>
        </w:r>
      </w:del>
    </w:p>
    <w:p w14:paraId="38E0DC5D" w14:textId="10FAB760" w:rsidR="00D32317" w:rsidRPr="00F45B69"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11" w:author="Bosch Coll, Nuria" w:date="2025-07-03T14:28:00Z"/>
          <w:rFonts w:ascii="Calibri Light" w:hAnsi="Calibri Light" w:cs="Arial"/>
          <w:sz w:val="22"/>
          <w:szCs w:val="22"/>
          <w:lang w:val="ca-ES"/>
        </w:rPr>
      </w:pPr>
      <w:del w:id="12" w:author="Bosch Coll, Nuria" w:date="2025-07-03T14:28:00Z">
        <w:r w:rsidRPr="00F45B69" w:rsidDel="00520636">
          <w:rPr>
            <w:rFonts w:ascii="Calibri Light" w:hAnsi="Calibri Light" w:cs="Arial"/>
            <w:sz w:val="22"/>
            <w:szCs w:val="22"/>
            <w:lang w:val="ca-ES"/>
          </w:rPr>
          <w:delText xml:space="preserve">Procediment d’adjudicació: </w:delText>
        </w:r>
        <w:r w:rsidRPr="00F45B69" w:rsidDel="00520636">
          <w:rPr>
            <w:rFonts w:ascii="Calibri Light" w:hAnsi="Calibri Light" w:cs="Arial"/>
            <w:b w:val="0"/>
            <w:sz w:val="22"/>
            <w:szCs w:val="22"/>
            <w:lang w:val="ca-ES"/>
          </w:rPr>
          <w:delText>Obert</w:delText>
        </w:r>
      </w:del>
    </w:p>
    <w:p w14:paraId="2572A96A" w14:textId="7D598CC7" w:rsidR="00D32317" w:rsidRPr="00F45B69" w:rsidDel="00520636" w:rsidRDefault="00D32317" w:rsidP="009622BA">
      <w:pPr>
        <w:pStyle w:val="Subttol1"/>
        <w:spacing w:line="276" w:lineRule="auto"/>
        <w:jc w:val="both"/>
        <w:rPr>
          <w:del w:id="13" w:author="Bosch Coll, Nuria" w:date="2025-07-03T14:28:00Z"/>
          <w:rFonts w:ascii="Calibri Light" w:hAnsi="Calibri Light" w:cs="Arial"/>
          <w:color w:val="3399FF"/>
          <w:sz w:val="22"/>
          <w:szCs w:val="22"/>
          <w:lang w:val="ca-ES"/>
        </w:rPr>
      </w:pPr>
    </w:p>
    <w:p w14:paraId="3ADA01E1" w14:textId="4ED5E348" w:rsidR="00D32317" w:rsidRPr="00F45B69" w:rsidDel="00520636" w:rsidRDefault="00D221B7" w:rsidP="009622BA">
      <w:pPr>
        <w:pStyle w:val="Subttol1"/>
        <w:numPr>
          <w:ilvl w:val="0"/>
          <w:numId w:val="1"/>
        </w:numPr>
        <w:spacing w:line="276" w:lineRule="auto"/>
        <w:jc w:val="both"/>
        <w:rPr>
          <w:del w:id="14" w:author="Bosch Coll, Nuria" w:date="2025-07-03T14:28:00Z"/>
          <w:rFonts w:ascii="Calibri Light" w:hAnsi="Calibri Light" w:cs="Arial"/>
          <w:sz w:val="22"/>
          <w:szCs w:val="22"/>
          <w:lang w:val="ca-ES"/>
        </w:rPr>
      </w:pPr>
      <w:del w:id="15" w:author="Bosch Coll, Nuria" w:date="2025-07-03T14:28:00Z">
        <w:r w:rsidRPr="00F45B69" w:rsidDel="00520636">
          <w:rPr>
            <w:rFonts w:ascii="Calibri Light" w:hAnsi="Calibri Light" w:cs="Arial"/>
            <w:sz w:val="22"/>
            <w:szCs w:val="22"/>
            <w:lang w:val="ca-ES"/>
          </w:rPr>
          <w:delText>Justificació de la necessitat i de la manca de mitjans propis</w:delText>
        </w:r>
      </w:del>
    </w:p>
    <w:p w14:paraId="5886DB52" w14:textId="7E7D25EE" w:rsidR="00975E49" w:rsidRPr="00F45B69" w:rsidDel="00520636" w:rsidRDefault="00975E49" w:rsidP="00975E49">
      <w:pPr>
        <w:pStyle w:val="Subttol1"/>
        <w:spacing w:line="276" w:lineRule="auto"/>
        <w:jc w:val="both"/>
        <w:rPr>
          <w:del w:id="16" w:author="Bosch Coll, Nuria" w:date="2025-07-03T14:28:00Z"/>
          <w:rFonts w:ascii="Calibri Light" w:hAnsi="Calibri Light" w:cs="Arial"/>
          <w:sz w:val="22"/>
          <w:szCs w:val="22"/>
          <w:lang w:val="ca-ES"/>
        </w:rPr>
      </w:pPr>
    </w:p>
    <w:p w14:paraId="4898B6AD" w14:textId="2A470D32" w:rsidR="00975E49" w:rsidRPr="00F45B69" w:rsidDel="00520636" w:rsidRDefault="00D221B7" w:rsidP="00975E49">
      <w:pPr>
        <w:spacing w:line="276" w:lineRule="auto"/>
        <w:jc w:val="both"/>
        <w:rPr>
          <w:del w:id="17" w:author="Bosch Coll, Nuria" w:date="2025-07-03T14:28:00Z"/>
          <w:rFonts w:ascii="Calibri Light" w:hAnsi="Calibri Light" w:cs="Arial"/>
          <w:sz w:val="22"/>
          <w:szCs w:val="22"/>
          <w:lang w:eastAsia="ca-ES"/>
        </w:rPr>
      </w:pPr>
      <w:del w:id="18" w:author="Bosch Coll, Nuria" w:date="2025-07-03T14:28:00Z">
        <w:r w:rsidRPr="00F45B69" w:rsidDel="00520636">
          <w:rPr>
            <w:rFonts w:ascii="Calibri Light" w:hAnsi="Calibri Light" w:cs="Arial"/>
            <w:sz w:val="22"/>
            <w:szCs w:val="22"/>
            <w:lang w:eastAsia="ca-ES"/>
          </w:rPr>
          <w:delText xml:space="preserve"> </w:delText>
        </w:r>
        <w:r w:rsidR="00EA1835" w:rsidRPr="00F45B69" w:rsidDel="00520636">
          <w:rPr>
            <w:rFonts w:ascii="Calibri Light" w:hAnsi="Calibri Light" w:cs="Arial"/>
            <w:sz w:val="22"/>
            <w:szCs w:val="22"/>
            <w:lang w:eastAsia="ca-ES"/>
          </w:rPr>
          <w:delText>L’HUB disposa de diferents</w:delText>
        </w:r>
        <w:r w:rsidR="008D1A8C" w:rsidRPr="00F45B69" w:rsidDel="00520636">
          <w:rPr>
            <w:rFonts w:ascii="Calibri Light" w:hAnsi="Calibri Light" w:cs="Arial"/>
            <w:sz w:val="22"/>
            <w:szCs w:val="22"/>
            <w:lang w:eastAsia="ca-ES"/>
          </w:rPr>
          <w:delText xml:space="preserve"> </w:delText>
        </w:r>
        <w:r w:rsidR="0061512B" w:rsidRPr="00F45B69" w:rsidDel="00520636">
          <w:rPr>
            <w:rFonts w:ascii="Calibri Light" w:hAnsi="Calibri Light" w:cs="Arial"/>
            <w:sz w:val="22"/>
            <w:szCs w:val="22"/>
            <w:lang w:eastAsia="ca-ES"/>
          </w:rPr>
          <w:delText xml:space="preserve">sales que </w:delText>
        </w:r>
        <w:r w:rsidR="00983CC1" w:rsidRPr="00F45B69" w:rsidDel="00520636">
          <w:rPr>
            <w:rFonts w:ascii="Calibri Light" w:hAnsi="Calibri Light" w:cs="Arial"/>
            <w:sz w:val="22"/>
            <w:szCs w:val="22"/>
            <w:lang w:eastAsia="ca-ES"/>
          </w:rPr>
          <w:delText>requereixen</w:delText>
        </w:r>
        <w:r w:rsidR="0061512B" w:rsidRPr="00F45B69" w:rsidDel="00520636">
          <w:rPr>
            <w:rFonts w:ascii="Calibri Light" w:hAnsi="Calibri Light" w:cs="Arial"/>
            <w:sz w:val="22"/>
            <w:szCs w:val="22"/>
            <w:lang w:eastAsia="ca-ES"/>
          </w:rPr>
          <w:delText xml:space="preserve"> uns condicions ambient que han de reunir uns requeriments concrets pel que fa a control de pressió, partícules en suspensió, etc</w:delText>
        </w:r>
        <w:r w:rsidR="000014B1" w:rsidRPr="00F45B69" w:rsidDel="00520636">
          <w:rPr>
            <w:rFonts w:ascii="Calibri Light" w:hAnsi="Calibri Light" w:cs="Arial"/>
            <w:sz w:val="22"/>
            <w:szCs w:val="22"/>
            <w:lang w:eastAsia="ca-ES"/>
          </w:rPr>
          <w:delText>.</w:delText>
        </w:r>
        <w:r w:rsidR="0061512B" w:rsidRPr="00F45B69" w:rsidDel="00520636">
          <w:rPr>
            <w:rFonts w:ascii="Calibri Light" w:hAnsi="Calibri Light" w:cs="Arial"/>
            <w:sz w:val="22"/>
            <w:szCs w:val="22"/>
            <w:lang w:eastAsia="ca-ES"/>
          </w:rPr>
          <w:delText xml:space="preserve"> per assegurar la qualitat i la seguretat de l’activitat assistencial.</w:delText>
        </w:r>
      </w:del>
    </w:p>
    <w:p w14:paraId="25A4D52E" w14:textId="0810A7C5" w:rsidR="0061512B" w:rsidRPr="00F45B69" w:rsidDel="00520636" w:rsidRDefault="00975E49" w:rsidP="00975E49">
      <w:pPr>
        <w:spacing w:before="150" w:line="276" w:lineRule="auto"/>
        <w:jc w:val="both"/>
        <w:rPr>
          <w:del w:id="19" w:author="Bosch Coll, Nuria" w:date="2025-07-03T14:28:00Z"/>
          <w:rFonts w:ascii="Calibri Light" w:hAnsi="Calibri Light" w:cs="Arial"/>
          <w:sz w:val="22"/>
          <w:szCs w:val="22"/>
          <w:lang w:eastAsia="ca-ES"/>
        </w:rPr>
      </w:pPr>
      <w:del w:id="20" w:author="Bosch Coll, Nuria" w:date="2025-07-03T14:28:00Z">
        <w:r w:rsidRPr="00F45B69" w:rsidDel="00520636">
          <w:rPr>
            <w:rFonts w:ascii="Calibri Light" w:hAnsi="Calibri Light" w:cs="Arial"/>
            <w:sz w:val="22"/>
            <w:szCs w:val="22"/>
            <w:lang w:eastAsia="ca-ES"/>
          </w:rPr>
          <w:delText>Entre aquestes</w:delText>
        </w:r>
        <w:r w:rsidR="0061512B" w:rsidRPr="00F45B69" w:rsidDel="00520636">
          <w:rPr>
            <w:rFonts w:ascii="Calibri Light" w:hAnsi="Calibri Light" w:cs="Arial"/>
            <w:sz w:val="22"/>
            <w:szCs w:val="22"/>
            <w:lang w:eastAsia="ca-ES"/>
          </w:rPr>
          <w:delText xml:space="preserve"> sales </w:delText>
        </w:r>
        <w:r w:rsidRPr="00F45B69" w:rsidDel="00520636">
          <w:rPr>
            <w:rFonts w:ascii="Calibri Light" w:hAnsi="Calibri Light" w:cs="Arial"/>
            <w:sz w:val="22"/>
            <w:szCs w:val="22"/>
            <w:lang w:eastAsia="ca-ES"/>
          </w:rPr>
          <w:delText>es troben: les</w:delText>
        </w:r>
        <w:r w:rsidR="0061512B" w:rsidRPr="00F45B69" w:rsidDel="00520636">
          <w:rPr>
            <w:rFonts w:ascii="Calibri Light" w:hAnsi="Calibri Light" w:cs="Arial"/>
            <w:sz w:val="22"/>
            <w:szCs w:val="22"/>
            <w:lang w:eastAsia="ca-ES"/>
          </w:rPr>
          <w:delText xml:space="preserve"> sales blanques, </w:delText>
        </w:r>
        <w:r w:rsidRPr="00F45B69" w:rsidDel="00520636">
          <w:rPr>
            <w:rFonts w:ascii="Calibri Light" w:hAnsi="Calibri Light" w:cs="Arial"/>
            <w:sz w:val="22"/>
            <w:szCs w:val="22"/>
            <w:lang w:eastAsia="ca-ES"/>
          </w:rPr>
          <w:delText>d’</w:delText>
        </w:r>
        <w:r w:rsidR="0061512B" w:rsidRPr="00F45B69" w:rsidDel="00520636">
          <w:rPr>
            <w:rFonts w:ascii="Calibri Light" w:hAnsi="Calibri Light" w:cs="Arial"/>
            <w:sz w:val="22"/>
            <w:szCs w:val="22"/>
            <w:lang w:eastAsia="ca-ES"/>
          </w:rPr>
          <w:delText>esterilització, o sales de laboratori concretes.</w:delText>
        </w:r>
      </w:del>
    </w:p>
    <w:p w14:paraId="3F930061" w14:textId="44993808" w:rsidR="00EA1835" w:rsidRPr="00F45B69" w:rsidDel="00520636" w:rsidRDefault="00EA1835" w:rsidP="00975E49">
      <w:pPr>
        <w:spacing w:before="150" w:line="276" w:lineRule="auto"/>
        <w:jc w:val="both"/>
        <w:rPr>
          <w:del w:id="21" w:author="Bosch Coll, Nuria" w:date="2025-07-03T14:28:00Z"/>
          <w:rFonts w:ascii="Calibri Light" w:hAnsi="Calibri Light" w:cs="Arial"/>
          <w:sz w:val="22"/>
          <w:szCs w:val="22"/>
          <w:lang w:eastAsia="ca-ES"/>
        </w:rPr>
      </w:pPr>
      <w:del w:id="22" w:author="Bosch Coll, Nuria" w:date="2025-07-03T14:28:00Z">
        <w:r w:rsidRPr="00F45B69" w:rsidDel="00520636">
          <w:rPr>
            <w:rFonts w:ascii="Calibri Light" w:hAnsi="Calibri Light" w:cs="Arial"/>
            <w:sz w:val="22"/>
            <w:szCs w:val="22"/>
            <w:lang w:eastAsia="ca-ES"/>
          </w:rPr>
          <w:delText>L’HUB com a t</w:delText>
        </w:r>
        <w:r w:rsidR="008D1A8C" w:rsidRPr="00F45B69" w:rsidDel="00520636">
          <w:rPr>
            <w:rFonts w:ascii="Calibri Light" w:hAnsi="Calibri Light" w:cs="Arial"/>
            <w:sz w:val="22"/>
            <w:szCs w:val="22"/>
            <w:lang w:eastAsia="ca-ES"/>
          </w:rPr>
          <w:delText>itular de les in</w:delText>
        </w:r>
        <w:r w:rsidR="00E8737E" w:rsidRPr="00F45B69" w:rsidDel="00520636">
          <w:rPr>
            <w:rFonts w:ascii="Calibri Light" w:hAnsi="Calibri Light" w:cs="Arial"/>
            <w:sz w:val="22"/>
            <w:szCs w:val="22"/>
            <w:lang w:eastAsia="ca-ES"/>
          </w:rPr>
          <w:delText>fraestructures</w:delText>
        </w:r>
        <w:r w:rsidR="008D1A8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és responsable d’usar-les i mantenir-les adequadament d’acord amb les condicions de seguretat industrial legalment exigibles, de tenir les autoritzacions i les llicències que siguin preceptives, de presentar les declaracions responsables, de tenir la documentació exigible i de fer les inspeccions que estableix la normativa vigent. (Llei 9/2014, del 31 de juliol, de la seguretat industrial dels establiments, les instal·lacions i els productes.)</w:delText>
        </w:r>
      </w:del>
    </w:p>
    <w:p w14:paraId="05826BB3" w14:textId="0FCFB2B6" w:rsidR="00EA1835" w:rsidRPr="00F45B69" w:rsidDel="00520636" w:rsidRDefault="00EA1835" w:rsidP="00975E49">
      <w:pPr>
        <w:spacing w:before="150" w:line="276" w:lineRule="auto"/>
        <w:jc w:val="both"/>
        <w:rPr>
          <w:del w:id="23" w:author="Bosch Coll, Nuria" w:date="2025-07-03T14:28:00Z"/>
          <w:rFonts w:ascii="Calibri Light" w:hAnsi="Calibri Light" w:cs="Arial"/>
          <w:sz w:val="22"/>
          <w:szCs w:val="22"/>
          <w:lang w:eastAsia="ca-ES"/>
        </w:rPr>
      </w:pPr>
      <w:del w:id="24" w:author="Bosch Coll, Nuria" w:date="2025-07-03T14:28:00Z">
        <w:r w:rsidRPr="00F45B69" w:rsidDel="00520636">
          <w:rPr>
            <w:rFonts w:ascii="Calibri Light" w:hAnsi="Calibri Light" w:cs="Arial"/>
            <w:sz w:val="22"/>
            <w:szCs w:val="22"/>
            <w:lang w:eastAsia="ca-ES"/>
          </w:rPr>
          <w:delText xml:space="preserve">Per tal de preservar la seguretat dels </w:delText>
        </w:r>
        <w:r w:rsidR="008D1A8C" w:rsidRPr="00F45B69" w:rsidDel="00520636">
          <w:rPr>
            <w:rFonts w:ascii="Calibri Light" w:hAnsi="Calibri Light" w:cs="Arial"/>
            <w:sz w:val="22"/>
            <w:szCs w:val="22"/>
            <w:lang w:eastAsia="ca-ES"/>
          </w:rPr>
          <w:delText>treballadors i pacients</w:delText>
        </w:r>
        <w:r w:rsidRPr="00F45B69" w:rsidDel="00520636">
          <w:rPr>
            <w:rFonts w:ascii="Calibri Light" w:hAnsi="Calibri Light" w:cs="Arial"/>
            <w:sz w:val="22"/>
            <w:szCs w:val="22"/>
            <w:lang w:eastAsia="ca-ES"/>
          </w:rPr>
          <w:delText xml:space="preserve"> del nostre centre, assegurar el normal funcionament de les instal·lacions, i prevenir possibles avaries, així com fer les </w:delText>
        </w:r>
        <w:r w:rsidR="008D1A8C" w:rsidRPr="00F45B69" w:rsidDel="00520636">
          <w:rPr>
            <w:rFonts w:ascii="Calibri Light" w:hAnsi="Calibri Light" w:cs="Arial"/>
            <w:sz w:val="22"/>
            <w:szCs w:val="22"/>
            <w:lang w:eastAsia="ca-ES"/>
          </w:rPr>
          <w:delText>intervencions</w:delText>
        </w:r>
        <w:r w:rsidRPr="00F45B69" w:rsidDel="00520636">
          <w:rPr>
            <w:rFonts w:ascii="Calibri Light" w:hAnsi="Calibri Light" w:cs="Arial"/>
            <w:sz w:val="22"/>
            <w:szCs w:val="22"/>
            <w:lang w:eastAsia="ca-ES"/>
          </w:rPr>
          <w:delText xml:space="preserve"> que siguin necessàries, es necessari contractar el servei de </w:delText>
        </w:r>
        <w:r w:rsidR="00E8737E" w:rsidRPr="00F45B69" w:rsidDel="00520636">
          <w:rPr>
            <w:rFonts w:ascii="Calibri Light" w:hAnsi="Calibri Light" w:cs="Arial"/>
            <w:sz w:val="22"/>
            <w:szCs w:val="22"/>
            <w:lang w:eastAsia="ca-ES"/>
          </w:rPr>
          <w:delText>manteniment, reparació i conservació dels edificis i exteriors de</w:delText>
        </w:r>
        <w:r w:rsidRPr="00F45B69" w:rsidDel="00520636">
          <w:rPr>
            <w:rFonts w:ascii="Calibri Light" w:hAnsi="Calibri Light" w:cs="Arial"/>
            <w:sz w:val="22"/>
            <w:szCs w:val="22"/>
            <w:lang w:eastAsia="ca-ES"/>
          </w:rPr>
          <w:delText xml:space="preserve"> l’Hospital Universitari de Bellvitge, atès que a la nostra unitat de manteniment no disposa del material ni de l’especialització necessària per poder dur a terme totes les tasques de revisió i manteniment.</w:delText>
        </w:r>
      </w:del>
    </w:p>
    <w:p w14:paraId="776A5910" w14:textId="776C20C2" w:rsidR="00C40199" w:rsidRPr="00F45B69" w:rsidDel="00520636" w:rsidRDefault="00EA1835" w:rsidP="00975E49">
      <w:pPr>
        <w:spacing w:before="150" w:line="276" w:lineRule="auto"/>
        <w:jc w:val="both"/>
        <w:rPr>
          <w:del w:id="25" w:author="Bosch Coll, Nuria" w:date="2025-07-03T14:28:00Z"/>
          <w:rFonts w:ascii="Calibri Light" w:hAnsi="Calibri Light" w:cs="Arial"/>
          <w:sz w:val="22"/>
          <w:szCs w:val="22"/>
          <w:lang w:eastAsia="ca-ES"/>
        </w:rPr>
      </w:pPr>
      <w:del w:id="26" w:author="Bosch Coll, Nuria" w:date="2025-07-03T14:28:00Z">
        <w:r w:rsidRPr="00F45B69" w:rsidDel="00520636">
          <w:rPr>
            <w:rFonts w:ascii="Calibri Light" w:hAnsi="Calibri Light" w:cs="Arial"/>
            <w:sz w:val="22"/>
            <w:szCs w:val="22"/>
            <w:lang w:eastAsia="ca-ES"/>
          </w:rPr>
          <w:delText>Per tot l’anterior, és del tot imprescindible contractar els servei objecte de licitació.</w:delText>
        </w:r>
      </w:del>
    </w:p>
    <w:p w14:paraId="45E7AD01" w14:textId="0A319C6E" w:rsidR="00975E49" w:rsidRPr="00F45B69" w:rsidDel="00520636" w:rsidRDefault="00975E49" w:rsidP="00975E49">
      <w:pPr>
        <w:spacing w:before="150" w:line="276" w:lineRule="auto"/>
        <w:jc w:val="both"/>
        <w:rPr>
          <w:del w:id="27" w:author="Bosch Coll, Nuria" w:date="2025-07-03T14:28:00Z"/>
          <w:rFonts w:ascii="Calibri Light" w:hAnsi="Calibri Light" w:cs="Arial"/>
          <w:sz w:val="22"/>
          <w:szCs w:val="22"/>
          <w:lang w:eastAsia="ca-ES"/>
        </w:rPr>
      </w:pPr>
    </w:p>
    <w:p w14:paraId="63E4D24F" w14:textId="4DEB33B4" w:rsidR="00C40199" w:rsidRPr="00F45B69" w:rsidDel="00520636" w:rsidRDefault="00C40199" w:rsidP="009622BA">
      <w:pPr>
        <w:pStyle w:val="Subttol1"/>
        <w:numPr>
          <w:ilvl w:val="0"/>
          <w:numId w:val="1"/>
        </w:numPr>
        <w:spacing w:line="276" w:lineRule="auto"/>
        <w:jc w:val="both"/>
        <w:rPr>
          <w:del w:id="28" w:author="Bosch Coll, Nuria" w:date="2025-07-03T14:28:00Z"/>
          <w:rFonts w:asciiTheme="minorHAnsi" w:hAnsiTheme="minorHAnsi" w:cs="Arial"/>
          <w:sz w:val="22"/>
          <w:szCs w:val="22"/>
          <w:lang w:val="ca-ES"/>
        </w:rPr>
      </w:pPr>
      <w:del w:id="29" w:author="Bosch Coll, Nuria" w:date="2025-07-03T14:28:00Z">
        <w:r w:rsidRPr="00F45B69" w:rsidDel="00520636">
          <w:rPr>
            <w:rFonts w:asciiTheme="minorHAnsi" w:hAnsiTheme="minorHAnsi" w:cs="Arial"/>
            <w:sz w:val="22"/>
            <w:szCs w:val="22"/>
            <w:lang w:val="ca-ES"/>
          </w:rPr>
          <w:delText>Naturalesa i extensió del contracte</w:delText>
        </w:r>
      </w:del>
    </w:p>
    <w:p w14:paraId="5C64FD76" w14:textId="3D587A05" w:rsidR="00EA1835" w:rsidRPr="00F45B69" w:rsidDel="00520636" w:rsidRDefault="00EA1835" w:rsidP="00975E49">
      <w:pPr>
        <w:spacing w:before="150" w:line="276" w:lineRule="auto"/>
        <w:jc w:val="both"/>
        <w:rPr>
          <w:del w:id="30" w:author="Bosch Coll, Nuria" w:date="2025-07-03T14:28:00Z"/>
          <w:rFonts w:ascii="Calibri Light" w:hAnsi="Calibri Light" w:cs="Arial"/>
          <w:sz w:val="22"/>
          <w:szCs w:val="22"/>
          <w:lang w:eastAsia="ca-ES"/>
        </w:rPr>
      </w:pPr>
      <w:del w:id="31" w:author="Bosch Coll, Nuria" w:date="2025-07-03T14:28:00Z">
        <w:r w:rsidRPr="00F45B69" w:rsidDel="00520636">
          <w:rPr>
            <w:rFonts w:ascii="Calibri Light" w:hAnsi="Calibri Light" w:cs="Arial"/>
            <w:sz w:val="22"/>
            <w:szCs w:val="22"/>
            <w:lang w:eastAsia="ca-ES"/>
          </w:rPr>
          <w:delText xml:space="preserve">L’objecte del contracte consisteix en el servei </w:delText>
        </w:r>
        <w:r w:rsidR="008D1A8C" w:rsidRPr="00F45B69" w:rsidDel="00520636">
          <w:rPr>
            <w:rFonts w:ascii="Calibri Light" w:hAnsi="Calibri Light" w:cs="Arial"/>
            <w:sz w:val="22"/>
            <w:szCs w:val="22"/>
            <w:lang w:eastAsia="ca-ES"/>
          </w:rPr>
          <w:delText xml:space="preserve">de </w:delText>
        </w:r>
        <w:r w:rsidR="00E8737E" w:rsidRPr="00F45B69" w:rsidDel="00520636">
          <w:rPr>
            <w:rFonts w:ascii="Calibri Light" w:hAnsi="Calibri Light" w:cs="Arial"/>
            <w:sz w:val="22"/>
            <w:szCs w:val="22"/>
            <w:lang w:eastAsia="ca-ES"/>
          </w:rPr>
          <w:delText>manteniment</w:delText>
        </w:r>
        <w:r w:rsidR="0061512B" w:rsidRPr="00F45B69" w:rsidDel="00520636">
          <w:rPr>
            <w:rFonts w:ascii="Calibri Light" w:hAnsi="Calibri Light" w:cs="Arial"/>
            <w:sz w:val="22"/>
            <w:szCs w:val="22"/>
            <w:lang w:eastAsia="ca-ES"/>
          </w:rPr>
          <w:delText xml:space="preserve"> preventiu, normatiu, correctiu de les sales </w:delText>
        </w:r>
        <w:r w:rsidR="001848FC" w:rsidRPr="00F45B69" w:rsidDel="00520636">
          <w:rPr>
            <w:rFonts w:ascii="Calibri Light" w:hAnsi="Calibri Light" w:cs="Arial"/>
            <w:sz w:val="22"/>
            <w:szCs w:val="22"/>
            <w:lang w:eastAsia="ca-ES"/>
          </w:rPr>
          <w:delText xml:space="preserve">blanques </w:delText>
        </w:r>
        <w:r w:rsidR="0061512B" w:rsidRPr="00F45B69" w:rsidDel="00520636">
          <w:rPr>
            <w:rFonts w:ascii="Calibri Light" w:hAnsi="Calibri Light" w:cs="Arial"/>
            <w:sz w:val="22"/>
            <w:szCs w:val="22"/>
            <w:lang w:eastAsia="ca-ES"/>
          </w:rPr>
          <w:delText xml:space="preserve">d’ambient controlat </w:delText>
        </w:r>
        <w:r w:rsidR="00E8737E" w:rsidRPr="00F45B69" w:rsidDel="00520636">
          <w:rPr>
            <w:rFonts w:ascii="Calibri Light" w:hAnsi="Calibri Light" w:cs="Arial"/>
            <w:sz w:val="22"/>
            <w:szCs w:val="22"/>
            <w:lang w:eastAsia="ca-ES"/>
          </w:rPr>
          <w:delText xml:space="preserve">de </w:delText>
        </w:r>
        <w:r w:rsidRPr="00F45B69" w:rsidDel="00520636">
          <w:rPr>
            <w:rFonts w:ascii="Calibri Light" w:hAnsi="Calibri Light" w:cs="Arial"/>
            <w:sz w:val="22"/>
            <w:szCs w:val="22"/>
            <w:lang w:eastAsia="ca-ES"/>
          </w:rPr>
          <w:delText>l’Hospital Universitari de Bellvitge.</w:delText>
        </w:r>
      </w:del>
    </w:p>
    <w:p w14:paraId="295C6CC3" w14:textId="75DE1144" w:rsidR="00EA1835" w:rsidRPr="00F45B69" w:rsidDel="00520636" w:rsidRDefault="00EA1835" w:rsidP="00975E49">
      <w:pPr>
        <w:spacing w:before="150" w:line="276" w:lineRule="auto"/>
        <w:jc w:val="both"/>
        <w:rPr>
          <w:del w:id="32" w:author="Bosch Coll, Nuria" w:date="2025-07-03T14:28:00Z"/>
          <w:rFonts w:ascii="Calibri Light" w:hAnsi="Calibri Light" w:cs="Arial"/>
          <w:sz w:val="22"/>
          <w:szCs w:val="22"/>
          <w:lang w:eastAsia="ca-ES"/>
        </w:rPr>
      </w:pPr>
      <w:del w:id="33" w:author="Bosch Coll, Nuria" w:date="2025-07-03T14:28:00Z">
        <w:r w:rsidRPr="00F45B69" w:rsidDel="00520636">
          <w:rPr>
            <w:rFonts w:ascii="Calibri Light" w:hAnsi="Calibri Light" w:cs="Arial"/>
            <w:sz w:val="22"/>
            <w:szCs w:val="22"/>
            <w:lang w:eastAsia="ca-ES"/>
          </w:rPr>
          <w:delText>D’acord amb l’article 99 de la Llei 9/2017, de 8 de novembre, de Contractes del Sector Públic (en endavant LCSP) no s’ha fraccionat el contracte per tal d’evitar els requisits de publicitat o els relatius al procediment d’adjudicació.</w:delText>
        </w:r>
      </w:del>
    </w:p>
    <w:p w14:paraId="59C546F6" w14:textId="7512D647" w:rsidR="00EA1835" w:rsidRPr="00F45B69" w:rsidDel="00520636" w:rsidRDefault="00EA1835" w:rsidP="00975E49">
      <w:pPr>
        <w:spacing w:before="150" w:line="276" w:lineRule="auto"/>
        <w:jc w:val="both"/>
        <w:rPr>
          <w:del w:id="34" w:author="Bosch Coll, Nuria" w:date="2025-07-03T14:28:00Z"/>
          <w:rFonts w:ascii="Calibri Light" w:hAnsi="Calibri Light" w:cs="Arial"/>
          <w:sz w:val="22"/>
          <w:szCs w:val="22"/>
          <w:lang w:eastAsia="ca-ES"/>
        </w:rPr>
      </w:pPr>
      <w:del w:id="35" w:author="Bosch Coll, Nuria" w:date="2025-07-03T14:28:00Z">
        <w:r w:rsidRPr="00F45B69" w:rsidDel="00520636">
          <w:rPr>
            <w:rFonts w:ascii="Calibri Light" w:hAnsi="Calibri Light" w:cs="Arial"/>
            <w:sz w:val="22"/>
            <w:szCs w:val="22"/>
            <w:lang w:eastAsia="ca-ES"/>
          </w:rPr>
          <w:delText>La naturalesa del contracte es correspon, per tant, amb la d’un contracte de serveis, d’acord amb l’article 17 de la LCSP.</w:delText>
        </w:r>
      </w:del>
    </w:p>
    <w:p w14:paraId="00402835" w14:textId="6F98A9DA" w:rsidR="006F4FBA" w:rsidRPr="00F45B69" w:rsidDel="00520636" w:rsidRDefault="006F4FBA" w:rsidP="009622BA">
      <w:pPr>
        <w:pStyle w:val="Subttol1"/>
        <w:numPr>
          <w:ilvl w:val="0"/>
          <w:numId w:val="1"/>
        </w:numPr>
        <w:spacing w:line="276" w:lineRule="auto"/>
        <w:jc w:val="both"/>
        <w:rPr>
          <w:del w:id="36" w:author="Bosch Coll, Nuria" w:date="2025-07-03T14:28:00Z"/>
          <w:rFonts w:asciiTheme="minorHAnsi" w:hAnsiTheme="minorHAnsi" w:cs="Arial"/>
          <w:sz w:val="22"/>
          <w:szCs w:val="22"/>
          <w:lang w:val="ca-ES"/>
        </w:rPr>
      </w:pPr>
      <w:del w:id="37" w:author="Bosch Coll, Nuria" w:date="2025-07-03T14:28:00Z">
        <w:r w:rsidRPr="00F45B69" w:rsidDel="00520636">
          <w:rPr>
            <w:rFonts w:asciiTheme="minorHAnsi" w:hAnsiTheme="minorHAnsi" w:cs="Arial"/>
            <w:sz w:val="22"/>
            <w:szCs w:val="22"/>
            <w:lang w:val="ca-ES"/>
          </w:rPr>
          <w:delText>Divisió en lots</w:delText>
        </w:r>
      </w:del>
    </w:p>
    <w:p w14:paraId="38532EC1" w14:textId="29A34E3D" w:rsidR="0061512B" w:rsidRPr="00F45B69" w:rsidDel="00520636" w:rsidRDefault="0061512B" w:rsidP="00975E49">
      <w:pPr>
        <w:spacing w:before="150" w:line="276" w:lineRule="auto"/>
        <w:jc w:val="both"/>
        <w:rPr>
          <w:del w:id="38" w:author="Bosch Coll, Nuria" w:date="2025-07-03T14:28:00Z"/>
          <w:rFonts w:ascii="Calibri Light" w:hAnsi="Calibri Light" w:cs="Arial"/>
          <w:sz w:val="22"/>
          <w:szCs w:val="22"/>
          <w:lang w:eastAsia="ca-ES"/>
        </w:rPr>
      </w:pPr>
      <w:del w:id="39" w:author="Bosch Coll, Nuria" w:date="2025-07-03T14:28:00Z">
        <w:r w:rsidRPr="00F45B69" w:rsidDel="00520636">
          <w:rPr>
            <w:rFonts w:ascii="Calibri Light" w:hAnsi="Calibri Light" w:cs="Arial"/>
            <w:sz w:val="22"/>
            <w:szCs w:val="22"/>
            <w:lang w:eastAsia="ca-ES"/>
          </w:rPr>
          <w:delText>La licitació es divideix en tres lots:</w:delText>
        </w:r>
      </w:del>
    </w:p>
    <w:p w14:paraId="6A35701D" w14:textId="1BC7FB34" w:rsidR="0061512B" w:rsidRPr="00F45B69" w:rsidDel="00520636" w:rsidRDefault="0061512B" w:rsidP="00975E49">
      <w:pPr>
        <w:pStyle w:val="Pargrafdellista"/>
        <w:numPr>
          <w:ilvl w:val="0"/>
          <w:numId w:val="34"/>
        </w:numPr>
        <w:spacing w:before="150" w:line="276" w:lineRule="auto"/>
        <w:jc w:val="both"/>
        <w:rPr>
          <w:del w:id="40" w:author="Bosch Coll, Nuria" w:date="2025-07-03T14:28:00Z"/>
          <w:rFonts w:ascii="Calibri Light" w:hAnsi="Calibri Light" w:cs="Arial"/>
          <w:sz w:val="22"/>
          <w:szCs w:val="22"/>
          <w:lang w:eastAsia="ca-ES"/>
        </w:rPr>
      </w:pPr>
      <w:del w:id="41" w:author="Bosch Coll, Nuria" w:date="2025-07-03T14:28:00Z">
        <w:r w:rsidRPr="00F45B69" w:rsidDel="00520636">
          <w:rPr>
            <w:rFonts w:ascii="Calibri Light" w:hAnsi="Calibri Light" w:cs="Arial"/>
            <w:sz w:val="22"/>
            <w:szCs w:val="22"/>
            <w:lang w:eastAsia="ca-ES"/>
          </w:rPr>
          <w:delText>Lot 1: Manteniment preventiu i correctiu de les instal·lacions de climatització de</w:delText>
        </w:r>
        <w:r w:rsidR="001848F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l</w:delText>
        </w:r>
        <w:r w:rsidR="001848FC"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s sales blanques a l’HUB</w:delText>
        </w:r>
      </w:del>
    </w:p>
    <w:p w14:paraId="1F1AF422" w14:textId="23605BBC" w:rsidR="0061512B" w:rsidRPr="00F45B69" w:rsidDel="00520636" w:rsidRDefault="0061512B" w:rsidP="00975E49">
      <w:pPr>
        <w:pStyle w:val="Pargrafdellista"/>
        <w:numPr>
          <w:ilvl w:val="0"/>
          <w:numId w:val="34"/>
        </w:numPr>
        <w:spacing w:before="150" w:line="276" w:lineRule="auto"/>
        <w:jc w:val="both"/>
        <w:rPr>
          <w:del w:id="42" w:author="Bosch Coll, Nuria" w:date="2025-07-03T14:28:00Z"/>
          <w:rFonts w:ascii="Calibri Light" w:hAnsi="Calibri Light" w:cs="Arial"/>
          <w:sz w:val="22"/>
          <w:szCs w:val="22"/>
          <w:lang w:eastAsia="ca-ES"/>
        </w:rPr>
      </w:pPr>
      <w:del w:id="43" w:author="Bosch Coll, Nuria" w:date="2025-07-03T14:28:00Z">
        <w:r w:rsidRPr="00F45B69" w:rsidDel="00520636">
          <w:rPr>
            <w:rFonts w:ascii="Calibri Light" w:hAnsi="Calibri Light" w:cs="Arial"/>
            <w:sz w:val="22"/>
            <w:szCs w:val="22"/>
            <w:lang w:eastAsia="ca-ES"/>
          </w:rPr>
          <w:delText>Lot 2: Manteniment preventiu i correctiu dels SAS, sistemes d’enclavament i d’envolvents de les sales blanques a l’HUB</w:delText>
        </w:r>
      </w:del>
    </w:p>
    <w:p w14:paraId="68148FE5" w14:textId="3C8AA34C" w:rsidR="0061512B" w:rsidRPr="00F45B69" w:rsidDel="00520636" w:rsidRDefault="0061512B" w:rsidP="0061512B">
      <w:pPr>
        <w:spacing w:before="150" w:line="276" w:lineRule="auto"/>
        <w:jc w:val="both"/>
        <w:rPr>
          <w:del w:id="44" w:author="Bosch Coll, Nuria" w:date="2025-07-03T14:28:00Z"/>
          <w:rFonts w:ascii="Calibri Light" w:hAnsi="Calibri Light" w:cs="Arial"/>
          <w:sz w:val="22"/>
          <w:szCs w:val="22"/>
          <w:lang w:eastAsia="ca-ES"/>
        </w:rPr>
      </w:pPr>
      <w:del w:id="45" w:author="Bosch Coll, Nuria" w:date="2025-07-03T14:28:00Z">
        <w:r w:rsidRPr="00F45B69" w:rsidDel="00520636">
          <w:rPr>
            <w:rFonts w:ascii="Calibri Light" w:hAnsi="Calibri Light" w:cs="Arial"/>
            <w:sz w:val="22"/>
            <w:szCs w:val="22"/>
            <w:lang w:eastAsia="ca-ES"/>
          </w:rPr>
          <w:delText>S</w:delText>
        </w:r>
        <w:r w:rsidR="00975E49" w:rsidRPr="00F45B69" w:rsidDel="00520636">
          <w:rPr>
            <w:rFonts w:ascii="Calibri Light" w:hAnsi="Calibri Light" w:cs="Arial"/>
            <w:sz w:val="22"/>
            <w:szCs w:val="22"/>
            <w:lang w:eastAsia="ca-ES"/>
          </w:rPr>
          <w:delText>’ha</w:delText>
        </w:r>
        <w:r w:rsidRPr="00F45B69" w:rsidDel="00520636">
          <w:rPr>
            <w:rFonts w:ascii="Calibri Light" w:hAnsi="Calibri Light" w:cs="Arial"/>
            <w:sz w:val="22"/>
            <w:szCs w:val="22"/>
            <w:lang w:eastAsia="ca-ES"/>
          </w:rPr>
          <w:delText xml:space="preserve"> agrupat en lots homogenis els diferents serveis que conformen la contractació, prenent com a referència la tipologia d’instal·lació. Per tal de facilitar la lliure concurrència, evitar discriminacions i fomentar la participació de les empreses, aquestes podran presentar les seves ofertes, bé per a la totalitat del lot o bé a qualsevol dels lots individuals que es liciten.</w:delText>
        </w:r>
      </w:del>
    </w:p>
    <w:p w14:paraId="77E13255" w14:textId="2DA78190" w:rsidR="0051233F" w:rsidRPr="00F45B69" w:rsidDel="00520636" w:rsidRDefault="0051233F" w:rsidP="009622BA">
      <w:pPr>
        <w:spacing w:before="150" w:line="276" w:lineRule="auto"/>
        <w:jc w:val="both"/>
        <w:rPr>
          <w:del w:id="46" w:author="Bosch Coll, Nuria" w:date="2025-07-03T14:28:00Z"/>
          <w:rFonts w:ascii="Calibri Light" w:hAnsi="Calibri Light" w:cs="Arial"/>
          <w:sz w:val="22"/>
          <w:szCs w:val="22"/>
          <w:lang w:eastAsia="ca-ES"/>
        </w:rPr>
      </w:pPr>
    </w:p>
    <w:p w14:paraId="1554E789" w14:textId="52374508" w:rsidR="006F4FBA" w:rsidRPr="00F45B69" w:rsidDel="00520636" w:rsidRDefault="006F4FBA" w:rsidP="009622BA">
      <w:pPr>
        <w:pStyle w:val="Subttol1"/>
        <w:numPr>
          <w:ilvl w:val="0"/>
          <w:numId w:val="1"/>
        </w:numPr>
        <w:spacing w:line="276" w:lineRule="auto"/>
        <w:jc w:val="both"/>
        <w:rPr>
          <w:del w:id="47" w:author="Bosch Coll, Nuria" w:date="2025-07-03T14:28:00Z"/>
          <w:rFonts w:ascii="Calibri Light" w:hAnsi="Calibri Light" w:cs="Arial"/>
          <w:snapToGrid/>
          <w:sz w:val="22"/>
          <w:szCs w:val="22"/>
          <w:lang w:val="ca-ES" w:eastAsia="ca-ES"/>
        </w:rPr>
      </w:pPr>
      <w:del w:id="48" w:author="Bosch Coll, Nuria" w:date="2025-07-03T14:28:00Z">
        <w:r w:rsidRPr="00F45B69" w:rsidDel="00520636">
          <w:rPr>
            <w:rFonts w:ascii="Calibri Light" w:hAnsi="Calibri Light" w:cs="Arial"/>
            <w:snapToGrid/>
            <w:sz w:val="22"/>
            <w:szCs w:val="22"/>
            <w:lang w:val="ca-ES" w:eastAsia="ca-ES"/>
          </w:rPr>
          <w:delText>Procediment d’adjudicació</w:delText>
        </w:r>
      </w:del>
    </w:p>
    <w:p w14:paraId="75432199" w14:textId="09365E0A" w:rsidR="006F4FBA" w:rsidRPr="00F45B69" w:rsidDel="00520636" w:rsidRDefault="62A9A22B" w:rsidP="009622BA">
      <w:pPr>
        <w:spacing w:before="150" w:line="276" w:lineRule="auto"/>
        <w:jc w:val="both"/>
        <w:rPr>
          <w:del w:id="49" w:author="Bosch Coll, Nuria" w:date="2025-07-03T14:28:00Z"/>
          <w:rFonts w:ascii="Calibri Light" w:hAnsi="Calibri Light" w:cs="Arial"/>
          <w:sz w:val="22"/>
          <w:szCs w:val="22"/>
          <w:lang w:eastAsia="ca-ES"/>
        </w:rPr>
      </w:pPr>
      <w:del w:id="50" w:author="Bosch Coll, Nuria" w:date="2025-07-03T14:28:00Z">
        <w:r w:rsidRPr="6815D149" w:rsidDel="00520636">
          <w:rPr>
            <w:rFonts w:ascii="Calibri Light" w:hAnsi="Calibri Light" w:cs="Arial"/>
            <w:sz w:val="22"/>
            <w:szCs w:val="22"/>
            <w:lang w:eastAsia="ca-ES"/>
          </w:rPr>
          <w:delText>El plec de clàusules administratives particulars que regirà la contractació serà el</w:delText>
        </w:r>
        <w:r w:rsidR="438397E9" w:rsidRPr="6815D149" w:rsidDel="00520636">
          <w:rPr>
            <w:rFonts w:ascii="Calibri Light" w:hAnsi="Calibri Light" w:cs="Arial"/>
            <w:sz w:val="22"/>
            <w:szCs w:val="22"/>
            <w:lang w:eastAsia="ca-ES"/>
          </w:rPr>
          <w:delText xml:space="preserve"> </w:delText>
        </w:r>
        <w:r w:rsidR="024A03BE" w:rsidRPr="6815D149" w:rsidDel="00520636">
          <w:rPr>
            <w:rFonts w:ascii="Calibri Light" w:hAnsi="Calibri Light" w:cs="Arial"/>
            <w:sz w:val="22"/>
            <w:szCs w:val="22"/>
            <w:lang w:eastAsia="ca-ES"/>
          </w:rPr>
          <w:delText>S</w:delText>
        </w:r>
        <w:r w:rsidR="4B4D87CF" w:rsidRPr="6815D149" w:rsidDel="00520636">
          <w:rPr>
            <w:rFonts w:ascii="Calibri Light" w:hAnsi="Calibri Light" w:cs="Arial"/>
            <w:sz w:val="22"/>
            <w:szCs w:val="22"/>
            <w:lang w:eastAsia="ca-ES"/>
          </w:rPr>
          <w:delText>E</w:delText>
        </w:r>
        <w:r w:rsidR="024A03BE" w:rsidRPr="6815D149" w:rsidDel="00520636">
          <w:rPr>
            <w:rFonts w:ascii="Calibri Light" w:hAnsi="Calibri Light" w:cs="Arial"/>
            <w:sz w:val="22"/>
            <w:szCs w:val="22"/>
            <w:lang w:eastAsia="ca-ES"/>
          </w:rPr>
          <w:delText>-</w:delText>
        </w:r>
        <w:r w:rsidR="438397E9" w:rsidRPr="6815D149" w:rsidDel="00520636">
          <w:rPr>
            <w:rFonts w:ascii="Calibri Light" w:hAnsi="Calibri Light" w:cs="Arial"/>
            <w:sz w:val="22"/>
            <w:szCs w:val="22"/>
            <w:lang w:eastAsia="ca-ES"/>
          </w:rPr>
          <w:delText>PO</w:delText>
        </w:r>
        <w:r w:rsidR="024A03BE" w:rsidRPr="6815D149" w:rsidDel="00520636">
          <w:rPr>
            <w:rFonts w:ascii="Calibri Light" w:hAnsi="Calibri Light" w:cs="Arial"/>
            <w:sz w:val="22"/>
            <w:szCs w:val="22"/>
            <w:lang w:eastAsia="ca-ES"/>
          </w:rPr>
          <w:delText xml:space="preserve"> </w:delText>
        </w:r>
        <w:r w:rsidRPr="6815D149" w:rsidDel="00520636">
          <w:rPr>
            <w:rFonts w:ascii="Calibri Light" w:hAnsi="Calibri Light" w:cs="Arial"/>
            <w:sz w:val="22"/>
            <w:szCs w:val="22"/>
            <w:lang w:eastAsia="ca-ES"/>
          </w:rPr>
          <w:delText xml:space="preserve">i d’acord amb l’article 122 </w:delText>
        </w:r>
        <w:r w:rsidR="20E2F1AF" w:rsidRPr="6815D149" w:rsidDel="00520636">
          <w:rPr>
            <w:rFonts w:ascii="Calibri Light" w:hAnsi="Calibri Light" w:cs="Arial"/>
            <w:sz w:val="22"/>
            <w:szCs w:val="22"/>
            <w:lang w:eastAsia="ca-ES"/>
          </w:rPr>
          <w:delText xml:space="preserve">de la </w:delText>
        </w:r>
        <w:r w:rsidRPr="6815D149" w:rsidDel="00520636">
          <w:rPr>
            <w:rFonts w:ascii="Calibri Light" w:hAnsi="Calibri Light" w:cs="Arial"/>
            <w:sz w:val="22"/>
            <w:szCs w:val="22"/>
            <w:lang w:eastAsia="ca-ES"/>
          </w:rPr>
          <w:delText xml:space="preserve">LCSP, ha estat aprovat per </w:delText>
        </w:r>
        <w:r w:rsidR="75836BB2" w:rsidRPr="6815D149" w:rsidDel="00520636">
          <w:rPr>
            <w:rFonts w:ascii="Calibri Light" w:hAnsi="Calibri Light" w:cs="Arial"/>
            <w:sz w:val="22"/>
            <w:szCs w:val="22"/>
            <w:lang w:eastAsia="ca-ES"/>
          </w:rPr>
          <w:delText>òrgan de contractació</w:delText>
        </w:r>
        <w:r w:rsidR="4B4D87CF" w:rsidRPr="6815D149" w:rsidDel="00520636">
          <w:rPr>
            <w:rFonts w:ascii="Calibri Light" w:hAnsi="Calibri Light" w:cs="Arial"/>
            <w:sz w:val="22"/>
            <w:szCs w:val="22"/>
            <w:lang w:eastAsia="ca-ES"/>
          </w:rPr>
          <w:delText>.</w:delText>
        </w:r>
      </w:del>
    </w:p>
    <w:p w14:paraId="2B6CD894" w14:textId="5903930B" w:rsidR="00601E7C" w:rsidRPr="00F45B69" w:rsidDel="00520636" w:rsidRDefault="00601E7C" w:rsidP="009622BA">
      <w:pPr>
        <w:spacing w:before="150" w:line="276" w:lineRule="auto"/>
        <w:jc w:val="both"/>
        <w:rPr>
          <w:del w:id="51" w:author="Bosch Coll, Nuria" w:date="2025-07-03T14:28:00Z"/>
          <w:rFonts w:ascii="Calibri Light" w:hAnsi="Calibri Light" w:cs="Arial"/>
          <w:sz w:val="22"/>
          <w:szCs w:val="22"/>
          <w:lang w:eastAsia="ca-ES"/>
        </w:rPr>
      </w:pPr>
      <w:del w:id="52" w:author="Bosch Coll, Nuria" w:date="2025-07-03T14:28:00Z">
        <w:r w:rsidRPr="00F45B69" w:rsidDel="00520636">
          <w:rPr>
            <w:rFonts w:ascii="Calibri Light" w:hAnsi="Calibri Light" w:cs="Arial"/>
            <w:sz w:val="22"/>
            <w:szCs w:val="22"/>
            <w:lang w:eastAsia="ca-ES"/>
          </w:rPr>
          <w:delText>El procediment de licitació serà l'obert, d’acord amb el que disposa l’article 156 en relació amb l’article 131</w:delText>
        </w:r>
        <w:r w:rsidR="00462853" w:rsidRPr="00F45B69" w:rsidDel="00520636">
          <w:rPr>
            <w:rFonts w:ascii="Calibri Light" w:hAnsi="Calibri Light" w:cs="Arial"/>
            <w:sz w:val="22"/>
            <w:szCs w:val="22"/>
            <w:lang w:eastAsia="ca-ES"/>
          </w:rPr>
          <w:delText xml:space="preserve"> de la</w:delText>
        </w:r>
        <w:r w:rsidRPr="00F45B69" w:rsidDel="00520636">
          <w:rPr>
            <w:rFonts w:ascii="Calibri Light" w:hAnsi="Calibri Light" w:cs="Arial"/>
            <w:sz w:val="22"/>
            <w:szCs w:val="22"/>
            <w:lang w:eastAsia="ca-ES"/>
          </w:rPr>
          <w:delText xml:space="preserve"> LCSP</w:delText>
        </w:r>
        <w:r w:rsidR="006F4FBA"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de tal forma que qualsevol empresari interessat podrà presentar una proposició, quedant exclosa tota negociació dels termes del contracte amb els licitadors. </w:delText>
        </w:r>
      </w:del>
    </w:p>
    <w:p w14:paraId="09BD721F" w14:textId="792CF3DF" w:rsidR="002C1D3A" w:rsidRPr="00F45B69" w:rsidDel="00520636" w:rsidRDefault="002C1D3A" w:rsidP="009622BA">
      <w:pPr>
        <w:spacing w:before="150" w:line="276" w:lineRule="auto"/>
        <w:jc w:val="both"/>
        <w:rPr>
          <w:del w:id="53" w:author="Bosch Coll, Nuria" w:date="2025-07-03T14:28:00Z"/>
          <w:rFonts w:ascii="Calibri Light" w:hAnsi="Calibri Light" w:cs="Arial"/>
          <w:sz w:val="22"/>
          <w:szCs w:val="22"/>
          <w:lang w:eastAsia="ca-ES"/>
        </w:rPr>
      </w:pPr>
    </w:p>
    <w:p w14:paraId="43CFC642" w14:textId="7C07C1DF" w:rsidR="007820D8" w:rsidRPr="00F45B69" w:rsidDel="00520636" w:rsidRDefault="007820D8" w:rsidP="009622BA">
      <w:pPr>
        <w:pStyle w:val="Subttol1"/>
        <w:numPr>
          <w:ilvl w:val="0"/>
          <w:numId w:val="1"/>
        </w:numPr>
        <w:spacing w:line="276" w:lineRule="auto"/>
        <w:jc w:val="both"/>
        <w:rPr>
          <w:del w:id="54" w:author="Bosch Coll, Nuria" w:date="2025-07-03T14:28:00Z"/>
          <w:rFonts w:ascii="Calibri Light" w:hAnsi="Calibri Light" w:cs="Arial"/>
          <w:snapToGrid/>
          <w:sz w:val="22"/>
          <w:szCs w:val="22"/>
          <w:lang w:val="ca-ES" w:eastAsia="ca-ES"/>
        </w:rPr>
      </w:pPr>
      <w:del w:id="55" w:author="Bosch Coll, Nuria" w:date="2025-07-03T14:28:00Z">
        <w:r w:rsidRPr="00F45B69" w:rsidDel="00520636">
          <w:rPr>
            <w:rFonts w:ascii="Calibri Light" w:hAnsi="Calibri Light" w:cs="Arial"/>
            <w:snapToGrid/>
            <w:sz w:val="22"/>
            <w:szCs w:val="22"/>
            <w:lang w:val="ca-ES" w:eastAsia="ca-ES"/>
          </w:rPr>
          <w:delText xml:space="preserve">Durada </w:delText>
        </w:r>
      </w:del>
    </w:p>
    <w:p w14:paraId="14F5B842" w14:textId="334C26D9" w:rsidR="007820D8" w:rsidRPr="00F45B69" w:rsidDel="00520636" w:rsidRDefault="00A22750" w:rsidP="009622BA">
      <w:pPr>
        <w:spacing w:before="150" w:line="276" w:lineRule="auto"/>
        <w:jc w:val="both"/>
        <w:rPr>
          <w:del w:id="56" w:author="Bosch Coll, Nuria" w:date="2025-07-03T14:28:00Z"/>
          <w:rFonts w:ascii="Calibri Light" w:hAnsi="Calibri Light" w:cs="Arial"/>
          <w:sz w:val="22"/>
          <w:szCs w:val="22"/>
          <w:lang w:eastAsia="ca-ES"/>
        </w:rPr>
      </w:pPr>
      <w:del w:id="57" w:author="Bosch Coll, Nuria" w:date="2025-07-03T14:28:00Z">
        <w:r w:rsidRPr="00F45B69" w:rsidDel="00520636">
          <w:rPr>
            <w:rFonts w:ascii="Calibri Light" w:hAnsi="Calibri Light" w:cs="Arial"/>
            <w:sz w:val="22"/>
            <w:szCs w:val="22"/>
            <w:lang w:eastAsia="ca-ES"/>
          </w:rPr>
          <w:delText>D’acord amb l’article 2</w:delText>
        </w:r>
        <w:r w:rsidR="00462853" w:rsidRPr="00F45B69" w:rsidDel="00520636">
          <w:rPr>
            <w:rFonts w:ascii="Calibri Light" w:hAnsi="Calibri Light" w:cs="Arial"/>
            <w:sz w:val="22"/>
            <w:szCs w:val="22"/>
            <w:lang w:eastAsia="ca-ES"/>
          </w:rPr>
          <w:delText>9</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006E77DB" w:rsidDel="00520636">
          <w:rPr>
            <w:rFonts w:ascii="Calibri Light" w:hAnsi="Calibri Light" w:cs="Arial"/>
            <w:sz w:val="22"/>
            <w:szCs w:val="22"/>
            <w:lang w:eastAsia="ca-ES"/>
          </w:rPr>
          <w:delText xml:space="preserve">LCSP,  </w:delText>
        </w:r>
        <w:r w:rsidR="00270F35" w:rsidRPr="00F45B69" w:rsidDel="00520636">
          <w:rPr>
            <w:rFonts w:ascii="Calibri Light" w:hAnsi="Calibri Light" w:cs="Arial"/>
            <w:sz w:val="22"/>
            <w:szCs w:val="22"/>
            <w:lang w:eastAsia="ca-ES"/>
          </w:rPr>
          <w:delText xml:space="preserve">i amb </w:delText>
        </w:r>
        <w:r w:rsidR="007820D8" w:rsidRPr="00F45B69" w:rsidDel="00520636">
          <w:rPr>
            <w:rFonts w:ascii="Calibri Light" w:hAnsi="Calibri Light" w:cs="Arial"/>
            <w:sz w:val="22"/>
            <w:szCs w:val="22"/>
            <w:lang w:eastAsia="ca-ES"/>
          </w:rPr>
          <w:delText>les característiques del seu finançament i la necessitat de sotmetre’n la realització periòdicament a concurrència,</w:delText>
        </w:r>
        <w:r w:rsidRPr="00F45B69" w:rsidDel="00520636">
          <w:rPr>
            <w:rFonts w:ascii="Calibri Light" w:hAnsi="Calibri Light" w:cs="Arial"/>
            <w:sz w:val="22"/>
            <w:szCs w:val="22"/>
            <w:lang w:eastAsia="ca-ES"/>
          </w:rPr>
          <w:delText xml:space="preserve"> així com les peculiaritats i característiques del sector d’activitat de l’ICS,</w:delText>
        </w:r>
        <w:r w:rsidR="007820D8" w:rsidRPr="00F45B69" w:rsidDel="00520636">
          <w:rPr>
            <w:rFonts w:ascii="Calibri Light" w:hAnsi="Calibri Light" w:cs="Arial"/>
            <w:sz w:val="22"/>
            <w:szCs w:val="22"/>
            <w:lang w:eastAsia="ca-ES"/>
          </w:rPr>
          <w:delText xml:space="preserve"> la durada prevista del contracte s’ha establert en</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24</w:delText>
        </w:r>
        <w:r w:rsidR="007820D8" w:rsidRPr="00F45B69" w:rsidDel="00520636">
          <w:rPr>
            <w:rFonts w:ascii="Calibri Light" w:hAnsi="Calibri Light" w:cs="Arial"/>
            <w:sz w:val="22"/>
            <w:szCs w:val="22"/>
            <w:lang w:eastAsia="ca-ES"/>
          </w:rPr>
          <w:delText xml:space="preserve"> mesos</w:delText>
        </w:r>
        <w:r w:rsidR="00270F35" w:rsidRPr="00F45B69" w:rsidDel="00520636">
          <w:rPr>
            <w:rFonts w:ascii="Calibri Light" w:hAnsi="Calibri Light" w:cs="Arial"/>
            <w:sz w:val="22"/>
            <w:szCs w:val="22"/>
            <w:lang w:eastAsia="ca-ES"/>
          </w:rPr>
          <w:delText xml:space="preserve">, data inici prevista </w:delText>
        </w:r>
        <w:r w:rsidR="002C1D3A" w:rsidRPr="00F45B69" w:rsidDel="00520636">
          <w:rPr>
            <w:rFonts w:ascii="Calibri Light" w:hAnsi="Calibri Light" w:cs="Arial"/>
            <w:sz w:val="22"/>
            <w:szCs w:val="22"/>
            <w:lang w:eastAsia="ca-ES"/>
          </w:rPr>
          <w:delText>l’</w:delText>
        </w:r>
        <w:r w:rsidR="00A11622" w:rsidRPr="00F45B69" w:rsidDel="00520636">
          <w:rPr>
            <w:rFonts w:ascii="Calibri Light" w:hAnsi="Calibri Light" w:cs="Arial"/>
            <w:sz w:val="22"/>
            <w:szCs w:val="22"/>
            <w:lang w:eastAsia="ca-ES"/>
          </w:rPr>
          <w:delText>1</w:delText>
        </w:r>
        <w:r w:rsidR="002C1D3A" w:rsidRPr="00F45B69" w:rsidDel="00520636">
          <w:rPr>
            <w:rFonts w:ascii="Calibri Light" w:hAnsi="Calibri Light" w:cs="Arial"/>
            <w:sz w:val="22"/>
            <w:szCs w:val="22"/>
            <w:lang w:eastAsia="ca-ES"/>
          </w:rPr>
          <w:delText xml:space="preserve"> </w:delText>
        </w:r>
        <w:r w:rsidR="009629B4" w:rsidRPr="00F45B69" w:rsidDel="00520636">
          <w:rPr>
            <w:rFonts w:ascii="Calibri Light" w:hAnsi="Calibri Light" w:cs="Arial"/>
            <w:sz w:val="22"/>
            <w:szCs w:val="22"/>
            <w:lang w:eastAsia="ca-ES"/>
          </w:rPr>
          <w:delText>de gener</w:delText>
        </w:r>
        <w:r w:rsidR="002C1D3A" w:rsidRPr="00F45B69" w:rsidDel="00520636">
          <w:rPr>
            <w:rFonts w:ascii="Calibri Light" w:hAnsi="Calibri Light" w:cs="Arial"/>
            <w:sz w:val="22"/>
            <w:szCs w:val="22"/>
            <w:lang w:eastAsia="ca-ES"/>
          </w:rPr>
          <w:delText xml:space="preserve"> de 202</w:delText>
        </w:r>
        <w:r w:rsidR="009629B4" w:rsidRPr="00F45B69" w:rsidDel="00520636">
          <w:rPr>
            <w:rFonts w:ascii="Calibri Light" w:hAnsi="Calibri Light" w:cs="Arial"/>
            <w:sz w:val="22"/>
            <w:szCs w:val="22"/>
            <w:lang w:eastAsia="ca-ES"/>
          </w:rPr>
          <w:delText>6</w:delText>
        </w:r>
        <w:r w:rsidR="002C1D3A" w:rsidRPr="00F45B69" w:rsidDel="00520636">
          <w:rPr>
            <w:rFonts w:ascii="Calibri Light" w:hAnsi="Calibri Light" w:cs="Arial"/>
            <w:sz w:val="22"/>
            <w:szCs w:val="22"/>
            <w:lang w:eastAsia="ca-ES"/>
          </w:rPr>
          <w:delText>.</w:delText>
        </w:r>
      </w:del>
    </w:p>
    <w:p w14:paraId="31AA6D21" w14:textId="634BA382" w:rsidR="007820D8" w:rsidRPr="00F45B69" w:rsidDel="00520636" w:rsidRDefault="007820D8" w:rsidP="009622BA">
      <w:pPr>
        <w:spacing w:before="150" w:line="276" w:lineRule="auto"/>
        <w:jc w:val="both"/>
        <w:rPr>
          <w:del w:id="58" w:author="Bosch Coll, Nuria" w:date="2025-07-03T14:28:00Z"/>
          <w:rFonts w:ascii="Calibri Light" w:hAnsi="Calibri Light" w:cs="Arial"/>
          <w:sz w:val="22"/>
          <w:szCs w:val="22"/>
          <w:lang w:eastAsia="ca-ES"/>
        </w:rPr>
      </w:pPr>
      <w:del w:id="59" w:author="Bosch Coll, Nuria" w:date="2025-07-03T14:28:00Z">
        <w:r w:rsidRPr="00F45B69" w:rsidDel="00520636">
          <w:rPr>
            <w:rFonts w:ascii="Calibri Light" w:hAnsi="Calibri Light" w:cs="Arial"/>
            <w:sz w:val="22"/>
            <w:szCs w:val="22"/>
            <w:lang w:eastAsia="ca-ES"/>
          </w:rPr>
          <w:delText>El contracte preveu un termini de pròrroga de</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36</w:delText>
        </w:r>
        <w:r w:rsidRPr="00F45B69" w:rsidDel="00520636">
          <w:rPr>
            <w:rFonts w:ascii="Calibri Light" w:hAnsi="Calibri Light" w:cs="Arial"/>
            <w:sz w:val="22"/>
            <w:szCs w:val="22"/>
            <w:lang w:eastAsia="ca-ES"/>
          </w:rPr>
          <w:delText xml:space="preserve"> mesos, tenint en compte que les característiques del contracte romandran inalterables durant el seu període de durada, sense perjudici de les modificacions que es puguin introduir de conformitat amb el que estableixen els articles 203 a 207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LCSP.</w:delText>
        </w:r>
      </w:del>
    </w:p>
    <w:p w14:paraId="72296AD2" w14:textId="205C0B07" w:rsidR="006E63CD" w:rsidRPr="00F45B69" w:rsidDel="00520636" w:rsidRDefault="007820D8" w:rsidP="009622BA">
      <w:pPr>
        <w:spacing w:before="150" w:line="276" w:lineRule="auto"/>
        <w:jc w:val="both"/>
        <w:rPr>
          <w:del w:id="60" w:author="Bosch Coll, Nuria" w:date="2025-07-03T14:28:00Z"/>
          <w:rFonts w:ascii="Calibri Light" w:hAnsi="Calibri Light" w:cs="Arial"/>
          <w:sz w:val="22"/>
          <w:szCs w:val="22"/>
          <w:lang w:eastAsia="ca-ES"/>
        </w:rPr>
      </w:pPr>
      <w:del w:id="61" w:author="Bosch Coll, Nuria" w:date="2025-07-03T14:28:00Z">
        <w:r w:rsidRPr="00F45B69" w:rsidDel="00520636">
          <w:rPr>
            <w:rFonts w:ascii="Calibri Light" w:hAnsi="Calibri Light" w:cs="Arial"/>
            <w:sz w:val="22"/>
            <w:szCs w:val="22"/>
            <w:lang w:eastAsia="ca-ES"/>
          </w:rPr>
          <w:delText>Amb aquest termini fixat per a la pròrroga aconseguim un equilibri, donant compliment a la Instrucció 1/14 de l’Oficina d’Avaluació i Supervisió de la Contractació Pública de la Generalitat de Catalunya per garantir la concurrència entre els diversos operadors econòmics per una banda, i motivant als licitadors fent que la contractació sigui més atractiva des del punt de vista econòmic, per l’altra.</w:delText>
        </w:r>
      </w:del>
    </w:p>
    <w:p w14:paraId="3C1B7D29" w14:textId="0ED8477C" w:rsidR="006E63CD" w:rsidRPr="00F45B69" w:rsidDel="00520636" w:rsidRDefault="006E63CD">
      <w:pPr>
        <w:rPr>
          <w:del w:id="62" w:author="Bosch Coll, Nuria" w:date="2025-07-03T14:28:00Z"/>
          <w:rFonts w:ascii="Calibri Light" w:hAnsi="Calibri Light" w:cs="Arial"/>
          <w:sz w:val="22"/>
          <w:szCs w:val="22"/>
          <w:lang w:eastAsia="ca-ES"/>
        </w:rPr>
      </w:pPr>
      <w:del w:id="63" w:author="Bosch Coll, Nuria" w:date="2025-07-03T14:28:00Z">
        <w:r w:rsidRPr="00F45B69" w:rsidDel="00520636">
          <w:rPr>
            <w:rFonts w:ascii="Calibri Light" w:hAnsi="Calibri Light" w:cs="Arial"/>
            <w:sz w:val="22"/>
            <w:szCs w:val="22"/>
            <w:lang w:eastAsia="ca-ES"/>
          </w:rPr>
          <w:br w:type="page"/>
        </w:r>
      </w:del>
    </w:p>
    <w:p w14:paraId="62A307A8" w14:textId="6AE3E542" w:rsidR="006E63CD" w:rsidRPr="00F45B69" w:rsidDel="00520636" w:rsidRDefault="006E63CD" w:rsidP="006E63CD">
      <w:pPr>
        <w:pStyle w:val="Subttol1"/>
        <w:numPr>
          <w:ilvl w:val="0"/>
          <w:numId w:val="1"/>
        </w:numPr>
        <w:spacing w:line="276" w:lineRule="auto"/>
        <w:jc w:val="both"/>
        <w:rPr>
          <w:del w:id="64" w:author="Bosch Coll, Nuria" w:date="2025-07-03T14:28:00Z"/>
          <w:rFonts w:ascii="Calibri Light" w:hAnsi="Calibri Light" w:cs="Arial"/>
          <w:snapToGrid/>
          <w:sz w:val="22"/>
          <w:szCs w:val="22"/>
          <w:lang w:val="ca-ES" w:eastAsia="ca-ES"/>
        </w:rPr>
      </w:pPr>
      <w:del w:id="65" w:author="Bosch Coll, Nuria" w:date="2025-07-03T14:28:00Z">
        <w:r w:rsidRPr="00F45B69" w:rsidDel="00520636">
          <w:rPr>
            <w:rFonts w:ascii="Calibri Light" w:hAnsi="Calibri Light" w:cs="Arial"/>
            <w:snapToGrid/>
            <w:sz w:val="22"/>
            <w:szCs w:val="22"/>
            <w:lang w:val="ca-ES" w:eastAsia="ca-ES"/>
          </w:rPr>
          <w:delText>Modificacions previstes</w:delText>
        </w:r>
      </w:del>
    </w:p>
    <w:p w14:paraId="575F6815" w14:textId="19F1D55C" w:rsidR="006E63CD" w:rsidRPr="00F45B69" w:rsidDel="00520636" w:rsidRDefault="006E63CD" w:rsidP="006E63CD">
      <w:pPr>
        <w:spacing w:before="150" w:line="276" w:lineRule="auto"/>
        <w:jc w:val="both"/>
        <w:rPr>
          <w:del w:id="66" w:author="Bosch Coll, Nuria" w:date="2025-07-03T14:28:00Z"/>
          <w:rFonts w:ascii="Calibri Light" w:hAnsi="Calibri Light" w:cs="Arial"/>
          <w:sz w:val="22"/>
          <w:szCs w:val="22"/>
          <w:lang w:eastAsia="ca-ES"/>
        </w:rPr>
      </w:pPr>
      <w:del w:id="67" w:author="Bosch Coll, Nuria" w:date="2025-07-03T14:28:00Z">
        <w:r w:rsidRPr="00F45B69" w:rsidDel="00520636">
          <w:rPr>
            <w:rFonts w:ascii="Calibri Light" w:hAnsi="Calibri Light" w:cs="Arial"/>
            <w:sz w:val="22"/>
            <w:szCs w:val="22"/>
            <w:lang w:eastAsia="ca-ES"/>
          </w:rPr>
          <w:delText>Donades les característiques del servei objecte del contracte, durant la seva execució es poden produir modificacions per un màxim d’un 20%, d’acord amb l’article 204 de la LCSP, sobre el preu del contracte, d’acord amb les condicions, abast i límits següents: </w:delText>
        </w:r>
      </w:del>
    </w:p>
    <w:p w14:paraId="0228D82E" w14:textId="1225A3EF" w:rsidR="006E63CD" w:rsidRPr="00F45B69" w:rsidDel="00520636" w:rsidRDefault="006E63CD" w:rsidP="006E63CD">
      <w:pPr>
        <w:pStyle w:val="Pargrafdellista"/>
        <w:numPr>
          <w:ilvl w:val="0"/>
          <w:numId w:val="41"/>
        </w:numPr>
        <w:spacing w:before="150" w:line="276" w:lineRule="auto"/>
        <w:jc w:val="both"/>
        <w:rPr>
          <w:del w:id="68" w:author="Bosch Coll, Nuria" w:date="2025-07-03T14:28:00Z"/>
          <w:rFonts w:ascii="Calibri Light" w:hAnsi="Calibri Light" w:cs="Arial"/>
          <w:sz w:val="22"/>
          <w:szCs w:val="22"/>
          <w:lang w:eastAsia="ca-ES"/>
        </w:rPr>
      </w:pPr>
      <w:del w:id="69" w:author="Bosch Coll, Nuria" w:date="2025-07-03T14:28:00Z">
        <w:r w:rsidRPr="00F45B69" w:rsidDel="00520636">
          <w:rPr>
            <w:rFonts w:ascii="Calibri Light" w:hAnsi="Calibri Light" w:cs="Arial"/>
            <w:sz w:val="22"/>
            <w:szCs w:val="22"/>
            <w:lang w:eastAsia="ca-ES"/>
          </w:rPr>
          <w:delText>Altes, en el supòsit d’incorporació de noves sales d’ambient no presents en l’inventari publicat al PPT i els quals s’hagi d’incloure dins el pla de manteniment preventiu i normatiu, s’ampliarà la contractació ajustant les condicions econòmiques utilitzant com a referencia els preus ofertats per l’empresa adjudicatària  durant la vigència del contracte.</w:delText>
        </w:r>
      </w:del>
    </w:p>
    <w:p w14:paraId="37623DF0" w14:textId="5733F3A0" w:rsidR="006E63CD" w:rsidRPr="00F45B69" w:rsidDel="00520636" w:rsidRDefault="006E63CD" w:rsidP="006E63CD">
      <w:pPr>
        <w:pStyle w:val="Pargrafdellista"/>
        <w:numPr>
          <w:ilvl w:val="0"/>
          <w:numId w:val="41"/>
        </w:numPr>
        <w:spacing w:before="150" w:line="276" w:lineRule="auto"/>
        <w:jc w:val="both"/>
        <w:rPr>
          <w:del w:id="70" w:author="Bosch Coll, Nuria" w:date="2025-07-03T14:28:00Z"/>
          <w:rFonts w:ascii="Calibri Light" w:hAnsi="Calibri Light" w:cs="Arial"/>
          <w:sz w:val="22"/>
          <w:szCs w:val="22"/>
          <w:lang w:eastAsia="ca-ES"/>
        </w:rPr>
      </w:pPr>
      <w:del w:id="71" w:author="Bosch Coll, Nuria" w:date="2025-07-03T14:28:00Z">
        <w:r w:rsidRPr="00F45B69" w:rsidDel="00520636">
          <w:rPr>
            <w:rFonts w:ascii="Calibri Light" w:hAnsi="Calibri Light" w:cs="Arial"/>
            <w:sz w:val="22"/>
            <w:szCs w:val="22"/>
            <w:lang w:eastAsia="ca-ES"/>
          </w:rPr>
          <w:delText>Baixes, en el supòsit contrari a l’anterior.</w:delText>
        </w:r>
      </w:del>
    </w:p>
    <w:p w14:paraId="39F3E058" w14:textId="7F1615DE" w:rsidR="00975E49" w:rsidRPr="00F45B69" w:rsidDel="00520636" w:rsidRDefault="00975E49">
      <w:pPr>
        <w:rPr>
          <w:del w:id="72" w:author="Bosch Coll, Nuria" w:date="2025-07-03T14:28:00Z"/>
          <w:rFonts w:ascii="Calibri Light" w:hAnsi="Calibri Light" w:cs="Arial"/>
          <w:b/>
          <w:sz w:val="22"/>
          <w:szCs w:val="22"/>
          <w:highlight w:val="yellow"/>
          <w:lang w:eastAsia="ca-ES"/>
        </w:rPr>
      </w:pPr>
    </w:p>
    <w:p w14:paraId="5BF252BA" w14:textId="16ACF365" w:rsidR="007820D8" w:rsidRPr="00F45B69" w:rsidDel="00520636" w:rsidRDefault="007820D8" w:rsidP="009622BA">
      <w:pPr>
        <w:pStyle w:val="Subttol1"/>
        <w:numPr>
          <w:ilvl w:val="0"/>
          <w:numId w:val="1"/>
        </w:numPr>
        <w:spacing w:line="276" w:lineRule="auto"/>
        <w:jc w:val="both"/>
        <w:rPr>
          <w:del w:id="73" w:author="Bosch Coll, Nuria" w:date="2025-07-03T14:28:00Z"/>
          <w:rFonts w:ascii="Calibri Light" w:hAnsi="Calibri Light" w:cs="Arial"/>
          <w:snapToGrid/>
          <w:sz w:val="22"/>
          <w:szCs w:val="22"/>
          <w:lang w:val="ca-ES" w:eastAsia="ca-ES"/>
        </w:rPr>
      </w:pPr>
      <w:del w:id="74" w:author="Bosch Coll, Nuria" w:date="2025-07-03T14:28:00Z">
        <w:r w:rsidRPr="00F45B69" w:rsidDel="00520636">
          <w:rPr>
            <w:rFonts w:ascii="Calibri Light" w:hAnsi="Calibri Light" w:cs="Arial"/>
            <w:snapToGrid/>
            <w:sz w:val="22"/>
            <w:szCs w:val="22"/>
            <w:lang w:val="ca-ES" w:eastAsia="ca-ES"/>
          </w:rPr>
          <w:delText>Determinació del pressupost base de licitació i valor estimat del contracte</w:delText>
        </w:r>
      </w:del>
    </w:p>
    <w:p w14:paraId="7A5CA3B3" w14:textId="1261D5E7" w:rsidR="009F4EE9" w:rsidRPr="00F45B69" w:rsidDel="00520636" w:rsidRDefault="009F4EE9" w:rsidP="00975E49">
      <w:pPr>
        <w:spacing w:before="150" w:line="276" w:lineRule="auto"/>
        <w:jc w:val="both"/>
        <w:rPr>
          <w:del w:id="75" w:author="Bosch Coll, Nuria" w:date="2025-07-03T14:28:00Z"/>
          <w:rFonts w:ascii="Calibri Light" w:hAnsi="Calibri Light" w:cs="Arial"/>
          <w:sz w:val="22"/>
          <w:szCs w:val="22"/>
          <w:lang w:eastAsia="ca-ES"/>
        </w:rPr>
      </w:pPr>
      <w:del w:id="76" w:author="Bosch Coll, Nuria" w:date="2025-07-03T14:28:00Z">
        <w:r w:rsidRPr="00F45B69" w:rsidDel="00520636">
          <w:rPr>
            <w:rFonts w:ascii="Calibri Light" w:hAnsi="Calibri Light" w:cs="Arial"/>
            <w:sz w:val="22"/>
            <w:szCs w:val="22"/>
            <w:lang w:eastAsia="ca-ES"/>
          </w:rPr>
          <w:delText xml:space="preserve">L’elaboració del pressupost base de licitació s’ha realitzat d’acord amb </w:delText>
        </w:r>
        <w:r w:rsidR="007A2BCB"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l</w:delText>
        </w:r>
        <w:r w:rsidR="007A2BCB" w:rsidRPr="00F45B69" w:rsidDel="00520636">
          <w:rPr>
            <w:rFonts w:ascii="Calibri Light" w:hAnsi="Calibri Light" w:cs="Arial"/>
            <w:sz w:val="22"/>
            <w:szCs w:val="22"/>
            <w:lang w:eastAsia="ca-ES"/>
          </w:rPr>
          <w:delText xml:space="preserve">s </w:delText>
        </w:r>
        <w:r w:rsidRPr="00F45B69" w:rsidDel="00520636">
          <w:rPr>
            <w:rFonts w:ascii="Calibri Light" w:hAnsi="Calibri Light" w:cs="Arial"/>
            <w:sz w:val="22"/>
            <w:szCs w:val="22"/>
            <w:lang w:eastAsia="ca-ES"/>
          </w:rPr>
          <w:delText>article</w:delText>
        </w:r>
        <w:r w:rsidR="007A2BCB" w:rsidRPr="00F45B69" w:rsidDel="00520636">
          <w:rPr>
            <w:rFonts w:ascii="Calibri Light" w:hAnsi="Calibri Light" w:cs="Arial"/>
            <w:sz w:val="22"/>
            <w:szCs w:val="22"/>
            <w:lang w:eastAsia="ca-ES"/>
          </w:rPr>
          <w:delText>s</w:delText>
        </w:r>
        <w:r w:rsidRPr="00F45B69" w:rsidDel="00520636">
          <w:rPr>
            <w:rFonts w:ascii="Calibri Light" w:hAnsi="Calibri Light" w:cs="Arial"/>
            <w:sz w:val="22"/>
            <w:szCs w:val="22"/>
            <w:lang w:eastAsia="ca-ES"/>
          </w:rPr>
          <w:delText xml:space="preserve"> 100 i 10</w:delText>
        </w:r>
        <w:r w:rsidR="009E01D2" w:rsidRPr="00F45B69" w:rsidDel="00520636">
          <w:rPr>
            <w:rFonts w:ascii="Calibri Light" w:hAnsi="Calibri Light" w:cs="Arial"/>
            <w:sz w:val="22"/>
            <w:szCs w:val="22"/>
            <w:lang w:eastAsia="ca-ES"/>
          </w:rPr>
          <w:delText>2</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 xml:space="preserve">LCSP, </w:delText>
        </w:r>
        <w:r w:rsidR="009E01D2" w:rsidRPr="00F45B69" w:rsidDel="00520636">
          <w:rPr>
            <w:rFonts w:ascii="Calibri Light" w:hAnsi="Calibri Light" w:cs="Arial"/>
            <w:sz w:val="22"/>
            <w:szCs w:val="22"/>
            <w:lang w:eastAsia="ca-ES"/>
          </w:rPr>
          <w:delText>teni</w:delText>
        </w:r>
        <w:r w:rsidRPr="00F45B69" w:rsidDel="00520636">
          <w:rPr>
            <w:rFonts w:ascii="Calibri Light" w:hAnsi="Calibri Light" w:cs="Arial"/>
            <w:sz w:val="22"/>
            <w:szCs w:val="22"/>
            <w:lang w:eastAsia="ca-ES"/>
          </w:rPr>
          <w:delText xml:space="preserve">nt </w:delText>
        </w:r>
        <w:r w:rsidR="009E01D2" w:rsidRPr="00F45B69" w:rsidDel="00520636">
          <w:rPr>
            <w:rFonts w:ascii="Calibri Light" w:hAnsi="Calibri Light" w:cs="Arial"/>
            <w:sz w:val="22"/>
            <w:szCs w:val="22"/>
            <w:lang w:eastAsia="ca-ES"/>
          </w:rPr>
          <w:delText xml:space="preserve">cura </w:delText>
        </w:r>
        <w:r w:rsidRPr="00F45B69" w:rsidDel="00520636">
          <w:rPr>
            <w:rFonts w:ascii="Calibri Light" w:hAnsi="Calibri Light" w:cs="Arial"/>
            <w:sz w:val="22"/>
            <w:szCs w:val="22"/>
            <w:lang w:eastAsia="ca-ES"/>
          </w:rPr>
          <w:delText xml:space="preserve">de </w:delText>
        </w:r>
        <w:r w:rsidR="009E01D2" w:rsidRPr="00F45B69" w:rsidDel="00520636">
          <w:rPr>
            <w:rFonts w:ascii="Calibri Light" w:hAnsi="Calibri Light" w:cs="Arial"/>
            <w:sz w:val="22"/>
            <w:szCs w:val="22"/>
            <w:lang w:eastAsia="ca-ES"/>
          </w:rPr>
          <w:delText>que el pressupost sigui adequat als preus del mercat</w:delText>
        </w:r>
        <w:r w:rsidRPr="00F45B69" w:rsidDel="00520636">
          <w:rPr>
            <w:rFonts w:ascii="Calibri Light" w:hAnsi="Calibri Light" w:cs="Arial"/>
            <w:sz w:val="22"/>
            <w:szCs w:val="22"/>
            <w:lang w:eastAsia="ca-ES"/>
          </w:rPr>
          <w:delText xml:space="preserve">, així com tenint en compte </w:delText>
        </w:r>
        <w:r w:rsidR="009E01D2" w:rsidRPr="00F45B69" w:rsidDel="00520636">
          <w:rPr>
            <w:rFonts w:ascii="Calibri Light" w:hAnsi="Calibri Light" w:cs="Arial"/>
            <w:sz w:val="22"/>
            <w:szCs w:val="22"/>
            <w:lang w:eastAsia="ca-ES"/>
          </w:rPr>
          <w:delText>els costos directes i indirect</w:delText>
        </w:r>
        <w:r w:rsidR="009629B4" w:rsidRPr="00F45B69" w:rsidDel="00520636">
          <w:rPr>
            <w:rFonts w:ascii="Calibri Light" w:hAnsi="Calibri Light" w:cs="Arial"/>
            <w:sz w:val="22"/>
            <w:szCs w:val="22"/>
            <w:lang w:eastAsia="ca-ES"/>
          </w:rPr>
          <w:delText>es i altres despeses eventuals.</w:delText>
        </w:r>
      </w:del>
    </w:p>
    <w:p w14:paraId="4F010D14" w14:textId="2449B9C5" w:rsidR="009629B4" w:rsidRPr="00F45B69" w:rsidDel="00520636" w:rsidRDefault="009629B4" w:rsidP="009629B4">
      <w:pPr>
        <w:spacing w:before="150" w:line="276" w:lineRule="auto"/>
        <w:jc w:val="both"/>
        <w:rPr>
          <w:del w:id="77" w:author="Bosch Coll, Nuria" w:date="2025-07-03T14:28:00Z"/>
          <w:rFonts w:ascii="Calibri Light" w:hAnsi="Calibri Light" w:cs="Arial"/>
          <w:sz w:val="22"/>
          <w:szCs w:val="22"/>
          <w:lang w:eastAsia="ca-ES"/>
        </w:rPr>
      </w:pPr>
      <w:del w:id="78" w:author="Bosch Coll, Nuria" w:date="2025-07-03T14:28:00Z">
        <w:r w:rsidRPr="00F45B69" w:rsidDel="00520636">
          <w:rPr>
            <w:rFonts w:ascii="Calibri Light" w:hAnsi="Calibri Light" w:cs="Arial"/>
            <w:sz w:val="22"/>
            <w:szCs w:val="22"/>
            <w:lang w:eastAsia="ca-ES"/>
          </w:rPr>
          <w:delText xml:space="preserve">El pressupost base de </w:delText>
        </w:r>
        <w:r w:rsidR="002752A7" w:rsidRPr="00F45B69" w:rsidDel="00520636">
          <w:rPr>
            <w:rFonts w:ascii="Calibri Light" w:hAnsi="Calibri Light" w:cs="Arial"/>
            <w:sz w:val="22"/>
            <w:szCs w:val="22"/>
            <w:lang w:eastAsia="ca-ES"/>
          </w:rPr>
          <w:delText xml:space="preserve">licitació s’ha determinat en </w:delText>
        </w:r>
        <w:r w:rsidR="004E5123" w:rsidRPr="00F45B69" w:rsidDel="00520636">
          <w:rPr>
            <w:rFonts w:ascii="Calibri Light" w:hAnsi="Calibri Light" w:cs="Arial"/>
            <w:sz w:val="22"/>
            <w:szCs w:val="22"/>
            <w:lang w:eastAsia="ca-ES"/>
          </w:rPr>
          <w:delText>200.000,00 euros IVA exclòs (</w:delText>
        </w:r>
        <w:r w:rsidR="002752A7" w:rsidRPr="00F45B69" w:rsidDel="00520636">
          <w:rPr>
            <w:rFonts w:ascii="Calibri Light" w:hAnsi="Calibri Light" w:cs="Arial"/>
            <w:sz w:val="22"/>
            <w:szCs w:val="22"/>
            <w:lang w:eastAsia="ca-ES"/>
          </w:rPr>
          <w:delText>242</w:delText>
        </w:r>
        <w:r w:rsidRPr="00F45B69" w:rsidDel="00520636">
          <w:rPr>
            <w:rFonts w:ascii="Calibri Light" w:hAnsi="Calibri Light" w:cs="Arial"/>
            <w:sz w:val="22"/>
            <w:szCs w:val="22"/>
            <w:lang w:eastAsia="ca-ES"/>
          </w:rPr>
          <w:delText>.</w:delText>
        </w:r>
        <w:r w:rsidR="002752A7" w:rsidRPr="00F45B69" w:rsidDel="00520636">
          <w:rPr>
            <w:rFonts w:ascii="Calibri Light" w:hAnsi="Calibri Light" w:cs="Arial"/>
            <w:sz w:val="22"/>
            <w:szCs w:val="22"/>
            <w:lang w:eastAsia="ca-ES"/>
          </w:rPr>
          <w:delText>000,00</w:delText>
        </w:r>
        <w:r w:rsidRPr="00F45B69" w:rsidDel="00520636">
          <w:rPr>
            <w:rFonts w:ascii="Calibri Light" w:hAnsi="Calibri Light" w:cs="Arial"/>
            <w:sz w:val="22"/>
            <w:szCs w:val="22"/>
            <w:lang w:eastAsia="ca-ES"/>
          </w:rPr>
          <w:delText xml:space="preserve"> euros IVA inclòs</w:delText>
        </w:r>
        <w:r w:rsidR="004E5123"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i un valor estimat de contracte de </w:delText>
        </w:r>
        <w:r w:rsidR="002752A7" w:rsidRPr="00F45B69" w:rsidDel="00520636">
          <w:rPr>
            <w:rFonts w:ascii="Calibri Light" w:hAnsi="Calibri Light" w:cs="Arial"/>
            <w:sz w:val="22"/>
            <w:szCs w:val="22"/>
            <w:lang w:eastAsia="ca-ES"/>
          </w:rPr>
          <w:delText>540.000,00</w:delText>
        </w:r>
        <w:r w:rsidRPr="00F45B69" w:rsidDel="00520636">
          <w:rPr>
            <w:rFonts w:ascii="Calibri Light" w:hAnsi="Calibri Light" w:cs="Arial"/>
            <w:sz w:val="22"/>
            <w:szCs w:val="22"/>
            <w:lang w:eastAsia="ca-ES"/>
          </w:rPr>
          <w:delText xml:space="preserve"> euros IVA </w:delText>
        </w:r>
        <w:r w:rsidR="002752A7" w:rsidRPr="00F45B69" w:rsidDel="00520636">
          <w:rPr>
            <w:rFonts w:ascii="Calibri Light" w:hAnsi="Calibri Light" w:cs="Arial"/>
            <w:sz w:val="22"/>
            <w:szCs w:val="22"/>
            <w:lang w:eastAsia="ca-ES"/>
          </w:rPr>
          <w:delText>exclòs</w:delText>
        </w:r>
        <w:r w:rsidR="005E68EC" w:rsidRPr="00F45B69" w:rsidDel="00520636">
          <w:rPr>
            <w:rFonts w:ascii="Calibri Light" w:hAnsi="Calibri Light" w:cs="Arial"/>
            <w:sz w:val="22"/>
            <w:szCs w:val="22"/>
            <w:lang w:eastAsia="ca-ES"/>
          </w:rPr>
          <w:delText>, atenent a la possible pròrroga del contracte i a les modificacions previstes d’aquest</w:delText>
        </w:r>
        <w:r w:rsidR="002752A7" w:rsidRPr="00F45B69" w:rsidDel="00520636">
          <w:rPr>
            <w:rFonts w:ascii="Calibri Light" w:hAnsi="Calibri Light" w:cs="Arial"/>
            <w:sz w:val="22"/>
            <w:szCs w:val="22"/>
            <w:lang w:eastAsia="ca-ES"/>
          </w:rPr>
          <w:delText>:</w:delText>
        </w:r>
      </w:del>
    </w:p>
    <w:p w14:paraId="6374F067" w14:textId="3B687C94" w:rsidR="004E5123" w:rsidRPr="00F45B69" w:rsidDel="00520636" w:rsidRDefault="004E5123" w:rsidP="009629B4">
      <w:pPr>
        <w:spacing w:before="150" w:line="276" w:lineRule="auto"/>
        <w:jc w:val="both"/>
        <w:rPr>
          <w:del w:id="79"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3058"/>
        <w:gridCol w:w="1103"/>
        <w:gridCol w:w="982"/>
        <w:gridCol w:w="1726"/>
        <w:gridCol w:w="1776"/>
      </w:tblGrid>
      <w:tr w:rsidR="002752A7" w:rsidRPr="00F45B69" w:rsidDel="00520636" w14:paraId="101B220C" w14:textId="4C15C127" w:rsidTr="002752A7">
        <w:trPr>
          <w:trHeight w:val="300"/>
          <w:del w:id="80" w:author="Bosch Coll, Nuria" w:date="2025-07-03T14:28:00Z"/>
        </w:trPr>
        <w:tc>
          <w:tcPr>
            <w:tcW w:w="5000" w:type="pct"/>
            <w:gridSpan w:val="5"/>
            <w:tcBorders>
              <w:top w:val="single" w:sz="8" w:space="0" w:color="auto"/>
              <w:left w:val="single" w:sz="8" w:space="0" w:color="auto"/>
              <w:bottom w:val="nil"/>
              <w:right w:val="single" w:sz="8" w:space="0" w:color="000000"/>
            </w:tcBorders>
            <w:shd w:val="clear" w:color="000000" w:fill="1F4E78"/>
            <w:vAlign w:val="center"/>
            <w:hideMark/>
          </w:tcPr>
          <w:p w14:paraId="430774DD" w14:textId="76A2514C" w:rsidR="002752A7" w:rsidRPr="00F45B69" w:rsidDel="00520636" w:rsidRDefault="002752A7" w:rsidP="002752A7">
            <w:pPr>
              <w:rPr>
                <w:del w:id="81" w:author="Bosch Coll, Nuria" w:date="2025-07-03T14:28:00Z"/>
                <w:rFonts w:ascii="Calibri" w:hAnsi="Calibri" w:cs="Calibri"/>
                <w:b/>
                <w:bCs/>
                <w:color w:val="FFFFFF"/>
                <w:sz w:val="22"/>
                <w:szCs w:val="22"/>
              </w:rPr>
            </w:pPr>
            <w:bookmarkStart w:id="82" w:name="_GoBack"/>
            <w:bookmarkEnd w:id="82"/>
            <w:del w:id="83" w:author="Bosch Coll, Nuria" w:date="2025-07-03T14:28:00Z">
              <w:r w:rsidRPr="00F45B69" w:rsidDel="00520636">
                <w:rPr>
                  <w:rFonts w:ascii="Calibri" w:hAnsi="Calibri" w:cs="Calibri"/>
                  <w:b/>
                  <w:bCs/>
                  <w:color w:val="FFFFFF"/>
                  <w:sz w:val="22"/>
                  <w:szCs w:val="22"/>
                </w:rPr>
                <w:delText xml:space="preserve">Pressupost de licitació </w:delText>
              </w:r>
            </w:del>
          </w:p>
        </w:tc>
      </w:tr>
      <w:tr w:rsidR="002752A7" w:rsidRPr="00F45B69" w:rsidDel="00520636" w14:paraId="5D5A1392" w14:textId="42DDE057" w:rsidTr="002752A7">
        <w:trPr>
          <w:trHeight w:val="300"/>
          <w:del w:id="84" w:author="Bosch Coll, Nuria" w:date="2025-07-03T14:28:00Z"/>
        </w:trPr>
        <w:tc>
          <w:tcPr>
            <w:tcW w:w="1769" w:type="pct"/>
            <w:tcBorders>
              <w:top w:val="nil"/>
              <w:left w:val="single" w:sz="8" w:space="0" w:color="auto"/>
              <w:bottom w:val="nil"/>
              <w:right w:val="nil"/>
            </w:tcBorders>
            <w:shd w:val="clear" w:color="000000" w:fill="1F4E78"/>
            <w:vAlign w:val="center"/>
            <w:hideMark/>
          </w:tcPr>
          <w:p w14:paraId="7BF5DF14" w14:textId="646C2937" w:rsidR="002752A7" w:rsidRPr="00F45B69" w:rsidDel="00520636" w:rsidRDefault="002752A7" w:rsidP="002752A7">
            <w:pPr>
              <w:jc w:val="center"/>
              <w:rPr>
                <w:del w:id="85" w:author="Bosch Coll, Nuria" w:date="2025-07-03T14:28:00Z"/>
                <w:rFonts w:ascii="Calibri" w:hAnsi="Calibri" w:cs="Calibri"/>
                <w:b/>
                <w:bCs/>
                <w:color w:val="FFFFFF"/>
                <w:sz w:val="22"/>
                <w:szCs w:val="22"/>
              </w:rPr>
            </w:pPr>
            <w:del w:id="86"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227BEF5D" w14:textId="2E942ACB" w:rsidR="002752A7" w:rsidRPr="00F45B69" w:rsidDel="00520636" w:rsidRDefault="002752A7" w:rsidP="002752A7">
            <w:pPr>
              <w:jc w:val="center"/>
              <w:rPr>
                <w:del w:id="87" w:author="Bosch Coll, Nuria" w:date="2025-07-03T14:28:00Z"/>
                <w:rFonts w:ascii="Calibri" w:hAnsi="Calibri" w:cs="Calibri"/>
                <w:b/>
                <w:bCs/>
                <w:color w:val="FFFFFF"/>
                <w:sz w:val="22"/>
                <w:szCs w:val="22"/>
              </w:rPr>
            </w:pPr>
            <w:del w:id="88"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079A883F" w14:textId="01046D11" w:rsidR="002752A7" w:rsidRPr="00F45B69" w:rsidDel="00520636" w:rsidRDefault="002752A7" w:rsidP="002752A7">
            <w:pPr>
              <w:jc w:val="center"/>
              <w:rPr>
                <w:del w:id="89" w:author="Bosch Coll, Nuria" w:date="2025-07-03T14:28:00Z"/>
                <w:rFonts w:ascii="Calibri" w:hAnsi="Calibri" w:cs="Calibri"/>
                <w:b/>
                <w:bCs/>
                <w:color w:val="FFFFFF"/>
                <w:sz w:val="22"/>
                <w:szCs w:val="22"/>
              </w:rPr>
            </w:pPr>
            <w:del w:id="90"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E699AF9" w14:textId="0DBED492" w:rsidR="002752A7" w:rsidRPr="00F45B69" w:rsidDel="00520636" w:rsidRDefault="002752A7" w:rsidP="002752A7">
            <w:pPr>
              <w:jc w:val="center"/>
              <w:rPr>
                <w:del w:id="91" w:author="Bosch Coll, Nuria" w:date="2025-07-03T14:28:00Z"/>
                <w:rFonts w:ascii="Calibri" w:hAnsi="Calibri" w:cs="Calibri"/>
                <w:b/>
                <w:bCs/>
                <w:color w:val="FFFFFF"/>
                <w:sz w:val="22"/>
                <w:szCs w:val="22"/>
              </w:rPr>
            </w:pPr>
            <w:del w:id="92"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446B243D" w14:textId="1F8B6CE9" w:rsidR="002752A7" w:rsidRPr="00F45B69" w:rsidDel="00520636" w:rsidRDefault="002752A7" w:rsidP="002752A7">
            <w:pPr>
              <w:jc w:val="center"/>
              <w:rPr>
                <w:del w:id="93" w:author="Bosch Coll, Nuria" w:date="2025-07-03T14:28:00Z"/>
                <w:rFonts w:ascii="Calibri" w:hAnsi="Calibri" w:cs="Calibri"/>
                <w:b/>
                <w:bCs/>
                <w:color w:val="FFFFFF"/>
                <w:sz w:val="22"/>
                <w:szCs w:val="22"/>
              </w:rPr>
            </w:pPr>
            <w:del w:id="94" w:author="Bosch Coll, Nuria" w:date="2025-07-03T14:28:00Z">
              <w:r w:rsidRPr="00F45B69" w:rsidDel="00520636">
                <w:rPr>
                  <w:rFonts w:ascii="Calibri" w:hAnsi="Calibri" w:cs="Calibri"/>
                  <w:b/>
                  <w:bCs/>
                  <w:color w:val="FFFFFF"/>
                  <w:sz w:val="22"/>
                  <w:szCs w:val="22"/>
                </w:rPr>
                <w:delText>Import A/IVA</w:delText>
              </w:r>
              <w:r w:rsidRPr="00F45B69" w:rsidDel="00520636">
                <w:rPr>
                  <w:rFonts w:ascii="Calibri" w:hAnsi="Calibri" w:cs="Calibri"/>
                  <w:color w:val="FFFFFF"/>
                  <w:sz w:val="22"/>
                  <w:szCs w:val="22"/>
                </w:rPr>
                <w:delText xml:space="preserve"> </w:delText>
              </w:r>
              <w:r w:rsidRPr="00F45B69" w:rsidDel="00520636">
                <w:rPr>
                  <w:rFonts w:ascii="Calibri" w:hAnsi="Calibri" w:cs="Calibri"/>
                  <w:b/>
                  <w:bCs/>
                  <w:color w:val="FFFFFF"/>
                  <w:sz w:val="22"/>
                  <w:szCs w:val="22"/>
                </w:rPr>
                <w:delText xml:space="preserve"> </w:delText>
              </w:r>
            </w:del>
          </w:p>
        </w:tc>
      </w:tr>
      <w:tr w:rsidR="002752A7" w:rsidRPr="00F45B69" w:rsidDel="00520636" w14:paraId="6AF28D7D" w14:textId="627DD42A" w:rsidTr="002752A7">
        <w:trPr>
          <w:trHeight w:val="300"/>
          <w:del w:id="95" w:author="Bosch Coll, Nuria" w:date="2025-07-03T14:28:00Z"/>
        </w:trPr>
        <w:tc>
          <w:tcPr>
            <w:tcW w:w="1769" w:type="pct"/>
            <w:tcBorders>
              <w:top w:val="nil"/>
              <w:left w:val="single" w:sz="8" w:space="0" w:color="auto"/>
              <w:bottom w:val="nil"/>
              <w:right w:val="nil"/>
            </w:tcBorders>
            <w:shd w:val="clear" w:color="000000" w:fill="FFFFFF"/>
            <w:vAlign w:val="center"/>
            <w:hideMark/>
          </w:tcPr>
          <w:p w14:paraId="63ADB8F4" w14:textId="39030724" w:rsidR="002752A7" w:rsidRPr="00F45B69" w:rsidDel="00520636" w:rsidRDefault="002752A7" w:rsidP="002752A7">
            <w:pPr>
              <w:jc w:val="center"/>
              <w:rPr>
                <w:del w:id="96" w:author="Bosch Coll, Nuria" w:date="2025-07-03T14:28:00Z"/>
                <w:rFonts w:ascii="Calibri" w:hAnsi="Calibri" w:cs="Calibri"/>
                <w:color w:val="000000"/>
                <w:sz w:val="22"/>
                <w:szCs w:val="22"/>
              </w:rPr>
            </w:pPr>
            <w:del w:id="97"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1A9D5E95" w14:textId="5BBBAEA2" w:rsidR="002752A7" w:rsidRPr="00F45B69" w:rsidDel="00520636" w:rsidRDefault="002752A7" w:rsidP="002752A7">
            <w:pPr>
              <w:jc w:val="center"/>
              <w:rPr>
                <w:del w:id="98" w:author="Bosch Coll, Nuria" w:date="2025-07-03T14:28:00Z"/>
                <w:rFonts w:ascii="Calibri" w:hAnsi="Calibri" w:cs="Calibri"/>
                <w:color w:val="000000"/>
                <w:sz w:val="22"/>
                <w:szCs w:val="22"/>
              </w:rPr>
            </w:pPr>
            <w:del w:id="99"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224229DC" w14:textId="628BD217" w:rsidR="002752A7" w:rsidRPr="00F45B69" w:rsidDel="00520636" w:rsidRDefault="002752A7" w:rsidP="002752A7">
            <w:pPr>
              <w:jc w:val="center"/>
              <w:rPr>
                <w:del w:id="100" w:author="Bosch Coll, Nuria" w:date="2025-07-03T14:28:00Z"/>
                <w:rFonts w:ascii="Calibri" w:hAnsi="Calibri" w:cs="Calibri"/>
                <w:color w:val="000000"/>
                <w:sz w:val="22"/>
                <w:szCs w:val="22"/>
              </w:rPr>
            </w:pPr>
            <w:del w:id="101"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5F4CAB72" w14:textId="27809B24" w:rsidR="002752A7" w:rsidRPr="00F45B69" w:rsidDel="00520636" w:rsidRDefault="002752A7" w:rsidP="002752A7">
            <w:pPr>
              <w:jc w:val="center"/>
              <w:rPr>
                <w:del w:id="102" w:author="Bosch Coll, Nuria" w:date="2025-07-03T14:28:00Z"/>
                <w:rFonts w:ascii="Calibri" w:hAnsi="Calibri" w:cs="Calibri"/>
                <w:color w:val="000000"/>
                <w:sz w:val="22"/>
                <w:szCs w:val="22"/>
              </w:rPr>
            </w:pPr>
            <w:del w:id="103"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1B5A1C0B" w14:textId="40BB0A10" w:rsidR="002752A7" w:rsidRPr="00F45B69" w:rsidDel="00520636" w:rsidRDefault="002752A7" w:rsidP="002752A7">
            <w:pPr>
              <w:jc w:val="center"/>
              <w:rPr>
                <w:del w:id="104" w:author="Bosch Coll, Nuria" w:date="2025-07-03T14:28:00Z"/>
                <w:rFonts w:ascii="Calibri" w:hAnsi="Calibri" w:cs="Calibri"/>
                <w:color w:val="000000"/>
                <w:sz w:val="22"/>
                <w:szCs w:val="22"/>
              </w:rPr>
            </w:pPr>
            <w:del w:id="105"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696AD93C" w14:textId="59A53874" w:rsidTr="002752A7">
        <w:trPr>
          <w:trHeight w:val="300"/>
          <w:del w:id="106" w:author="Bosch Coll, Nuria" w:date="2025-07-03T14:28:00Z"/>
        </w:trPr>
        <w:tc>
          <w:tcPr>
            <w:tcW w:w="1769" w:type="pct"/>
            <w:tcBorders>
              <w:top w:val="nil"/>
              <w:left w:val="single" w:sz="8" w:space="0" w:color="auto"/>
              <w:bottom w:val="nil"/>
              <w:right w:val="nil"/>
            </w:tcBorders>
            <w:shd w:val="clear" w:color="000000" w:fill="FFFFFF"/>
            <w:vAlign w:val="center"/>
            <w:hideMark/>
          </w:tcPr>
          <w:p w14:paraId="762AD6CA" w14:textId="2F598FAD" w:rsidR="002752A7" w:rsidRPr="00F45B69" w:rsidDel="00520636" w:rsidRDefault="002752A7" w:rsidP="002752A7">
            <w:pPr>
              <w:jc w:val="center"/>
              <w:rPr>
                <w:del w:id="107" w:author="Bosch Coll, Nuria" w:date="2025-07-03T14:28:00Z"/>
                <w:rFonts w:ascii="Calibri" w:hAnsi="Calibri" w:cs="Calibri"/>
                <w:color w:val="000000"/>
                <w:sz w:val="22"/>
                <w:szCs w:val="22"/>
              </w:rPr>
            </w:pPr>
            <w:del w:id="108"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647EF040" w14:textId="362C4A9F" w:rsidR="002752A7" w:rsidRPr="00F45B69" w:rsidDel="00520636" w:rsidRDefault="002752A7" w:rsidP="002752A7">
            <w:pPr>
              <w:jc w:val="center"/>
              <w:rPr>
                <w:del w:id="109" w:author="Bosch Coll, Nuria" w:date="2025-07-03T14:28:00Z"/>
                <w:rFonts w:ascii="Calibri" w:hAnsi="Calibri" w:cs="Calibri"/>
                <w:color w:val="000000"/>
                <w:sz w:val="22"/>
                <w:szCs w:val="22"/>
              </w:rPr>
            </w:pPr>
            <w:del w:id="110"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74D3C49A" w14:textId="56A1A5C0" w:rsidR="002752A7" w:rsidRPr="00F45B69" w:rsidDel="00520636" w:rsidRDefault="002752A7" w:rsidP="002752A7">
            <w:pPr>
              <w:jc w:val="center"/>
              <w:rPr>
                <w:del w:id="111" w:author="Bosch Coll, Nuria" w:date="2025-07-03T14:28:00Z"/>
                <w:rFonts w:ascii="Calibri" w:hAnsi="Calibri" w:cs="Calibri"/>
                <w:color w:val="000000"/>
                <w:sz w:val="22"/>
                <w:szCs w:val="22"/>
              </w:rPr>
            </w:pPr>
            <w:del w:id="112"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B2A43B9" w14:textId="205802D8" w:rsidR="002752A7" w:rsidRPr="00F45B69" w:rsidDel="00520636" w:rsidRDefault="002752A7" w:rsidP="002752A7">
            <w:pPr>
              <w:jc w:val="center"/>
              <w:rPr>
                <w:del w:id="113" w:author="Bosch Coll, Nuria" w:date="2025-07-03T14:28:00Z"/>
                <w:rFonts w:ascii="Calibri" w:hAnsi="Calibri" w:cs="Calibri"/>
                <w:color w:val="000000"/>
                <w:sz w:val="22"/>
                <w:szCs w:val="22"/>
              </w:rPr>
            </w:pPr>
            <w:del w:id="114"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1F75131C" w14:textId="0B83C83B" w:rsidR="002752A7" w:rsidRPr="00F45B69" w:rsidDel="00520636" w:rsidRDefault="002752A7" w:rsidP="002752A7">
            <w:pPr>
              <w:jc w:val="center"/>
              <w:rPr>
                <w:del w:id="115" w:author="Bosch Coll, Nuria" w:date="2025-07-03T14:28:00Z"/>
                <w:rFonts w:ascii="Calibri" w:hAnsi="Calibri" w:cs="Calibri"/>
                <w:color w:val="000000"/>
                <w:sz w:val="22"/>
                <w:szCs w:val="22"/>
              </w:rPr>
            </w:pPr>
            <w:del w:id="116"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1D66DE5A" w14:textId="7316ABA8" w:rsidTr="002752A7">
        <w:trPr>
          <w:trHeight w:val="300"/>
          <w:del w:id="117" w:author="Bosch Coll, Nuria" w:date="2025-07-03T14:28:00Z"/>
        </w:trPr>
        <w:tc>
          <w:tcPr>
            <w:tcW w:w="1769" w:type="pct"/>
            <w:tcBorders>
              <w:top w:val="nil"/>
              <w:left w:val="single" w:sz="8" w:space="0" w:color="auto"/>
              <w:bottom w:val="nil"/>
              <w:right w:val="nil"/>
            </w:tcBorders>
            <w:shd w:val="clear" w:color="000000" w:fill="FFFFFF"/>
            <w:vAlign w:val="center"/>
            <w:hideMark/>
          </w:tcPr>
          <w:p w14:paraId="431CB840" w14:textId="185126BA" w:rsidR="002752A7" w:rsidRPr="00F45B69" w:rsidDel="00520636" w:rsidRDefault="002752A7" w:rsidP="002752A7">
            <w:pPr>
              <w:jc w:val="center"/>
              <w:rPr>
                <w:del w:id="118" w:author="Bosch Coll, Nuria" w:date="2025-07-03T14:28:00Z"/>
                <w:rFonts w:ascii="Calibri" w:hAnsi="Calibri" w:cs="Calibri"/>
                <w:color w:val="000000"/>
                <w:sz w:val="22"/>
                <w:szCs w:val="22"/>
              </w:rPr>
            </w:pPr>
            <w:del w:id="119"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3FD546D7" w14:textId="5BCCDF3A" w:rsidR="002752A7" w:rsidRPr="00F45B69" w:rsidDel="00520636" w:rsidRDefault="002752A7" w:rsidP="002752A7">
            <w:pPr>
              <w:jc w:val="center"/>
              <w:rPr>
                <w:del w:id="120" w:author="Bosch Coll, Nuria" w:date="2025-07-03T14:28:00Z"/>
                <w:rFonts w:ascii="Calibri" w:hAnsi="Calibri" w:cs="Calibri"/>
                <w:color w:val="000000"/>
                <w:sz w:val="22"/>
                <w:szCs w:val="22"/>
              </w:rPr>
            </w:pPr>
            <w:del w:id="121"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740B8CE7" w14:textId="5961BC4C" w:rsidR="002752A7" w:rsidRPr="00F45B69" w:rsidDel="00520636" w:rsidRDefault="002752A7" w:rsidP="002752A7">
            <w:pPr>
              <w:jc w:val="center"/>
              <w:rPr>
                <w:del w:id="122" w:author="Bosch Coll, Nuria" w:date="2025-07-03T14:28:00Z"/>
                <w:rFonts w:ascii="Calibri" w:hAnsi="Calibri" w:cs="Calibri"/>
                <w:color w:val="000000"/>
                <w:sz w:val="22"/>
                <w:szCs w:val="22"/>
              </w:rPr>
            </w:pPr>
            <w:del w:id="123"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A298236" w14:textId="2A0C1E34" w:rsidR="002752A7" w:rsidRPr="00F45B69" w:rsidDel="00520636" w:rsidRDefault="002752A7" w:rsidP="002752A7">
            <w:pPr>
              <w:jc w:val="center"/>
              <w:rPr>
                <w:del w:id="124" w:author="Bosch Coll, Nuria" w:date="2025-07-03T14:28:00Z"/>
                <w:rFonts w:ascii="Calibri" w:hAnsi="Calibri" w:cs="Calibri"/>
                <w:color w:val="000000"/>
                <w:sz w:val="22"/>
                <w:szCs w:val="22"/>
              </w:rPr>
            </w:pPr>
            <w:del w:id="125"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25753B0B" w14:textId="574E54C3" w:rsidR="002752A7" w:rsidRPr="00F45B69" w:rsidDel="00520636" w:rsidRDefault="002752A7" w:rsidP="002752A7">
            <w:pPr>
              <w:jc w:val="center"/>
              <w:rPr>
                <w:del w:id="126" w:author="Bosch Coll, Nuria" w:date="2025-07-03T14:28:00Z"/>
                <w:rFonts w:ascii="Calibri" w:hAnsi="Calibri" w:cs="Calibri"/>
                <w:color w:val="000000"/>
                <w:sz w:val="22"/>
                <w:szCs w:val="22"/>
              </w:rPr>
            </w:pPr>
            <w:del w:id="127"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0447192B" w14:textId="3B357FC2" w:rsidTr="002752A7">
        <w:trPr>
          <w:trHeight w:val="300"/>
          <w:del w:id="128" w:author="Bosch Coll, Nuria" w:date="2025-07-03T14:28:00Z"/>
        </w:trPr>
        <w:tc>
          <w:tcPr>
            <w:tcW w:w="1769" w:type="pct"/>
            <w:tcBorders>
              <w:top w:val="nil"/>
              <w:left w:val="single" w:sz="8" w:space="0" w:color="auto"/>
              <w:bottom w:val="nil"/>
              <w:right w:val="nil"/>
            </w:tcBorders>
            <w:shd w:val="clear" w:color="000000" w:fill="FFFFFF"/>
            <w:vAlign w:val="center"/>
            <w:hideMark/>
          </w:tcPr>
          <w:p w14:paraId="0E6CF5DE" w14:textId="303D9584" w:rsidR="002752A7" w:rsidRPr="00F45B69" w:rsidDel="00520636" w:rsidRDefault="002752A7" w:rsidP="002752A7">
            <w:pPr>
              <w:jc w:val="center"/>
              <w:rPr>
                <w:del w:id="129" w:author="Bosch Coll, Nuria" w:date="2025-07-03T14:28:00Z"/>
                <w:rFonts w:ascii="Calibri" w:hAnsi="Calibri" w:cs="Calibri"/>
                <w:color w:val="000000"/>
                <w:sz w:val="22"/>
                <w:szCs w:val="22"/>
              </w:rPr>
            </w:pPr>
            <w:del w:id="130"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052110F5" w14:textId="4EA30A4D" w:rsidR="002752A7" w:rsidRPr="00F45B69" w:rsidDel="00520636" w:rsidRDefault="002752A7" w:rsidP="002752A7">
            <w:pPr>
              <w:jc w:val="center"/>
              <w:rPr>
                <w:del w:id="131" w:author="Bosch Coll, Nuria" w:date="2025-07-03T14:28:00Z"/>
                <w:rFonts w:ascii="Calibri" w:hAnsi="Calibri" w:cs="Calibri"/>
                <w:color w:val="000000"/>
                <w:sz w:val="22"/>
                <w:szCs w:val="22"/>
              </w:rPr>
            </w:pPr>
            <w:del w:id="132"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6094292B" w14:textId="223BE3F7" w:rsidR="002752A7" w:rsidRPr="00F45B69" w:rsidDel="00520636" w:rsidRDefault="002752A7" w:rsidP="002752A7">
            <w:pPr>
              <w:jc w:val="center"/>
              <w:rPr>
                <w:del w:id="133" w:author="Bosch Coll, Nuria" w:date="2025-07-03T14:28:00Z"/>
                <w:rFonts w:ascii="Calibri" w:hAnsi="Calibri" w:cs="Calibri"/>
                <w:color w:val="000000"/>
                <w:sz w:val="22"/>
                <w:szCs w:val="22"/>
              </w:rPr>
            </w:pPr>
            <w:del w:id="134"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2EFC503B" w14:textId="521E3699" w:rsidR="002752A7" w:rsidRPr="00F45B69" w:rsidDel="00520636" w:rsidRDefault="002752A7" w:rsidP="002752A7">
            <w:pPr>
              <w:jc w:val="center"/>
              <w:rPr>
                <w:del w:id="135" w:author="Bosch Coll, Nuria" w:date="2025-07-03T14:28:00Z"/>
                <w:rFonts w:ascii="Calibri" w:hAnsi="Calibri" w:cs="Calibri"/>
                <w:color w:val="000000"/>
                <w:sz w:val="22"/>
                <w:szCs w:val="22"/>
              </w:rPr>
            </w:pPr>
            <w:del w:id="136"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209EB9B5" w14:textId="588D2E49" w:rsidR="002752A7" w:rsidRPr="00F45B69" w:rsidDel="00520636" w:rsidRDefault="002752A7" w:rsidP="002752A7">
            <w:pPr>
              <w:jc w:val="center"/>
              <w:rPr>
                <w:del w:id="137" w:author="Bosch Coll, Nuria" w:date="2025-07-03T14:28:00Z"/>
                <w:rFonts w:ascii="Calibri" w:hAnsi="Calibri" w:cs="Calibri"/>
                <w:color w:val="000000"/>
                <w:sz w:val="22"/>
                <w:szCs w:val="22"/>
              </w:rPr>
            </w:pPr>
            <w:del w:id="138"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397FE542" w14:textId="5012EFE6" w:rsidTr="002752A7">
        <w:trPr>
          <w:trHeight w:val="300"/>
          <w:del w:id="139" w:author="Bosch Coll, Nuria" w:date="2025-07-03T14:28:00Z"/>
        </w:trPr>
        <w:tc>
          <w:tcPr>
            <w:tcW w:w="2975" w:type="pct"/>
            <w:gridSpan w:val="3"/>
            <w:tcBorders>
              <w:top w:val="nil"/>
              <w:left w:val="single" w:sz="8" w:space="0" w:color="auto"/>
              <w:bottom w:val="nil"/>
              <w:right w:val="nil"/>
            </w:tcBorders>
            <w:shd w:val="clear" w:color="000000" w:fill="1F4E78"/>
            <w:vAlign w:val="center"/>
            <w:hideMark/>
          </w:tcPr>
          <w:p w14:paraId="369D33E1" w14:textId="4BF21BC6" w:rsidR="002752A7" w:rsidRPr="00F45B69" w:rsidDel="00520636" w:rsidRDefault="002752A7" w:rsidP="002752A7">
            <w:pPr>
              <w:rPr>
                <w:del w:id="140" w:author="Bosch Coll, Nuria" w:date="2025-07-03T14:28:00Z"/>
                <w:rFonts w:ascii="Calibri" w:hAnsi="Calibri" w:cs="Calibri"/>
                <w:b/>
                <w:bCs/>
                <w:color w:val="FFFFFF"/>
                <w:sz w:val="22"/>
                <w:szCs w:val="22"/>
              </w:rPr>
            </w:pPr>
            <w:del w:id="141" w:author="Bosch Coll, Nuria" w:date="2025-07-03T14:28:00Z">
              <w:r w:rsidRPr="00F45B69" w:rsidDel="00520636">
                <w:rPr>
                  <w:rFonts w:ascii="Calibri" w:hAnsi="Calibri" w:cs="Calibri"/>
                  <w:b/>
                  <w:bCs/>
                  <w:color w:val="FFFFFF"/>
                  <w:sz w:val="22"/>
                  <w:szCs w:val="22"/>
                </w:rPr>
                <w:delText>Pressupost de licitació</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7DC0D7D" w14:textId="4F7D42ED" w:rsidR="002752A7" w:rsidRPr="00F45B69" w:rsidDel="00520636" w:rsidRDefault="002752A7" w:rsidP="002752A7">
            <w:pPr>
              <w:jc w:val="center"/>
              <w:rPr>
                <w:del w:id="142" w:author="Bosch Coll, Nuria" w:date="2025-07-03T14:28:00Z"/>
                <w:rFonts w:ascii="Calibri" w:hAnsi="Calibri" w:cs="Calibri"/>
                <w:b/>
                <w:bCs/>
                <w:color w:val="FFFFFF"/>
                <w:sz w:val="22"/>
                <w:szCs w:val="22"/>
              </w:rPr>
            </w:pPr>
            <w:del w:id="143" w:author="Bosch Coll, Nuria" w:date="2025-07-03T14:28:00Z">
              <w:r w:rsidRPr="00F45B69" w:rsidDel="00520636">
                <w:rPr>
                  <w:rFonts w:ascii="Calibri" w:hAnsi="Calibri" w:cs="Calibri"/>
                  <w:b/>
                  <w:bCs/>
                  <w:color w:val="FFFFFF"/>
                  <w:sz w:val="22"/>
                  <w:szCs w:val="22"/>
                </w:rPr>
                <w:delText xml:space="preserve"> 200.000,00 € </w:delText>
              </w:r>
            </w:del>
          </w:p>
        </w:tc>
        <w:tc>
          <w:tcPr>
            <w:tcW w:w="1027" w:type="pct"/>
            <w:tcBorders>
              <w:top w:val="nil"/>
              <w:left w:val="nil"/>
              <w:bottom w:val="nil"/>
              <w:right w:val="nil"/>
            </w:tcBorders>
            <w:shd w:val="clear" w:color="000000" w:fill="1F4E78"/>
            <w:vAlign w:val="center"/>
            <w:hideMark/>
          </w:tcPr>
          <w:p w14:paraId="5FFE4A93" w14:textId="4972B191" w:rsidR="002752A7" w:rsidRPr="00F45B69" w:rsidDel="00520636" w:rsidRDefault="002752A7" w:rsidP="002752A7">
            <w:pPr>
              <w:jc w:val="center"/>
              <w:rPr>
                <w:del w:id="144" w:author="Bosch Coll, Nuria" w:date="2025-07-03T14:28:00Z"/>
                <w:rFonts w:ascii="Calibri" w:hAnsi="Calibri" w:cs="Calibri"/>
                <w:b/>
                <w:bCs/>
                <w:color w:val="FFFFFF"/>
                <w:sz w:val="22"/>
                <w:szCs w:val="22"/>
              </w:rPr>
            </w:pPr>
            <w:del w:id="145" w:author="Bosch Coll, Nuria" w:date="2025-07-03T14:28:00Z">
              <w:r w:rsidRPr="00F45B69" w:rsidDel="00520636">
                <w:rPr>
                  <w:rFonts w:ascii="Calibri" w:hAnsi="Calibri" w:cs="Calibri"/>
                  <w:b/>
                  <w:bCs/>
                  <w:color w:val="FFFFFF"/>
                  <w:sz w:val="22"/>
                  <w:szCs w:val="22"/>
                </w:rPr>
                <w:delText xml:space="preserve">  242.000,00 € </w:delText>
              </w:r>
            </w:del>
          </w:p>
        </w:tc>
      </w:tr>
      <w:tr w:rsidR="002752A7" w:rsidRPr="00F45B69" w:rsidDel="00520636" w14:paraId="406B68EA" w14:textId="2FC2EA1D" w:rsidTr="002752A7">
        <w:trPr>
          <w:trHeight w:val="300"/>
          <w:del w:id="146" w:author="Bosch Coll, Nuria" w:date="2025-07-03T14:28:00Z"/>
        </w:trPr>
        <w:tc>
          <w:tcPr>
            <w:tcW w:w="5000" w:type="pct"/>
            <w:gridSpan w:val="5"/>
            <w:tcBorders>
              <w:top w:val="nil"/>
              <w:left w:val="single" w:sz="8" w:space="0" w:color="auto"/>
              <w:bottom w:val="nil"/>
              <w:right w:val="single" w:sz="8" w:space="0" w:color="000000"/>
            </w:tcBorders>
            <w:shd w:val="clear" w:color="000000" w:fill="1F4E78"/>
            <w:vAlign w:val="center"/>
            <w:hideMark/>
          </w:tcPr>
          <w:p w14:paraId="7A8AF87A" w14:textId="2F717C86" w:rsidR="002752A7" w:rsidRPr="00F45B69" w:rsidDel="00520636" w:rsidRDefault="002752A7" w:rsidP="002752A7">
            <w:pPr>
              <w:rPr>
                <w:del w:id="147" w:author="Bosch Coll, Nuria" w:date="2025-07-03T14:28:00Z"/>
                <w:rFonts w:ascii="Calibri" w:hAnsi="Calibri" w:cs="Calibri"/>
                <w:b/>
                <w:bCs/>
                <w:color w:val="FFFFFF"/>
                <w:sz w:val="22"/>
                <w:szCs w:val="22"/>
              </w:rPr>
            </w:pPr>
            <w:del w:id="148" w:author="Bosch Coll, Nuria" w:date="2025-07-03T14:28:00Z">
              <w:r w:rsidRPr="00F45B69" w:rsidDel="00520636">
                <w:rPr>
                  <w:rFonts w:ascii="Calibri" w:hAnsi="Calibri" w:cs="Calibri"/>
                  <w:b/>
                  <w:bCs/>
                  <w:color w:val="FFFFFF"/>
                  <w:sz w:val="22"/>
                  <w:szCs w:val="22"/>
                </w:rPr>
                <w:delText>Valor estimat del contracte</w:delText>
              </w:r>
            </w:del>
          </w:p>
        </w:tc>
      </w:tr>
      <w:tr w:rsidR="002752A7" w:rsidRPr="00F45B69" w:rsidDel="00520636" w14:paraId="4A6D49F1" w14:textId="6CB47A28" w:rsidTr="002752A7">
        <w:trPr>
          <w:trHeight w:val="300"/>
          <w:del w:id="149" w:author="Bosch Coll, Nuria" w:date="2025-07-03T14:28:00Z"/>
        </w:trPr>
        <w:tc>
          <w:tcPr>
            <w:tcW w:w="1769" w:type="pct"/>
            <w:tcBorders>
              <w:top w:val="nil"/>
              <w:left w:val="single" w:sz="8" w:space="0" w:color="auto"/>
              <w:bottom w:val="nil"/>
              <w:right w:val="nil"/>
            </w:tcBorders>
            <w:shd w:val="clear" w:color="000000" w:fill="1F4E78"/>
            <w:vAlign w:val="center"/>
            <w:hideMark/>
          </w:tcPr>
          <w:p w14:paraId="73A4B7F0" w14:textId="1D42E9F9" w:rsidR="002752A7" w:rsidRPr="00F45B69" w:rsidDel="00520636" w:rsidRDefault="002752A7" w:rsidP="002752A7">
            <w:pPr>
              <w:jc w:val="center"/>
              <w:rPr>
                <w:del w:id="150" w:author="Bosch Coll, Nuria" w:date="2025-07-03T14:28:00Z"/>
                <w:rFonts w:ascii="Calibri" w:hAnsi="Calibri" w:cs="Calibri"/>
                <w:b/>
                <w:bCs/>
                <w:color w:val="FFFFFF"/>
                <w:sz w:val="22"/>
                <w:szCs w:val="22"/>
              </w:rPr>
            </w:pPr>
            <w:del w:id="151"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113177B7" w14:textId="1DF9F73B" w:rsidR="002752A7" w:rsidRPr="00F45B69" w:rsidDel="00520636" w:rsidRDefault="002752A7" w:rsidP="002752A7">
            <w:pPr>
              <w:jc w:val="center"/>
              <w:rPr>
                <w:del w:id="152" w:author="Bosch Coll, Nuria" w:date="2025-07-03T14:28:00Z"/>
                <w:rFonts w:ascii="Calibri" w:hAnsi="Calibri" w:cs="Calibri"/>
                <w:b/>
                <w:bCs/>
                <w:color w:val="FFFFFF"/>
                <w:sz w:val="22"/>
                <w:szCs w:val="22"/>
              </w:rPr>
            </w:pPr>
            <w:del w:id="153"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31CA4EF8" w14:textId="4B76A334" w:rsidR="002752A7" w:rsidRPr="00F45B69" w:rsidDel="00520636" w:rsidRDefault="002752A7" w:rsidP="002752A7">
            <w:pPr>
              <w:jc w:val="center"/>
              <w:rPr>
                <w:del w:id="154" w:author="Bosch Coll, Nuria" w:date="2025-07-03T14:28:00Z"/>
                <w:rFonts w:ascii="Calibri" w:hAnsi="Calibri" w:cs="Calibri"/>
                <w:b/>
                <w:bCs/>
                <w:color w:val="FFFFFF"/>
                <w:sz w:val="22"/>
                <w:szCs w:val="22"/>
              </w:rPr>
            </w:pPr>
            <w:del w:id="155"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39444F5E" w14:textId="6DD827E8" w:rsidR="002752A7" w:rsidRPr="00F45B69" w:rsidDel="00520636" w:rsidRDefault="002752A7" w:rsidP="002752A7">
            <w:pPr>
              <w:jc w:val="center"/>
              <w:rPr>
                <w:del w:id="156" w:author="Bosch Coll, Nuria" w:date="2025-07-03T14:28:00Z"/>
                <w:rFonts w:ascii="Calibri" w:hAnsi="Calibri" w:cs="Calibri"/>
                <w:b/>
                <w:bCs/>
                <w:color w:val="FFFFFF"/>
                <w:sz w:val="22"/>
                <w:szCs w:val="22"/>
              </w:rPr>
            </w:pPr>
            <w:del w:id="157"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0CA5A9BC" w14:textId="7D52CDF7" w:rsidR="002752A7" w:rsidRPr="00F45B69" w:rsidDel="00520636" w:rsidRDefault="002752A7" w:rsidP="002752A7">
            <w:pPr>
              <w:jc w:val="center"/>
              <w:rPr>
                <w:del w:id="158" w:author="Bosch Coll, Nuria" w:date="2025-07-03T14:28:00Z"/>
                <w:rFonts w:ascii="Calibri" w:hAnsi="Calibri" w:cs="Calibri"/>
                <w:b/>
                <w:bCs/>
                <w:color w:val="FFFFFF"/>
                <w:sz w:val="22"/>
                <w:szCs w:val="22"/>
              </w:rPr>
            </w:pPr>
            <w:del w:id="159" w:author="Bosch Coll, Nuria" w:date="2025-07-03T14:28:00Z">
              <w:r w:rsidRPr="00F45B69" w:rsidDel="00520636">
                <w:rPr>
                  <w:rFonts w:ascii="Calibri" w:hAnsi="Calibri" w:cs="Calibri"/>
                  <w:b/>
                  <w:bCs/>
                  <w:color w:val="FFFFFF"/>
                  <w:sz w:val="22"/>
                  <w:szCs w:val="22"/>
                </w:rPr>
                <w:delText> </w:delText>
              </w:r>
            </w:del>
          </w:p>
        </w:tc>
      </w:tr>
      <w:tr w:rsidR="002752A7" w:rsidRPr="00F45B69" w:rsidDel="00520636" w14:paraId="67D5813D" w14:textId="71723824" w:rsidTr="002752A7">
        <w:trPr>
          <w:trHeight w:val="300"/>
          <w:del w:id="160" w:author="Bosch Coll, Nuria" w:date="2025-07-03T14:28:00Z"/>
        </w:trPr>
        <w:tc>
          <w:tcPr>
            <w:tcW w:w="1769" w:type="pct"/>
            <w:tcBorders>
              <w:top w:val="nil"/>
              <w:left w:val="single" w:sz="8" w:space="0" w:color="auto"/>
              <w:bottom w:val="nil"/>
              <w:right w:val="nil"/>
            </w:tcBorders>
            <w:shd w:val="clear" w:color="000000" w:fill="FFFFFF"/>
            <w:vAlign w:val="center"/>
            <w:hideMark/>
          </w:tcPr>
          <w:p w14:paraId="5DBA88AD" w14:textId="60F08963" w:rsidR="002752A7" w:rsidRPr="00F45B69" w:rsidDel="00520636" w:rsidRDefault="002752A7" w:rsidP="002752A7">
            <w:pPr>
              <w:jc w:val="center"/>
              <w:rPr>
                <w:del w:id="161" w:author="Bosch Coll, Nuria" w:date="2025-07-03T14:28:00Z"/>
                <w:rFonts w:ascii="Calibri" w:hAnsi="Calibri" w:cs="Calibri"/>
                <w:color w:val="000000"/>
                <w:sz w:val="22"/>
                <w:szCs w:val="22"/>
              </w:rPr>
            </w:pPr>
            <w:del w:id="162" w:author="Bosch Coll, Nuria" w:date="2025-07-03T14:28:00Z">
              <w:r w:rsidRPr="00F45B69" w:rsidDel="00520636">
                <w:rPr>
                  <w:rFonts w:ascii="Calibri" w:hAnsi="Calibri" w:cs="Calibri"/>
                  <w:color w:val="000000"/>
                  <w:sz w:val="22"/>
                  <w:szCs w:val="22"/>
                </w:rPr>
                <w:delText>Modificacions previstes</w:delText>
              </w:r>
            </w:del>
          </w:p>
        </w:tc>
        <w:tc>
          <w:tcPr>
            <w:tcW w:w="638" w:type="pct"/>
            <w:tcBorders>
              <w:top w:val="nil"/>
              <w:left w:val="nil"/>
              <w:bottom w:val="nil"/>
              <w:right w:val="nil"/>
            </w:tcBorders>
            <w:shd w:val="clear" w:color="000000" w:fill="FFFFFF"/>
            <w:vAlign w:val="center"/>
            <w:hideMark/>
          </w:tcPr>
          <w:p w14:paraId="581A44CA" w14:textId="7AF26076" w:rsidR="002752A7" w:rsidRPr="00F45B69" w:rsidDel="00520636" w:rsidRDefault="002752A7" w:rsidP="002752A7">
            <w:pPr>
              <w:jc w:val="center"/>
              <w:rPr>
                <w:del w:id="163" w:author="Bosch Coll, Nuria" w:date="2025-07-03T14:28:00Z"/>
                <w:rFonts w:ascii="Calibri" w:hAnsi="Calibri" w:cs="Calibri"/>
                <w:color w:val="000000"/>
                <w:sz w:val="22"/>
                <w:szCs w:val="22"/>
              </w:rPr>
            </w:pPr>
            <w:del w:id="164" w:author="Bosch Coll, Nuria" w:date="2025-07-03T14:28:00Z">
              <w:r w:rsidRPr="00F45B69" w:rsidDel="00520636">
                <w:rPr>
                  <w:rFonts w:ascii="Calibri" w:hAnsi="Calibri" w:cs="Calibri"/>
                  <w:color w:val="000000"/>
                  <w:sz w:val="22"/>
                  <w:szCs w:val="22"/>
                </w:rPr>
                <w:delText> </w:delText>
              </w:r>
            </w:del>
          </w:p>
        </w:tc>
        <w:tc>
          <w:tcPr>
            <w:tcW w:w="568" w:type="pct"/>
            <w:tcBorders>
              <w:top w:val="nil"/>
              <w:left w:val="nil"/>
              <w:bottom w:val="nil"/>
              <w:right w:val="nil"/>
            </w:tcBorders>
            <w:shd w:val="clear" w:color="000000" w:fill="FFFFFF"/>
            <w:vAlign w:val="center"/>
            <w:hideMark/>
          </w:tcPr>
          <w:p w14:paraId="02CDE176" w14:textId="188E030E" w:rsidR="002752A7" w:rsidRPr="00F45B69" w:rsidDel="00520636" w:rsidRDefault="002752A7" w:rsidP="002752A7">
            <w:pPr>
              <w:jc w:val="center"/>
              <w:rPr>
                <w:del w:id="165" w:author="Bosch Coll, Nuria" w:date="2025-07-03T14:28:00Z"/>
                <w:rFonts w:ascii="Calibri" w:hAnsi="Calibri" w:cs="Calibri"/>
                <w:color w:val="000000"/>
                <w:sz w:val="22"/>
                <w:szCs w:val="22"/>
              </w:rPr>
            </w:pPr>
            <w:del w:id="166" w:author="Bosch Coll, Nuria" w:date="2025-07-03T14:28:00Z">
              <w:r w:rsidRPr="00F45B69" w:rsidDel="00520636">
                <w:rPr>
                  <w:rFonts w:ascii="Calibri" w:hAnsi="Calibri" w:cs="Calibri"/>
                  <w:color w:val="000000"/>
                  <w:sz w:val="22"/>
                  <w:szCs w:val="22"/>
                </w:rPr>
                <w:delText> </w:delText>
              </w:r>
            </w:del>
          </w:p>
        </w:tc>
        <w:tc>
          <w:tcPr>
            <w:tcW w:w="998" w:type="pct"/>
            <w:tcBorders>
              <w:top w:val="nil"/>
              <w:left w:val="nil"/>
              <w:bottom w:val="nil"/>
              <w:right w:val="nil"/>
            </w:tcBorders>
            <w:shd w:val="clear" w:color="000000" w:fill="FFFFFF"/>
            <w:vAlign w:val="center"/>
            <w:hideMark/>
          </w:tcPr>
          <w:p w14:paraId="2F4F2ACF" w14:textId="00D4E238" w:rsidR="002752A7" w:rsidRPr="00F45B69" w:rsidDel="00520636" w:rsidRDefault="002752A7" w:rsidP="002752A7">
            <w:pPr>
              <w:jc w:val="center"/>
              <w:rPr>
                <w:del w:id="167" w:author="Bosch Coll, Nuria" w:date="2025-07-03T14:28:00Z"/>
                <w:rFonts w:ascii="Calibri" w:hAnsi="Calibri" w:cs="Calibri"/>
                <w:color w:val="000000"/>
                <w:sz w:val="22"/>
                <w:szCs w:val="22"/>
              </w:rPr>
            </w:pPr>
            <w:del w:id="168" w:author="Bosch Coll, Nuria" w:date="2025-07-03T14:28:00Z">
              <w:r w:rsidRPr="00F45B69" w:rsidDel="00520636">
                <w:rPr>
                  <w:rFonts w:ascii="Calibri" w:hAnsi="Calibri" w:cs="Calibri"/>
                  <w:color w:val="000000"/>
                  <w:sz w:val="22"/>
                  <w:szCs w:val="22"/>
                </w:rPr>
                <w:delText xml:space="preserve">    40.000,00 € </w:delText>
              </w:r>
            </w:del>
          </w:p>
        </w:tc>
        <w:tc>
          <w:tcPr>
            <w:tcW w:w="1027" w:type="pct"/>
            <w:tcBorders>
              <w:top w:val="nil"/>
              <w:left w:val="nil"/>
              <w:bottom w:val="nil"/>
              <w:right w:val="single" w:sz="8" w:space="0" w:color="000000"/>
            </w:tcBorders>
            <w:shd w:val="clear" w:color="000000" w:fill="FFFFFF"/>
            <w:vAlign w:val="center"/>
            <w:hideMark/>
          </w:tcPr>
          <w:p w14:paraId="0B2A10DC" w14:textId="01D20764" w:rsidR="002752A7" w:rsidRPr="00F45B69" w:rsidDel="00520636" w:rsidRDefault="002752A7" w:rsidP="002752A7">
            <w:pPr>
              <w:jc w:val="center"/>
              <w:rPr>
                <w:del w:id="169" w:author="Bosch Coll, Nuria" w:date="2025-07-03T14:28:00Z"/>
                <w:rFonts w:ascii="Calibri" w:hAnsi="Calibri" w:cs="Calibri"/>
                <w:color w:val="000000"/>
                <w:sz w:val="22"/>
                <w:szCs w:val="22"/>
              </w:rPr>
            </w:pPr>
            <w:del w:id="170"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283F8142" w14:textId="52298168" w:rsidTr="002752A7">
        <w:trPr>
          <w:trHeight w:val="300"/>
          <w:del w:id="171" w:author="Bosch Coll, Nuria" w:date="2025-07-03T14:28:00Z"/>
        </w:trPr>
        <w:tc>
          <w:tcPr>
            <w:tcW w:w="1769" w:type="pct"/>
            <w:tcBorders>
              <w:top w:val="nil"/>
              <w:left w:val="single" w:sz="8" w:space="0" w:color="auto"/>
              <w:bottom w:val="nil"/>
              <w:right w:val="nil"/>
            </w:tcBorders>
            <w:shd w:val="clear" w:color="000000" w:fill="FFFFFF"/>
            <w:vAlign w:val="center"/>
            <w:hideMark/>
          </w:tcPr>
          <w:p w14:paraId="04CBFFA5" w14:textId="556B0340" w:rsidR="002752A7" w:rsidRPr="00F45B69" w:rsidDel="00520636" w:rsidRDefault="002752A7" w:rsidP="002752A7">
            <w:pPr>
              <w:jc w:val="center"/>
              <w:rPr>
                <w:del w:id="172" w:author="Bosch Coll, Nuria" w:date="2025-07-03T14:28:00Z"/>
                <w:rFonts w:ascii="Calibri" w:hAnsi="Calibri" w:cs="Calibri"/>
                <w:color w:val="000000"/>
                <w:sz w:val="22"/>
                <w:szCs w:val="22"/>
              </w:rPr>
            </w:pPr>
            <w:del w:id="173" w:author="Bosch Coll, Nuria" w:date="2025-07-03T14:28:00Z">
              <w:r w:rsidRPr="00F45B69" w:rsidDel="00520636">
                <w:rPr>
                  <w:rFonts w:ascii="Calibri" w:hAnsi="Calibri" w:cs="Calibri"/>
                  <w:color w:val="000000"/>
                  <w:sz w:val="22"/>
                  <w:szCs w:val="22"/>
                </w:rPr>
                <w:delText xml:space="preserve">Pròrroga 1r any </w:delText>
              </w:r>
            </w:del>
          </w:p>
        </w:tc>
        <w:tc>
          <w:tcPr>
            <w:tcW w:w="638" w:type="pct"/>
            <w:tcBorders>
              <w:top w:val="nil"/>
              <w:left w:val="nil"/>
              <w:bottom w:val="nil"/>
              <w:right w:val="nil"/>
            </w:tcBorders>
            <w:shd w:val="clear" w:color="000000" w:fill="FFFFFF"/>
            <w:vAlign w:val="center"/>
            <w:hideMark/>
          </w:tcPr>
          <w:p w14:paraId="211B016F" w14:textId="16144DB6" w:rsidR="002752A7" w:rsidRPr="00F45B69" w:rsidDel="00520636" w:rsidRDefault="002752A7" w:rsidP="002752A7">
            <w:pPr>
              <w:jc w:val="center"/>
              <w:rPr>
                <w:del w:id="174" w:author="Bosch Coll, Nuria" w:date="2025-07-03T14:28:00Z"/>
                <w:rFonts w:ascii="Calibri" w:hAnsi="Calibri" w:cs="Calibri"/>
                <w:color w:val="000000"/>
                <w:sz w:val="22"/>
                <w:szCs w:val="22"/>
              </w:rPr>
            </w:pPr>
            <w:del w:id="175" w:author="Bosch Coll, Nuria" w:date="2025-07-03T14:28:00Z">
              <w:r w:rsidRPr="00F45B69" w:rsidDel="00520636">
                <w:rPr>
                  <w:rFonts w:ascii="Calibri" w:hAnsi="Calibri" w:cs="Calibri"/>
                  <w:color w:val="000000"/>
                  <w:sz w:val="22"/>
                  <w:szCs w:val="22"/>
                </w:rPr>
                <w:delText>2028</w:delText>
              </w:r>
            </w:del>
          </w:p>
        </w:tc>
        <w:tc>
          <w:tcPr>
            <w:tcW w:w="568" w:type="pct"/>
            <w:tcBorders>
              <w:top w:val="nil"/>
              <w:left w:val="nil"/>
              <w:bottom w:val="nil"/>
              <w:right w:val="nil"/>
            </w:tcBorders>
            <w:shd w:val="clear" w:color="000000" w:fill="FFFFFF"/>
            <w:vAlign w:val="center"/>
            <w:hideMark/>
          </w:tcPr>
          <w:p w14:paraId="2412C469" w14:textId="2F9EC96A" w:rsidR="002752A7" w:rsidRPr="00F45B69" w:rsidDel="00520636" w:rsidRDefault="002752A7" w:rsidP="002752A7">
            <w:pPr>
              <w:jc w:val="center"/>
              <w:rPr>
                <w:del w:id="176" w:author="Bosch Coll, Nuria" w:date="2025-07-03T14:28:00Z"/>
                <w:rFonts w:ascii="Calibri" w:hAnsi="Calibri" w:cs="Calibri"/>
                <w:color w:val="000000"/>
                <w:sz w:val="22"/>
                <w:szCs w:val="22"/>
              </w:rPr>
            </w:pPr>
            <w:del w:id="177"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F05B5C0" w14:textId="4C837083" w:rsidR="002752A7" w:rsidRPr="00F45B69" w:rsidDel="00520636" w:rsidRDefault="002752A7" w:rsidP="002752A7">
            <w:pPr>
              <w:jc w:val="center"/>
              <w:rPr>
                <w:del w:id="178" w:author="Bosch Coll, Nuria" w:date="2025-07-03T14:28:00Z"/>
                <w:rFonts w:ascii="Calibri" w:hAnsi="Calibri" w:cs="Calibri"/>
                <w:color w:val="000000"/>
                <w:sz w:val="22"/>
                <w:szCs w:val="22"/>
              </w:rPr>
            </w:pPr>
            <w:del w:id="179"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000000"/>
            </w:tcBorders>
            <w:shd w:val="clear" w:color="000000" w:fill="FFFFFF"/>
            <w:vAlign w:val="center"/>
            <w:hideMark/>
          </w:tcPr>
          <w:p w14:paraId="191A7D24" w14:textId="78398829" w:rsidR="002752A7" w:rsidRPr="00F45B69" w:rsidDel="00520636" w:rsidRDefault="002752A7" w:rsidP="002752A7">
            <w:pPr>
              <w:jc w:val="center"/>
              <w:rPr>
                <w:del w:id="180" w:author="Bosch Coll, Nuria" w:date="2025-07-03T14:28:00Z"/>
                <w:rFonts w:ascii="Calibri" w:hAnsi="Calibri" w:cs="Calibri"/>
                <w:color w:val="000000"/>
                <w:sz w:val="22"/>
                <w:szCs w:val="22"/>
              </w:rPr>
            </w:pPr>
            <w:del w:id="181"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3DBD0E7F" w14:textId="4CB331CA" w:rsidTr="002752A7">
        <w:trPr>
          <w:trHeight w:val="300"/>
          <w:del w:id="182" w:author="Bosch Coll, Nuria" w:date="2025-07-03T14:28:00Z"/>
        </w:trPr>
        <w:tc>
          <w:tcPr>
            <w:tcW w:w="1769" w:type="pct"/>
            <w:tcBorders>
              <w:top w:val="nil"/>
              <w:left w:val="single" w:sz="8" w:space="0" w:color="auto"/>
              <w:bottom w:val="nil"/>
              <w:right w:val="nil"/>
            </w:tcBorders>
            <w:shd w:val="clear" w:color="000000" w:fill="FFFFFF"/>
            <w:vAlign w:val="center"/>
            <w:hideMark/>
          </w:tcPr>
          <w:p w14:paraId="274E76C7" w14:textId="1561236F" w:rsidR="002752A7" w:rsidRPr="00F45B69" w:rsidDel="00520636" w:rsidRDefault="002752A7" w:rsidP="002752A7">
            <w:pPr>
              <w:jc w:val="center"/>
              <w:rPr>
                <w:del w:id="183" w:author="Bosch Coll, Nuria" w:date="2025-07-03T14:28:00Z"/>
                <w:rFonts w:ascii="Calibri" w:hAnsi="Calibri" w:cs="Calibri"/>
                <w:color w:val="000000"/>
                <w:sz w:val="22"/>
                <w:szCs w:val="22"/>
              </w:rPr>
            </w:pPr>
            <w:del w:id="184" w:author="Bosch Coll, Nuria" w:date="2025-07-03T14:28:00Z">
              <w:r w:rsidRPr="00F45B69" w:rsidDel="00520636">
                <w:rPr>
                  <w:rFonts w:ascii="Calibri" w:hAnsi="Calibri" w:cs="Calibri"/>
                  <w:color w:val="000000"/>
                  <w:sz w:val="22"/>
                  <w:szCs w:val="22"/>
                </w:rPr>
                <w:delText xml:space="preserve">Pròrroga 2n any </w:delText>
              </w:r>
            </w:del>
          </w:p>
        </w:tc>
        <w:tc>
          <w:tcPr>
            <w:tcW w:w="638" w:type="pct"/>
            <w:tcBorders>
              <w:top w:val="nil"/>
              <w:left w:val="nil"/>
              <w:bottom w:val="nil"/>
              <w:right w:val="nil"/>
            </w:tcBorders>
            <w:shd w:val="clear" w:color="000000" w:fill="FFFFFF"/>
            <w:vAlign w:val="center"/>
            <w:hideMark/>
          </w:tcPr>
          <w:p w14:paraId="082F73CF" w14:textId="6CEEA1BF" w:rsidR="002752A7" w:rsidRPr="00F45B69" w:rsidDel="00520636" w:rsidRDefault="002752A7" w:rsidP="002752A7">
            <w:pPr>
              <w:jc w:val="center"/>
              <w:rPr>
                <w:del w:id="185" w:author="Bosch Coll, Nuria" w:date="2025-07-03T14:28:00Z"/>
                <w:rFonts w:ascii="Calibri" w:hAnsi="Calibri" w:cs="Calibri"/>
                <w:color w:val="000000"/>
                <w:sz w:val="22"/>
                <w:szCs w:val="22"/>
              </w:rPr>
            </w:pPr>
            <w:del w:id="186" w:author="Bosch Coll, Nuria" w:date="2025-07-03T14:28:00Z">
              <w:r w:rsidRPr="00F45B69" w:rsidDel="00520636">
                <w:rPr>
                  <w:rFonts w:ascii="Calibri" w:hAnsi="Calibri" w:cs="Calibri"/>
                  <w:color w:val="000000"/>
                  <w:sz w:val="22"/>
                  <w:szCs w:val="22"/>
                </w:rPr>
                <w:delText>2029</w:delText>
              </w:r>
            </w:del>
          </w:p>
        </w:tc>
        <w:tc>
          <w:tcPr>
            <w:tcW w:w="568" w:type="pct"/>
            <w:tcBorders>
              <w:top w:val="nil"/>
              <w:left w:val="nil"/>
              <w:bottom w:val="nil"/>
              <w:right w:val="nil"/>
            </w:tcBorders>
            <w:shd w:val="clear" w:color="000000" w:fill="FFFFFF"/>
            <w:vAlign w:val="center"/>
            <w:hideMark/>
          </w:tcPr>
          <w:p w14:paraId="1F7A7291" w14:textId="76444A92" w:rsidR="002752A7" w:rsidRPr="00F45B69" w:rsidDel="00520636" w:rsidRDefault="002752A7" w:rsidP="002752A7">
            <w:pPr>
              <w:jc w:val="center"/>
              <w:rPr>
                <w:del w:id="187" w:author="Bosch Coll, Nuria" w:date="2025-07-03T14:28:00Z"/>
                <w:rFonts w:ascii="Calibri" w:hAnsi="Calibri" w:cs="Calibri"/>
                <w:color w:val="000000"/>
                <w:sz w:val="22"/>
                <w:szCs w:val="22"/>
              </w:rPr>
            </w:pPr>
            <w:del w:id="188"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3789D827" w14:textId="1EA4A7A7" w:rsidR="002752A7" w:rsidRPr="00F45B69" w:rsidDel="00520636" w:rsidRDefault="002752A7" w:rsidP="002752A7">
            <w:pPr>
              <w:jc w:val="center"/>
              <w:rPr>
                <w:del w:id="189" w:author="Bosch Coll, Nuria" w:date="2025-07-03T14:28:00Z"/>
                <w:rFonts w:ascii="Calibri" w:hAnsi="Calibri" w:cs="Calibri"/>
                <w:color w:val="000000"/>
                <w:sz w:val="22"/>
                <w:szCs w:val="22"/>
              </w:rPr>
            </w:pPr>
            <w:del w:id="190"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3E3621D7" w14:textId="4A341FC2" w:rsidR="002752A7" w:rsidRPr="00F45B69" w:rsidDel="00520636" w:rsidRDefault="002752A7" w:rsidP="002752A7">
            <w:pPr>
              <w:jc w:val="center"/>
              <w:rPr>
                <w:del w:id="191" w:author="Bosch Coll, Nuria" w:date="2025-07-03T14:28:00Z"/>
                <w:rFonts w:ascii="Calibri" w:hAnsi="Calibri" w:cs="Calibri"/>
                <w:color w:val="000000"/>
                <w:sz w:val="22"/>
                <w:szCs w:val="22"/>
              </w:rPr>
            </w:pPr>
            <w:del w:id="192"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08AB9CF5" w14:textId="1EE00587" w:rsidTr="002752A7">
        <w:trPr>
          <w:trHeight w:val="300"/>
          <w:del w:id="193" w:author="Bosch Coll, Nuria" w:date="2025-07-03T14:28:00Z"/>
        </w:trPr>
        <w:tc>
          <w:tcPr>
            <w:tcW w:w="1769" w:type="pct"/>
            <w:tcBorders>
              <w:top w:val="nil"/>
              <w:left w:val="single" w:sz="8" w:space="0" w:color="auto"/>
              <w:bottom w:val="nil"/>
              <w:right w:val="nil"/>
            </w:tcBorders>
            <w:shd w:val="clear" w:color="000000" w:fill="FFFFFF"/>
            <w:vAlign w:val="center"/>
            <w:hideMark/>
          </w:tcPr>
          <w:p w14:paraId="18E1EC5D" w14:textId="71F626DC" w:rsidR="002752A7" w:rsidRPr="00F45B69" w:rsidDel="00520636" w:rsidRDefault="002752A7" w:rsidP="002752A7">
            <w:pPr>
              <w:jc w:val="center"/>
              <w:rPr>
                <w:del w:id="194" w:author="Bosch Coll, Nuria" w:date="2025-07-03T14:28:00Z"/>
                <w:rFonts w:ascii="Calibri" w:hAnsi="Calibri" w:cs="Calibri"/>
                <w:color w:val="000000"/>
                <w:sz w:val="22"/>
                <w:szCs w:val="22"/>
              </w:rPr>
            </w:pPr>
            <w:del w:id="195" w:author="Bosch Coll, Nuria" w:date="2025-07-03T14:28:00Z">
              <w:r w:rsidRPr="00F45B69" w:rsidDel="00520636">
                <w:rPr>
                  <w:rFonts w:ascii="Calibri" w:hAnsi="Calibri" w:cs="Calibri"/>
                  <w:color w:val="000000"/>
                  <w:sz w:val="22"/>
                  <w:szCs w:val="22"/>
                </w:rPr>
                <w:delText xml:space="preserve">Pròrroga 3r any </w:delText>
              </w:r>
            </w:del>
          </w:p>
        </w:tc>
        <w:tc>
          <w:tcPr>
            <w:tcW w:w="638" w:type="pct"/>
            <w:tcBorders>
              <w:top w:val="nil"/>
              <w:left w:val="nil"/>
              <w:bottom w:val="nil"/>
              <w:right w:val="nil"/>
            </w:tcBorders>
            <w:shd w:val="clear" w:color="000000" w:fill="FFFFFF"/>
            <w:vAlign w:val="center"/>
            <w:hideMark/>
          </w:tcPr>
          <w:p w14:paraId="2E35778A" w14:textId="5C034A14" w:rsidR="002752A7" w:rsidRPr="00F45B69" w:rsidDel="00520636" w:rsidRDefault="002752A7" w:rsidP="002752A7">
            <w:pPr>
              <w:jc w:val="center"/>
              <w:rPr>
                <w:del w:id="196" w:author="Bosch Coll, Nuria" w:date="2025-07-03T14:28:00Z"/>
                <w:rFonts w:ascii="Calibri" w:hAnsi="Calibri" w:cs="Calibri"/>
                <w:color w:val="000000"/>
                <w:sz w:val="22"/>
                <w:szCs w:val="22"/>
              </w:rPr>
            </w:pPr>
            <w:del w:id="197" w:author="Bosch Coll, Nuria" w:date="2025-07-03T14:28:00Z">
              <w:r w:rsidRPr="00F45B69" w:rsidDel="00520636">
                <w:rPr>
                  <w:rFonts w:ascii="Calibri" w:hAnsi="Calibri" w:cs="Calibri"/>
                  <w:color w:val="000000"/>
                  <w:sz w:val="22"/>
                  <w:szCs w:val="22"/>
                </w:rPr>
                <w:delText>2030</w:delText>
              </w:r>
            </w:del>
          </w:p>
        </w:tc>
        <w:tc>
          <w:tcPr>
            <w:tcW w:w="568" w:type="pct"/>
            <w:tcBorders>
              <w:top w:val="nil"/>
              <w:left w:val="nil"/>
              <w:bottom w:val="nil"/>
              <w:right w:val="nil"/>
            </w:tcBorders>
            <w:shd w:val="clear" w:color="000000" w:fill="FFFFFF"/>
            <w:vAlign w:val="center"/>
            <w:hideMark/>
          </w:tcPr>
          <w:p w14:paraId="5437B51C" w14:textId="2CCCA625" w:rsidR="002752A7" w:rsidRPr="00F45B69" w:rsidDel="00520636" w:rsidRDefault="002752A7" w:rsidP="002752A7">
            <w:pPr>
              <w:jc w:val="center"/>
              <w:rPr>
                <w:del w:id="198" w:author="Bosch Coll, Nuria" w:date="2025-07-03T14:28:00Z"/>
                <w:rFonts w:ascii="Calibri" w:hAnsi="Calibri" w:cs="Calibri"/>
                <w:color w:val="000000"/>
                <w:sz w:val="22"/>
                <w:szCs w:val="22"/>
              </w:rPr>
            </w:pPr>
            <w:del w:id="199"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82BD40D" w14:textId="476B5510" w:rsidR="002752A7" w:rsidRPr="00F45B69" w:rsidDel="00520636" w:rsidRDefault="002752A7" w:rsidP="002752A7">
            <w:pPr>
              <w:jc w:val="center"/>
              <w:rPr>
                <w:del w:id="200" w:author="Bosch Coll, Nuria" w:date="2025-07-03T14:28:00Z"/>
                <w:rFonts w:ascii="Calibri" w:hAnsi="Calibri" w:cs="Calibri"/>
                <w:color w:val="000000"/>
                <w:sz w:val="22"/>
                <w:szCs w:val="22"/>
              </w:rPr>
            </w:pPr>
            <w:del w:id="201"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4472F19B" w14:textId="6FD6CF6A" w:rsidR="002752A7" w:rsidRPr="00F45B69" w:rsidDel="00520636" w:rsidRDefault="002752A7" w:rsidP="002752A7">
            <w:pPr>
              <w:jc w:val="center"/>
              <w:rPr>
                <w:del w:id="202" w:author="Bosch Coll, Nuria" w:date="2025-07-03T14:28:00Z"/>
                <w:rFonts w:ascii="Calibri" w:hAnsi="Calibri" w:cs="Calibri"/>
                <w:color w:val="000000"/>
                <w:sz w:val="22"/>
                <w:szCs w:val="22"/>
              </w:rPr>
            </w:pPr>
            <w:del w:id="203"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16DA0C0F" w14:textId="2FDFF840" w:rsidTr="002752A7">
        <w:trPr>
          <w:trHeight w:val="315"/>
          <w:del w:id="204" w:author="Bosch Coll, Nuria" w:date="2025-07-03T14:28:00Z"/>
        </w:trPr>
        <w:tc>
          <w:tcPr>
            <w:tcW w:w="2975" w:type="pct"/>
            <w:gridSpan w:val="3"/>
            <w:tcBorders>
              <w:top w:val="nil"/>
              <w:left w:val="single" w:sz="8" w:space="0" w:color="auto"/>
              <w:bottom w:val="single" w:sz="8" w:space="0" w:color="auto"/>
              <w:right w:val="nil"/>
            </w:tcBorders>
            <w:shd w:val="clear" w:color="000000" w:fill="1F4E78"/>
            <w:vAlign w:val="center"/>
            <w:hideMark/>
          </w:tcPr>
          <w:p w14:paraId="3AB107B8" w14:textId="39307E43" w:rsidR="002752A7" w:rsidRPr="00F45B69" w:rsidDel="00520636" w:rsidRDefault="002752A7" w:rsidP="002752A7">
            <w:pPr>
              <w:rPr>
                <w:del w:id="205" w:author="Bosch Coll, Nuria" w:date="2025-07-03T14:28:00Z"/>
                <w:rFonts w:ascii="Calibri" w:hAnsi="Calibri" w:cs="Calibri"/>
                <w:b/>
                <w:bCs/>
                <w:color w:val="FFFFFF"/>
                <w:sz w:val="22"/>
                <w:szCs w:val="22"/>
              </w:rPr>
            </w:pPr>
            <w:del w:id="206" w:author="Bosch Coll, Nuria" w:date="2025-07-03T14:28:00Z">
              <w:r w:rsidRPr="00F45B69" w:rsidDel="00520636">
                <w:rPr>
                  <w:rFonts w:ascii="Calibri" w:hAnsi="Calibri" w:cs="Calibri"/>
                  <w:b/>
                  <w:bCs/>
                  <w:color w:val="FFFFFF"/>
                  <w:sz w:val="22"/>
                  <w:szCs w:val="22"/>
                </w:rPr>
                <w:delText xml:space="preserve">VEC (PBL + MOD + PR) </w:delText>
              </w:r>
            </w:del>
          </w:p>
        </w:tc>
        <w:tc>
          <w:tcPr>
            <w:tcW w:w="998" w:type="pct"/>
            <w:tcBorders>
              <w:top w:val="nil"/>
              <w:left w:val="nil"/>
              <w:bottom w:val="single" w:sz="8" w:space="0" w:color="auto"/>
              <w:right w:val="nil"/>
            </w:tcBorders>
            <w:shd w:val="clear" w:color="000000" w:fill="1F4E78"/>
            <w:vAlign w:val="center"/>
            <w:hideMark/>
          </w:tcPr>
          <w:p w14:paraId="3481F7D5" w14:textId="0B58DAC9" w:rsidR="002752A7" w:rsidRPr="00F45B69" w:rsidDel="00520636" w:rsidRDefault="002752A7" w:rsidP="002752A7">
            <w:pPr>
              <w:jc w:val="center"/>
              <w:rPr>
                <w:del w:id="207" w:author="Bosch Coll, Nuria" w:date="2025-07-03T14:28:00Z"/>
                <w:rFonts w:ascii="Calibri" w:hAnsi="Calibri" w:cs="Calibri"/>
                <w:b/>
                <w:bCs/>
                <w:color w:val="FFFFFF"/>
                <w:sz w:val="22"/>
                <w:szCs w:val="22"/>
              </w:rPr>
            </w:pPr>
            <w:del w:id="208" w:author="Bosch Coll, Nuria" w:date="2025-07-03T14:28:00Z">
              <w:r w:rsidRPr="00F45B69" w:rsidDel="00520636">
                <w:rPr>
                  <w:rFonts w:ascii="Calibri" w:hAnsi="Calibri" w:cs="Calibri"/>
                  <w:b/>
                  <w:bCs/>
                  <w:color w:val="FFFFFF"/>
                  <w:sz w:val="22"/>
                  <w:szCs w:val="22"/>
                </w:rPr>
                <w:delText xml:space="preserve"> 540.000,00 € </w:delText>
              </w:r>
            </w:del>
          </w:p>
        </w:tc>
        <w:tc>
          <w:tcPr>
            <w:tcW w:w="1027" w:type="pct"/>
            <w:tcBorders>
              <w:top w:val="nil"/>
              <w:left w:val="nil"/>
              <w:bottom w:val="single" w:sz="8" w:space="0" w:color="auto"/>
              <w:right w:val="single" w:sz="8" w:space="0" w:color="auto"/>
            </w:tcBorders>
            <w:shd w:val="clear" w:color="000000" w:fill="1F4E78"/>
            <w:vAlign w:val="center"/>
            <w:hideMark/>
          </w:tcPr>
          <w:p w14:paraId="790D85FC" w14:textId="7FCB288F" w:rsidR="002752A7" w:rsidRPr="00F45B69" w:rsidDel="00520636" w:rsidRDefault="002752A7" w:rsidP="002752A7">
            <w:pPr>
              <w:jc w:val="center"/>
              <w:rPr>
                <w:del w:id="209" w:author="Bosch Coll, Nuria" w:date="2025-07-03T14:28:00Z"/>
                <w:rFonts w:ascii="Calibri" w:hAnsi="Calibri" w:cs="Calibri"/>
                <w:b/>
                <w:bCs/>
                <w:color w:val="FFFFFF"/>
                <w:sz w:val="22"/>
                <w:szCs w:val="22"/>
              </w:rPr>
            </w:pPr>
            <w:del w:id="210" w:author="Bosch Coll, Nuria" w:date="2025-07-03T14:28:00Z">
              <w:r w:rsidRPr="00F45B69" w:rsidDel="00520636">
                <w:rPr>
                  <w:rFonts w:ascii="Calibri" w:hAnsi="Calibri" w:cs="Calibri"/>
                  <w:b/>
                  <w:bCs/>
                  <w:color w:val="FFFFFF"/>
                  <w:sz w:val="22"/>
                  <w:szCs w:val="22"/>
                </w:rPr>
                <w:delText> </w:delText>
              </w:r>
            </w:del>
          </w:p>
        </w:tc>
      </w:tr>
    </w:tbl>
    <w:p w14:paraId="765F8643" w14:textId="3E43844B" w:rsidR="000A4F1B" w:rsidRPr="00F45B69" w:rsidDel="00520636" w:rsidRDefault="000A4F1B" w:rsidP="009622BA">
      <w:pPr>
        <w:pStyle w:val="Subttol1"/>
        <w:spacing w:line="276" w:lineRule="auto"/>
        <w:jc w:val="both"/>
        <w:rPr>
          <w:del w:id="211" w:author="Bosch Coll, Nuria" w:date="2025-07-03T14:28:00Z"/>
          <w:rFonts w:ascii="Calibri Light" w:hAnsi="Calibri Light" w:cs="Arial"/>
          <w:b w:val="0"/>
          <w:snapToGrid/>
          <w:sz w:val="22"/>
          <w:szCs w:val="22"/>
          <w:lang w:val="ca-ES" w:eastAsia="ca-ES"/>
        </w:rPr>
      </w:pPr>
    </w:p>
    <w:p w14:paraId="022D7F2B" w14:textId="3E9FB1EE" w:rsidR="00AE07FD" w:rsidRPr="00F45B69" w:rsidDel="00520636" w:rsidRDefault="000A4F1B" w:rsidP="000A4F1B">
      <w:pPr>
        <w:rPr>
          <w:del w:id="212" w:author="Bosch Coll, Nuria" w:date="2025-07-03T14:28:00Z"/>
          <w:rFonts w:ascii="Calibri Light" w:hAnsi="Calibri Light" w:cs="Arial"/>
          <w:b/>
          <w:sz w:val="22"/>
          <w:szCs w:val="22"/>
          <w:lang w:eastAsia="ca-ES"/>
        </w:rPr>
      </w:pPr>
      <w:del w:id="213" w:author="Bosch Coll, Nuria" w:date="2025-07-03T14:28:00Z">
        <w:r w:rsidRPr="00F45B69" w:rsidDel="00520636">
          <w:rPr>
            <w:rFonts w:ascii="Calibri Light" w:hAnsi="Calibri Light" w:cs="Arial"/>
            <w:b/>
            <w:sz w:val="22"/>
            <w:szCs w:val="22"/>
            <w:lang w:eastAsia="ca-ES"/>
          </w:rPr>
          <w:br w:type="page"/>
        </w:r>
      </w:del>
    </w:p>
    <w:p w14:paraId="523D2D4D" w14:textId="4FC9A3DC" w:rsidR="000A4F1B" w:rsidDel="00520636" w:rsidRDefault="000A4F1B" w:rsidP="000A4F1B">
      <w:pPr>
        <w:spacing w:before="150" w:line="276" w:lineRule="auto"/>
        <w:jc w:val="both"/>
        <w:rPr>
          <w:del w:id="214" w:author="Bosch Coll, Nuria" w:date="2025-07-03T14:28:00Z"/>
          <w:rFonts w:ascii="Calibri Light" w:hAnsi="Calibri Light" w:cs="Arial"/>
          <w:sz w:val="22"/>
          <w:szCs w:val="22"/>
          <w:lang w:eastAsia="ca-ES"/>
        </w:rPr>
      </w:pPr>
      <w:del w:id="215" w:author="Bosch Coll, Nuria" w:date="2025-07-03T14:28:00Z">
        <w:r w:rsidRPr="00F45B69" w:rsidDel="00520636">
          <w:rPr>
            <w:rFonts w:ascii="Calibri Light" w:hAnsi="Calibri Light" w:cs="Arial"/>
            <w:sz w:val="22"/>
            <w:szCs w:val="22"/>
            <w:lang w:eastAsia="ca-ES"/>
          </w:rPr>
          <w:delText>L’import anual de licitació es desglossa segons la taula inferior:</w:delText>
        </w:r>
      </w:del>
    </w:p>
    <w:p w14:paraId="08C049C9" w14:textId="05A0094A" w:rsidR="006E77DB" w:rsidDel="00520636" w:rsidRDefault="006E77DB" w:rsidP="000A4F1B">
      <w:pPr>
        <w:spacing w:before="150" w:line="276" w:lineRule="auto"/>
        <w:jc w:val="both"/>
        <w:rPr>
          <w:del w:id="216"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5521"/>
        <w:gridCol w:w="1694"/>
        <w:gridCol w:w="1430"/>
      </w:tblGrid>
      <w:tr w:rsidR="002824CD" w:rsidRPr="00F45B69" w:rsidDel="00520636" w14:paraId="31C2FAD0" w14:textId="393FA0A5" w:rsidTr="6815D149">
        <w:trPr>
          <w:trHeight w:val="765"/>
          <w:del w:id="217" w:author="Bosch Coll, Nuria" w:date="2025-07-03T14:28:00Z"/>
        </w:trPr>
        <w:tc>
          <w:tcPr>
            <w:tcW w:w="3193" w:type="pct"/>
            <w:tcBorders>
              <w:top w:val="single" w:sz="4" w:space="0" w:color="auto"/>
              <w:left w:val="single" w:sz="4" w:space="0" w:color="auto"/>
              <w:bottom w:val="single" w:sz="4" w:space="0" w:color="auto"/>
              <w:right w:val="single" w:sz="4" w:space="0" w:color="auto"/>
            </w:tcBorders>
            <w:shd w:val="clear" w:color="auto" w:fill="DDEBF7"/>
            <w:vAlign w:val="center"/>
            <w:hideMark/>
          </w:tcPr>
          <w:p w14:paraId="3714F380" w14:textId="435D4A37" w:rsidR="002824CD" w:rsidRPr="00F45B69" w:rsidDel="00520636" w:rsidRDefault="002824CD" w:rsidP="002824CD">
            <w:pPr>
              <w:rPr>
                <w:del w:id="218" w:author="Bosch Coll, Nuria" w:date="2025-07-03T14:28:00Z"/>
                <w:rFonts w:ascii="Arial" w:hAnsi="Arial" w:cs="Arial"/>
                <w:b/>
                <w:bCs/>
              </w:rPr>
            </w:pPr>
            <w:del w:id="219" w:author="Bosch Coll, Nuria" w:date="2025-07-03T14:28:00Z">
              <w:r w:rsidRPr="00F45B69" w:rsidDel="00520636">
                <w:rPr>
                  <w:rFonts w:ascii="Arial" w:hAnsi="Arial" w:cs="Arial"/>
                  <w:b/>
                  <w:bCs/>
                </w:rPr>
                <w:delText>Conceptes de despesa costos directes</w:delText>
              </w:r>
            </w:del>
          </w:p>
        </w:tc>
        <w:tc>
          <w:tcPr>
            <w:tcW w:w="980" w:type="pct"/>
            <w:tcBorders>
              <w:top w:val="single" w:sz="4" w:space="0" w:color="auto"/>
              <w:left w:val="nil"/>
              <w:bottom w:val="single" w:sz="4" w:space="0" w:color="auto"/>
              <w:right w:val="single" w:sz="4" w:space="0" w:color="auto"/>
            </w:tcBorders>
            <w:shd w:val="clear" w:color="auto" w:fill="DDEBF7"/>
            <w:vAlign w:val="center"/>
            <w:hideMark/>
          </w:tcPr>
          <w:p w14:paraId="39CE3B09" w14:textId="0BC7CE7C" w:rsidR="002824CD" w:rsidRPr="00F45B69" w:rsidDel="00520636" w:rsidRDefault="002824CD" w:rsidP="002824CD">
            <w:pPr>
              <w:jc w:val="center"/>
              <w:rPr>
                <w:del w:id="220" w:author="Bosch Coll, Nuria" w:date="2025-07-03T14:28:00Z"/>
                <w:rFonts w:ascii="Arial" w:hAnsi="Arial" w:cs="Arial"/>
                <w:b/>
                <w:bCs/>
              </w:rPr>
            </w:pPr>
            <w:del w:id="221"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single" w:sz="4" w:space="0" w:color="auto"/>
              <w:left w:val="nil"/>
              <w:bottom w:val="single" w:sz="4" w:space="0" w:color="auto"/>
              <w:right w:val="single" w:sz="4" w:space="0" w:color="auto"/>
            </w:tcBorders>
            <w:shd w:val="clear" w:color="auto" w:fill="DDEBF7"/>
            <w:noWrap/>
            <w:vAlign w:val="center"/>
            <w:hideMark/>
          </w:tcPr>
          <w:p w14:paraId="37BB9153" w14:textId="0E78541D" w:rsidR="002824CD" w:rsidRPr="00F45B69" w:rsidDel="00520636" w:rsidRDefault="002824CD" w:rsidP="002824CD">
            <w:pPr>
              <w:jc w:val="center"/>
              <w:rPr>
                <w:del w:id="222" w:author="Bosch Coll, Nuria" w:date="2025-07-03T14:28:00Z"/>
                <w:rFonts w:ascii="Arial" w:hAnsi="Arial" w:cs="Arial"/>
                <w:b/>
                <w:bCs/>
              </w:rPr>
            </w:pPr>
            <w:del w:id="223" w:author="Bosch Coll, Nuria" w:date="2025-07-03T14:28:00Z">
              <w:r w:rsidRPr="00F45B69" w:rsidDel="00520636">
                <w:rPr>
                  <w:rFonts w:ascii="Arial" w:hAnsi="Arial" w:cs="Arial"/>
                  <w:b/>
                  <w:bCs/>
                </w:rPr>
                <w:delText>Imports s/IVA</w:delText>
              </w:r>
            </w:del>
          </w:p>
        </w:tc>
      </w:tr>
      <w:tr w:rsidR="002824CD" w:rsidRPr="00F45B69" w:rsidDel="00520636" w14:paraId="32AB0DE3" w14:textId="3DAFDFA8" w:rsidTr="6815D149">
        <w:trPr>
          <w:trHeight w:val="300"/>
          <w:del w:id="224"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01CD95A" w14:textId="585BA9F5" w:rsidR="002824CD" w:rsidRPr="00F45B69" w:rsidDel="00520636" w:rsidRDefault="002824CD" w:rsidP="002824CD">
            <w:pPr>
              <w:rPr>
                <w:del w:id="225" w:author="Bosch Coll, Nuria" w:date="2025-07-03T14:28:00Z"/>
                <w:rFonts w:ascii="Arial" w:hAnsi="Arial" w:cs="Arial"/>
                <w:b/>
                <w:bCs/>
              </w:rPr>
            </w:pPr>
            <w:del w:id="226" w:author="Bosch Coll, Nuria" w:date="2025-07-03T14:28:00Z">
              <w:r w:rsidRPr="00F45B69" w:rsidDel="00520636">
                <w:rPr>
                  <w:rFonts w:ascii="Arial" w:hAnsi="Arial" w:cs="Arial"/>
                  <w:b/>
                  <w:bCs/>
                </w:rPr>
                <w:delText>Despesa mà d'obra</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0DCB18BB" w14:textId="7984DA10" w:rsidR="002824CD" w:rsidRPr="00F45B69" w:rsidDel="00520636" w:rsidRDefault="002824CD" w:rsidP="002824CD">
            <w:pPr>
              <w:jc w:val="center"/>
              <w:rPr>
                <w:del w:id="227" w:author="Bosch Coll, Nuria" w:date="2025-07-03T14:28:00Z"/>
                <w:rFonts w:ascii="Arial" w:hAnsi="Arial" w:cs="Arial"/>
                <w:b/>
                <w:bCs/>
              </w:rPr>
            </w:pPr>
            <w:del w:id="228" w:author="Bosch Coll, Nuria" w:date="2025-07-03T14:28:00Z">
              <w:r w:rsidRPr="00F45B69" w:rsidDel="00520636">
                <w:rPr>
                  <w:rFonts w:ascii="Arial" w:hAnsi="Arial" w:cs="Arial"/>
                  <w:b/>
                  <w:bCs/>
                </w:rPr>
                <w:delText>60%</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438078E7" w14:textId="59982AD4" w:rsidR="002824CD" w:rsidRPr="00F45B69" w:rsidDel="00520636" w:rsidRDefault="002824CD" w:rsidP="002824CD">
            <w:pPr>
              <w:jc w:val="center"/>
              <w:rPr>
                <w:del w:id="229" w:author="Bosch Coll, Nuria" w:date="2025-07-03T14:28:00Z"/>
                <w:rFonts w:ascii="Arial" w:hAnsi="Arial" w:cs="Arial"/>
                <w:b/>
                <w:bCs/>
                <w:color w:val="000000"/>
              </w:rPr>
            </w:pPr>
            <w:del w:id="230" w:author="Bosch Coll, Nuria" w:date="2025-07-03T14:28:00Z">
              <w:r w:rsidRPr="00F45B69" w:rsidDel="00520636">
                <w:rPr>
                  <w:rFonts w:ascii="Arial" w:hAnsi="Arial" w:cs="Arial"/>
                  <w:b/>
                  <w:bCs/>
                  <w:color w:val="000000"/>
                </w:rPr>
                <w:delText>120.000,00 €</w:delText>
              </w:r>
            </w:del>
          </w:p>
        </w:tc>
      </w:tr>
      <w:tr w:rsidR="002824CD" w:rsidRPr="00F45B69" w:rsidDel="00520636" w14:paraId="34DE31DB" w14:textId="7F466599" w:rsidTr="6815D149">
        <w:trPr>
          <w:trHeight w:val="300"/>
          <w:del w:id="231"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67407A61" w14:textId="43EC2993" w:rsidR="002824CD" w:rsidRPr="00F45B69" w:rsidDel="00520636" w:rsidRDefault="002824CD" w:rsidP="002824CD">
            <w:pPr>
              <w:rPr>
                <w:del w:id="232" w:author="Bosch Coll, Nuria" w:date="2025-07-03T14:28:00Z"/>
                <w:rFonts w:ascii="Calibri" w:hAnsi="Calibri" w:cs="Calibri"/>
                <w:color w:val="000000"/>
                <w:sz w:val="22"/>
                <w:szCs w:val="22"/>
              </w:rPr>
            </w:pPr>
            <w:del w:id="233" w:author="Bosch Coll, Nuria" w:date="2025-07-03T14:28:00Z">
              <w:r w:rsidRPr="00F45B69" w:rsidDel="00520636">
                <w:rPr>
                  <w:rFonts w:ascii="Calibri" w:hAnsi="Calibri" w:cs="Calibri"/>
                  <w:color w:val="000000"/>
                  <w:sz w:val="22"/>
                  <w:szCs w:val="22"/>
                </w:rPr>
                <w:delText>Seguretat social</w:delText>
              </w:r>
            </w:del>
          </w:p>
        </w:tc>
        <w:tc>
          <w:tcPr>
            <w:tcW w:w="980" w:type="pct"/>
            <w:tcBorders>
              <w:top w:val="nil"/>
              <w:left w:val="nil"/>
              <w:bottom w:val="single" w:sz="4" w:space="0" w:color="auto"/>
              <w:right w:val="single" w:sz="4" w:space="0" w:color="auto"/>
            </w:tcBorders>
            <w:shd w:val="clear" w:color="auto" w:fill="auto"/>
            <w:vAlign w:val="center"/>
            <w:hideMark/>
          </w:tcPr>
          <w:p w14:paraId="2FA3CEEE" w14:textId="67358896" w:rsidR="002824CD" w:rsidRPr="00F45B69" w:rsidDel="00520636" w:rsidRDefault="002824CD" w:rsidP="002824CD">
            <w:pPr>
              <w:jc w:val="center"/>
              <w:rPr>
                <w:del w:id="234" w:author="Bosch Coll, Nuria" w:date="2025-07-03T14:28:00Z"/>
                <w:rFonts w:ascii="Calibri" w:hAnsi="Calibri" w:cs="Calibri"/>
                <w:color w:val="000000"/>
                <w:sz w:val="22"/>
                <w:szCs w:val="22"/>
              </w:rPr>
            </w:pPr>
            <w:del w:id="235" w:author="Bosch Coll, Nuria" w:date="2025-07-03T14:28:00Z">
              <w:r w:rsidRPr="00F45B69" w:rsidDel="00520636">
                <w:rPr>
                  <w:rFonts w:ascii="Calibri" w:hAnsi="Calibri" w:cs="Calibri"/>
                  <w:color w:val="000000"/>
                  <w:sz w:val="22"/>
                  <w:szCs w:val="22"/>
                </w:rPr>
                <w:delText>20%</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A464552" w14:textId="3D2CEB29" w:rsidR="002824CD" w:rsidRPr="00F45B69" w:rsidDel="00520636" w:rsidRDefault="002824CD" w:rsidP="002824CD">
            <w:pPr>
              <w:jc w:val="center"/>
              <w:rPr>
                <w:del w:id="236" w:author="Bosch Coll, Nuria" w:date="2025-07-03T14:28:00Z"/>
                <w:rFonts w:ascii="Arial" w:hAnsi="Arial" w:cs="Arial"/>
                <w:color w:val="000000"/>
              </w:rPr>
            </w:pPr>
            <w:del w:id="237" w:author="Bosch Coll, Nuria" w:date="2025-07-03T14:28:00Z">
              <w:r w:rsidRPr="00F45B69" w:rsidDel="00520636">
                <w:rPr>
                  <w:rFonts w:ascii="Arial" w:hAnsi="Arial" w:cs="Arial"/>
                  <w:color w:val="000000"/>
                </w:rPr>
                <w:delText>40.000,00 €</w:delText>
              </w:r>
            </w:del>
          </w:p>
        </w:tc>
      </w:tr>
      <w:tr w:rsidR="002824CD" w:rsidRPr="00F45B69" w:rsidDel="00520636" w14:paraId="384AEC7D" w14:textId="0D7711AA" w:rsidTr="6815D149">
        <w:trPr>
          <w:trHeight w:val="300"/>
          <w:del w:id="23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4B2B7AF2" w14:textId="0D6D6015" w:rsidR="002824CD" w:rsidRPr="00F45B69" w:rsidDel="00520636" w:rsidRDefault="002824CD" w:rsidP="002824CD">
            <w:pPr>
              <w:rPr>
                <w:del w:id="239" w:author="Bosch Coll, Nuria" w:date="2025-07-03T14:28:00Z"/>
                <w:rFonts w:ascii="Calibri" w:hAnsi="Calibri" w:cs="Calibri"/>
                <w:color w:val="000000"/>
                <w:sz w:val="22"/>
                <w:szCs w:val="22"/>
              </w:rPr>
            </w:pPr>
            <w:del w:id="240" w:author="Bosch Coll, Nuria" w:date="2025-07-03T14:28:00Z">
              <w:r w:rsidRPr="00F45B69" w:rsidDel="00520636">
                <w:rPr>
                  <w:rFonts w:ascii="Calibri" w:hAnsi="Calibri" w:cs="Calibri"/>
                  <w:color w:val="000000"/>
                  <w:sz w:val="22"/>
                  <w:szCs w:val="22"/>
                </w:rPr>
                <w:delText>Sou segons conveni</w:delText>
              </w:r>
            </w:del>
          </w:p>
        </w:tc>
        <w:tc>
          <w:tcPr>
            <w:tcW w:w="980" w:type="pct"/>
            <w:tcBorders>
              <w:top w:val="nil"/>
              <w:left w:val="nil"/>
              <w:bottom w:val="single" w:sz="4" w:space="0" w:color="auto"/>
              <w:right w:val="single" w:sz="4" w:space="0" w:color="auto"/>
            </w:tcBorders>
            <w:shd w:val="clear" w:color="auto" w:fill="auto"/>
            <w:vAlign w:val="center"/>
            <w:hideMark/>
          </w:tcPr>
          <w:p w14:paraId="5E186E54" w14:textId="343C38D2" w:rsidR="002824CD" w:rsidRPr="00F45B69" w:rsidDel="00520636" w:rsidRDefault="002824CD" w:rsidP="002824CD">
            <w:pPr>
              <w:jc w:val="center"/>
              <w:rPr>
                <w:del w:id="241" w:author="Bosch Coll, Nuria" w:date="2025-07-03T14:28:00Z"/>
                <w:rFonts w:ascii="Calibri" w:hAnsi="Calibri" w:cs="Calibri"/>
                <w:color w:val="000000"/>
                <w:sz w:val="22"/>
                <w:szCs w:val="22"/>
              </w:rPr>
            </w:pPr>
            <w:del w:id="242" w:author="Bosch Coll, Nuria" w:date="2025-07-03T14:28:00Z">
              <w:r w:rsidRPr="00F45B69" w:rsidDel="00520636">
                <w:rPr>
                  <w:rFonts w:ascii="Calibri" w:hAnsi="Calibri" w:cs="Calibri"/>
                  <w:color w:val="000000"/>
                  <w:sz w:val="22"/>
                  <w:szCs w:val="22"/>
                </w:rPr>
                <w:delText>39%</w:delText>
              </w:r>
            </w:del>
          </w:p>
        </w:tc>
        <w:tc>
          <w:tcPr>
            <w:tcW w:w="827" w:type="pct"/>
            <w:tcBorders>
              <w:top w:val="nil"/>
              <w:left w:val="nil"/>
              <w:bottom w:val="single" w:sz="4" w:space="0" w:color="auto"/>
              <w:right w:val="single" w:sz="4" w:space="0" w:color="auto"/>
            </w:tcBorders>
            <w:shd w:val="clear" w:color="auto" w:fill="auto"/>
            <w:noWrap/>
            <w:vAlign w:val="center"/>
            <w:hideMark/>
          </w:tcPr>
          <w:p w14:paraId="6A4D733D" w14:textId="4AAA9731" w:rsidR="002824CD" w:rsidRPr="00F45B69" w:rsidDel="00520636" w:rsidRDefault="002824CD" w:rsidP="002824CD">
            <w:pPr>
              <w:jc w:val="center"/>
              <w:rPr>
                <w:del w:id="243" w:author="Bosch Coll, Nuria" w:date="2025-07-03T14:28:00Z"/>
                <w:rFonts w:ascii="Arial" w:hAnsi="Arial" w:cs="Arial"/>
                <w:color w:val="000000"/>
              </w:rPr>
            </w:pPr>
            <w:del w:id="244" w:author="Bosch Coll, Nuria" w:date="2025-07-03T14:28:00Z">
              <w:r w:rsidRPr="00F45B69" w:rsidDel="00520636">
                <w:rPr>
                  <w:rFonts w:ascii="Arial" w:hAnsi="Arial" w:cs="Arial"/>
                  <w:color w:val="000000"/>
                </w:rPr>
                <w:delText>78.000,00 €</w:delText>
              </w:r>
            </w:del>
          </w:p>
        </w:tc>
      </w:tr>
      <w:tr w:rsidR="002824CD" w:rsidRPr="00F45B69" w:rsidDel="00520636" w14:paraId="6FBD7F28" w14:textId="6CB514B4" w:rsidTr="6815D149">
        <w:trPr>
          <w:trHeight w:val="300"/>
          <w:del w:id="245"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D5F3E85" w14:textId="4B6C4450" w:rsidR="002824CD" w:rsidRPr="00F45B69" w:rsidDel="00520636" w:rsidRDefault="002824CD" w:rsidP="002824CD">
            <w:pPr>
              <w:rPr>
                <w:del w:id="246" w:author="Bosch Coll, Nuria" w:date="2025-07-03T14:28:00Z"/>
                <w:rFonts w:ascii="Calibri" w:hAnsi="Calibri" w:cs="Calibri"/>
                <w:color w:val="000000"/>
                <w:sz w:val="22"/>
                <w:szCs w:val="22"/>
              </w:rPr>
            </w:pPr>
            <w:del w:id="247" w:author="Bosch Coll, Nuria" w:date="2025-07-03T14:28:00Z">
              <w:r w:rsidRPr="00F45B69" w:rsidDel="00520636">
                <w:rPr>
                  <w:rFonts w:ascii="Calibri" w:hAnsi="Calibri" w:cs="Calibri"/>
                  <w:color w:val="000000"/>
                  <w:sz w:val="22"/>
                  <w:szCs w:val="22"/>
                </w:rPr>
                <w:delText>Costos en eines i epis</w:delText>
              </w:r>
            </w:del>
          </w:p>
        </w:tc>
        <w:tc>
          <w:tcPr>
            <w:tcW w:w="980" w:type="pct"/>
            <w:tcBorders>
              <w:top w:val="nil"/>
              <w:left w:val="nil"/>
              <w:bottom w:val="single" w:sz="4" w:space="0" w:color="auto"/>
              <w:right w:val="single" w:sz="4" w:space="0" w:color="auto"/>
            </w:tcBorders>
            <w:shd w:val="clear" w:color="auto" w:fill="auto"/>
            <w:vAlign w:val="center"/>
            <w:hideMark/>
          </w:tcPr>
          <w:p w14:paraId="39EE3641" w14:textId="0733FA51" w:rsidR="002824CD" w:rsidRPr="00F45B69" w:rsidDel="00520636" w:rsidRDefault="002824CD" w:rsidP="002824CD">
            <w:pPr>
              <w:jc w:val="center"/>
              <w:rPr>
                <w:del w:id="248" w:author="Bosch Coll, Nuria" w:date="2025-07-03T14:28:00Z"/>
                <w:rFonts w:ascii="Calibri" w:hAnsi="Calibri" w:cs="Calibri"/>
                <w:color w:val="000000"/>
                <w:sz w:val="22"/>
                <w:szCs w:val="22"/>
              </w:rPr>
            </w:pPr>
            <w:del w:id="249"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02A42F76" w14:textId="2E5ACE9C" w:rsidR="002824CD" w:rsidRPr="00F45B69" w:rsidDel="00520636" w:rsidRDefault="002824CD" w:rsidP="002824CD">
            <w:pPr>
              <w:jc w:val="center"/>
              <w:rPr>
                <w:del w:id="250" w:author="Bosch Coll, Nuria" w:date="2025-07-03T14:28:00Z"/>
                <w:rFonts w:ascii="Arial" w:hAnsi="Arial" w:cs="Arial"/>
                <w:color w:val="000000"/>
              </w:rPr>
            </w:pPr>
            <w:del w:id="251" w:author="Bosch Coll, Nuria" w:date="2025-07-03T14:28:00Z">
              <w:r w:rsidRPr="00F45B69" w:rsidDel="00520636">
                <w:rPr>
                  <w:rFonts w:ascii="Arial" w:hAnsi="Arial" w:cs="Arial"/>
                  <w:color w:val="000000"/>
                </w:rPr>
                <w:delText>2.000,00 €</w:delText>
              </w:r>
            </w:del>
          </w:p>
        </w:tc>
      </w:tr>
      <w:tr w:rsidR="002824CD" w:rsidRPr="00F45B69" w:rsidDel="00520636" w14:paraId="4DF6B550" w14:textId="643E2607" w:rsidTr="6815D149">
        <w:trPr>
          <w:trHeight w:val="300"/>
          <w:del w:id="252"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C411B3" w14:textId="5D5364C1" w:rsidR="002824CD" w:rsidRPr="00F45B69" w:rsidDel="00520636" w:rsidRDefault="002824CD" w:rsidP="002824CD">
            <w:pPr>
              <w:rPr>
                <w:del w:id="253" w:author="Bosch Coll, Nuria" w:date="2025-07-03T14:28:00Z"/>
                <w:rFonts w:ascii="Arial" w:hAnsi="Arial" w:cs="Arial"/>
                <w:b/>
                <w:bCs/>
              </w:rPr>
            </w:pPr>
            <w:del w:id="254" w:author="Bosch Coll, Nuria" w:date="2025-07-03T14:28:00Z">
              <w:r w:rsidRPr="00F45B69" w:rsidDel="00520636">
                <w:rPr>
                  <w:rFonts w:ascii="Arial" w:hAnsi="Arial" w:cs="Arial"/>
                  <w:b/>
                  <w:bCs/>
                </w:rPr>
                <w:delText>Despesa en material</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23E7EDA6" w14:textId="236A4EF7" w:rsidR="002824CD" w:rsidRPr="00F45B69" w:rsidDel="00520636" w:rsidRDefault="002824CD" w:rsidP="002824CD">
            <w:pPr>
              <w:jc w:val="center"/>
              <w:rPr>
                <w:del w:id="255" w:author="Bosch Coll, Nuria" w:date="2025-07-03T14:28:00Z"/>
                <w:rFonts w:ascii="Arial" w:hAnsi="Arial" w:cs="Arial"/>
                <w:b/>
                <w:bCs/>
              </w:rPr>
            </w:pPr>
            <w:del w:id="256" w:author="Bosch Coll, Nuria" w:date="2025-07-03T14:28:00Z">
              <w:r w:rsidRPr="00F45B69" w:rsidDel="00520636">
                <w:rPr>
                  <w:rFonts w:ascii="Arial" w:hAnsi="Arial" w:cs="Arial"/>
                  <w:b/>
                  <w:bCs/>
                </w:rPr>
                <w:delText>28%</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1394C92E" w14:textId="5C131CA1" w:rsidR="002824CD" w:rsidRPr="00F45B69" w:rsidDel="00520636" w:rsidRDefault="002824CD" w:rsidP="002824CD">
            <w:pPr>
              <w:jc w:val="center"/>
              <w:rPr>
                <w:del w:id="257" w:author="Bosch Coll, Nuria" w:date="2025-07-03T14:28:00Z"/>
                <w:rFonts w:ascii="Arial" w:hAnsi="Arial" w:cs="Arial"/>
                <w:b/>
                <w:bCs/>
                <w:color w:val="000000"/>
              </w:rPr>
            </w:pPr>
            <w:del w:id="258" w:author="Bosch Coll, Nuria" w:date="2025-07-03T14:28:00Z">
              <w:r w:rsidRPr="00F45B69" w:rsidDel="00520636">
                <w:rPr>
                  <w:rFonts w:ascii="Arial" w:hAnsi="Arial" w:cs="Arial"/>
                  <w:b/>
                  <w:bCs/>
                  <w:color w:val="000000"/>
                </w:rPr>
                <w:delText>56.000,00 €</w:delText>
              </w:r>
            </w:del>
          </w:p>
        </w:tc>
      </w:tr>
      <w:tr w:rsidR="002824CD" w:rsidRPr="00F45B69" w:rsidDel="00520636" w14:paraId="1437D7B4" w14:textId="07382811" w:rsidTr="6815D149">
        <w:trPr>
          <w:trHeight w:val="300"/>
          <w:del w:id="259"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0C96A278" w14:textId="53605A6E" w:rsidR="002824CD" w:rsidRPr="00F45B69" w:rsidDel="00520636" w:rsidRDefault="002824CD" w:rsidP="002824CD">
            <w:pPr>
              <w:rPr>
                <w:del w:id="260" w:author="Bosch Coll, Nuria" w:date="2025-07-03T14:28:00Z"/>
                <w:rFonts w:ascii="Calibri" w:hAnsi="Calibri" w:cs="Calibri"/>
                <w:color w:val="000000"/>
                <w:sz w:val="22"/>
                <w:szCs w:val="22"/>
              </w:rPr>
            </w:pPr>
            <w:del w:id="261" w:author="Bosch Coll, Nuria" w:date="2025-07-03T14:28:00Z">
              <w:r w:rsidRPr="00F45B69" w:rsidDel="00520636">
                <w:rPr>
                  <w:rFonts w:ascii="Calibri" w:hAnsi="Calibri" w:cs="Calibri"/>
                  <w:color w:val="000000"/>
                  <w:sz w:val="22"/>
                  <w:szCs w:val="22"/>
                </w:rPr>
                <w:delText>Costos a l'empresa en material</w:delText>
              </w:r>
            </w:del>
          </w:p>
        </w:tc>
        <w:tc>
          <w:tcPr>
            <w:tcW w:w="980" w:type="pct"/>
            <w:tcBorders>
              <w:top w:val="nil"/>
              <w:left w:val="nil"/>
              <w:bottom w:val="single" w:sz="4" w:space="0" w:color="auto"/>
              <w:right w:val="single" w:sz="4" w:space="0" w:color="auto"/>
            </w:tcBorders>
            <w:shd w:val="clear" w:color="auto" w:fill="auto"/>
            <w:vAlign w:val="center"/>
            <w:hideMark/>
          </w:tcPr>
          <w:p w14:paraId="09E3985C" w14:textId="0E8A1526" w:rsidR="002824CD" w:rsidRPr="00F45B69" w:rsidDel="00520636" w:rsidRDefault="002824CD" w:rsidP="002824CD">
            <w:pPr>
              <w:jc w:val="center"/>
              <w:rPr>
                <w:del w:id="262" w:author="Bosch Coll, Nuria" w:date="2025-07-03T14:28:00Z"/>
                <w:rFonts w:ascii="Calibri" w:hAnsi="Calibri" w:cs="Calibri"/>
                <w:color w:val="000000"/>
                <w:sz w:val="22"/>
                <w:szCs w:val="22"/>
              </w:rPr>
            </w:pPr>
            <w:del w:id="263" w:author="Bosch Coll, Nuria" w:date="2025-07-03T14:28:00Z">
              <w:r w:rsidRPr="00F45B69" w:rsidDel="00520636">
                <w:rPr>
                  <w:rFonts w:ascii="Calibri" w:hAnsi="Calibri" w:cs="Calibri"/>
                  <w:color w:val="000000"/>
                  <w:sz w:val="22"/>
                  <w:szCs w:val="22"/>
                </w:rPr>
                <w:delText>28%</w:delText>
              </w:r>
            </w:del>
          </w:p>
        </w:tc>
        <w:tc>
          <w:tcPr>
            <w:tcW w:w="827" w:type="pct"/>
            <w:tcBorders>
              <w:top w:val="nil"/>
              <w:left w:val="nil"/>
              <w:bottom w:val="single" w:sz="4" w:space="0" w:color="auto"/>
              <w:right w:val="single" w:sz="4" w:space="0" w:color="auto"/>
            </w:tcBorders>
            <w:shd w:val="clear" w:color="auto" w:fill="auto"/>
            <w:noWrap/>
            <w:vAlign w:val="center"/>
            <w:hideMark/>
          </w:tcPr>
          <w:p w14:paraId="7B58AED3" w14:textId="329E8A9B" w:rsidR="002824CD" w:rsidRPr="00F45B69" w:rsidDel="00520636" w:rsidRDefault="002824CD" w:rsidP="002824CD">
            <w:pPr>
              <w:jc w:val="center"/>
              <w:rPr>
                <w:del w:id="264" w:author="Bosch Coll, Nuria" w:date="2025-07-03T14:28:00Z"/>
                <w:rFonts w:ascii="Arial" w:hAnsi="Arial" w:cs="Arial"/>
                <w:color w:val="000000"/>
              </w:rPr>
            </w:pPr>
            <w:del w:id="265" w:author="Bosch Coll, Nuria" w:date="2025-07-03T14:28:00Z">
              <w:r w:rsidRPr="00F45B69" w:rsidDel="00520636">
                <w:rPr>
                  <w:rFonts w:ascii="Arial" w:hAnsi="Arial" w:cs="Arial"/>
                  <w:color w:val="000000"/>
                </w:rPr>
                <w:delText>56.000,00 €</w:delText>
              </w:r>
            </w:del>
          </w:p>
        </w:tc>
      </w:tr>
      <w:tr w:rsidR="002824CD" w:rsidRPr="00F45B69" w:rsidDel="00520636" w14:paraId="28997AB8" w14:textId="53BF5AFB" w:rsidTr="6815D149">
        <w:trPr>
          <w:trHeight w:val="300"/>
          <w:del w:id="266"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D5AE264" w14:textId="29955B44" w:rsidR="002824CD" w:rsidRPr="00F45B69" w:rsidDel="00520636" w:rsidRDefault="002824CD" w:rsidP="002824CD">
            <w:pPr>
              <w:rPr>
                <w:del w:id="267" w:author="Bosch Coll, Nuria" w:date="2025-07-03T14:28:00Z"/>
                <w:rFonts w:ascii="Arial" w:hAnsi="Arial" w:cs="Arial"/>
                <w:b/>
                <w:bCs/>
              </w:rPr>
            </w:pPr>
            <w:del w:id="268" w:author="Bosch Coll, Nuria" w:date="2025-07-03T14:28:00Z">
              <w:r w:rsidRPr="00F45B69" w:rsidDel="00520636">
                <w:rPr>
                  <w:rFonts w:ascii="Arial" w:hAnsi="Arial" w:cs="Arial"/>
                  <w:b/>
                  <w:bCs/>
                </w:rPr>
                <w:delText>Despesa en desplaçament</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62ABF38A" w14:textId="2CA3A45A" w:rsidR="002824CD" w:rsidRPr="00F45B69" w:rsidDel="00520636" w:rsidRDefault="002824CD" w:rsidP="002824CD">
            <w:pPr>
              <w:jc w:val="center"/>
              <w:rPr>
                <w:del w:id="269" w:author="Bosch Coll, Nuria" w:date="2025-07-03T14:28:00Z"/>
                <w:rFonts w:ascii="Arial" w:hAnsi="Arial" w:cs="Arial"/>
                <w:b/>
                <w:bCs/>
              </w:rPr>
            </w:pPr>
            <w:del w:id="270" w:author="Bosch Coll, Nuria" w:date="2025-07-03T14:28:00Z">
              <w:r w:rsidRPr="00F45B69" w:rsidDel="00520636">
                <w:rPr>
                  <w:rFonts w:ascii="Arial" w:hAnsi="Arial" w:cs="Arial"/>
                  <w:b/>
                  <w:bCs/>
                </w:rPr>
                <w:delText>3%</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79AACD78" w14:textId="12D014EC" w:rsidR="002824CD" w:rsidRPr="00F45B69" w:rsidDel="00520636" w:rsidRDefault="002824CD" w:rsidP="002824CD">
            <w:pPr>
              <w:jc w:val="center"/>
              <w:rPr>
                <w:del w:id="271" w:author="Bosch Coll, Nuria" w:date="2025-07-03T14:28:00Z"/>
                <w:rFonts w:ascii="Arial" w:hAnsi="Arial" w:cs="Arial"/>
                <w:b/>
                <w:bCs/>
                <w:color w:val="000000"/>
              </w:rPr>
            </w:pPr>
            <w:del w:id="272" w:author="Bosch Coll, Nuria" w:date="2025-07-03T14:28:00Z">
              <w:r w:rsidRPr="00F45B69" w:rsidDel="00520636">
                <w:rPr>
                  <w:rFonts w:ascii="Arial" w:hAnsi="Arial" w:cs="Arial"/>
                  <w:b/>
                  <w:bCs/>
                  <w:color w:val="000000"/>
                </w:rPr>
                <w:delText>6.000,00 €</w:delText>
              </w:r>
            </w:del>
          </w:p>
        </w:tc>
      </w:tr>
      <w:tr w:rsidR="002824CD" w:rsidRPr="00F45B69" w:rsidDel="00520636" w14:paraId="3555D3CD" w14:textId="25E686A8" w:rsidTr="6815D149">
        <w:trPr>
          <w:trHeight w:val="300"/>
          <w:del w:id="273"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3059DB7" w14:textId="256F2BDB" w:rsidR="002824CD" w:rsidRPr="00F45B69" w:rsidDel="00520636" w:rsidRDefault="002824CD" w:rsidP="002824CD">
            <w:pPr>
              <w:rPr>
                <w:del w:id="274" w:author="Bosch Coll, Nuria" w:date="2025-07-03T14:28:00Z"/>
                <w:rFonts w:ascii="Calibri" w:hAnsi="Calibri" w:cs="Calibri"/>
                <w:color w:val="000000"/>
                <w:sz w:val="22"/>
                <w:szCs w:val="22"/>
              </w:rPr>
            </w:pPr>
            <w:del w:id="275" w:author="Bosch Coll, Nuria" w:date="2025-07-03T14:28:00Z">
              <w:r w:rsidRPr="00F45B69" w:rsidDel="00520636">
                <w:rPr>
                  <w:rFonts w:ascii="Calibri" w:hAnsi="Calibri" w:cs="Calibri"/>
                  <w:color w:val="000000"/>
                  <w:sz w:val="22"/>
                  <w:szCs w:val="22"/>
                </w:rPr>
                <w:delText>Costos a l'empresa en vehicles</w:delText>
              </w:r>
            </w:del>
          </w:p>
        </w:tc>
        <w:tc>
          <w:tcPr>
            <w:tcW w:w="980" w:type="pct"/>
            <w:tcBorders>
              <w:top w:val="nil"/>
              <w:left w:val="nil"/>
              <w:bottom w:val="single" w:sz="4" w:space="0" w:color="auto"/>
              <w:right w:val="single" w:sz="4" w:space="0" w:color="auto"/>
            </w:tcBorders>
            <w:shd w:val="clear" w:color="auto" w:fill="auto"/>
            <w:vAlign w:val="center"/>
            <w:hideMark/>
          </w:tcPr>
          <w:p w14:paraId="29804A27" w14:textId="4AF820F0" w:rsidR="002824CD" w:rsidRPr="00F45B69" w:rsidDel="00520636" w:rsidRDefault="002824CD" w:rsidP="002824CD">
            <w:pPr>
              <w:jc w:val="center"/>
              <w:rPr>
                <w:del w:id="276" w:author="Bosch Coll, Nuria" w:date="2025-07-03T14:28:00Z"/>
                <w:rFonts w:ascii="Calibri" w:hAnsi="Calibri" w:cs="Calibri"/>
                <w:color w:val="000000"/>
                <w:sz w:val="22"/>
                <w:szCs w:val="22"/>
              </w:rPr>
            </w:pPr>
            <w:del w:id="277"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9A97763" w14:textId="27A2A6D2" w:rsidR="002824CD" w:rsidRPr="00F45B69" w:rsidDel="00520636" w:rsidRDefault="002824CD" w:rsidP="002824CD">
            <w:pPr>
              <w:jc w:val="center"/>
              <w:rPr>
                <w:del w:id="278" w:author="Bosch Coll, Nuria" w:date="2025-07-03T14:28:00Z"/>
                <w:rFonts w:ascii="Arial" w:hAnsi="Arial" w:cs="Arial"/>
                <w:color w:val="000000"/>
              </w:rPr>
            </w:pPr>
            <w:del w:id="279" w:author="Bosch Coll, Nuria" w:date="2025-07-03T14:28:00Z">
              <w:r w:rsidRPr="00F45B69" w:rsidDel="00520636">
                <w:rPr>
                  <w:rFonts w:ascii="Arial" w:hAnsi="Arial" w:cs="Arial"/>
                  <w:color w:val="000000"/>
                </w:rPr>
                <w:delText>4.000,00 €</w:delText>
              </w:r>
            </w:del>
          </w:p>
        </w:tc>
      </w:tr>
      <w:tr w:rsidR="002824CD" w:rsidRPr="00F45B69" w:rsidDel="00520636" w14:paraId="5ACF9C98" w14:textId="49F3D542" w:rsidTr="6815D149">
        <w:trPr>
          <w:trHeight w:val="300"/>
          <w:del w:id="28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38AB3A36" w14:textId="043B00F6" w:rsidR="002824CD" w:rsidRPr="00F45B69" w:rsidDel="00520636" w:rsidRDefault="002824CD" w:rsidP="002824CD">
            <w:pPr>
              <w:rPr>
                <w:del w:id="281" w:author="Bosch Coll, Nuria" w:date="2025-07-03T14:28:00Z"/>
                <w:rFonts w:ascii="Calibri" w:hAnsi="Calibri" w:cs="Calibri"/>
                <w:color w:val="000000"/>
                <w:sz w:val="22"/>
                <w:szCs w:val="22"/>
              </w:rPr>
            </w:pPr>
            <w:del w:id="282" w:author="Bosch Coll, Nuria" w:date="2025-07-03T14:28:00Z">
              <w:r w:rsidRPr="00F45B69" w:rsidDel="00520636">
                <w:rPr>
                  <w:rFonts w:ascii="Calibri" w:hAnsi="Calibri" w:cs="Calibri"/>
                  <w:color w:val="000000"/>
                  <w:sz w:val="22"/>
                  <w:szCs w:val="22"/>
                </w:rPr>
                <w:delText>Part proporcional del transport</w:delText>
              </w:r>
            </w:del>
          </w:p>
        </w:tc>
        <w:tc>
          <w:tcPr>
            <w:tcW w:w="980" w:type="pct"/>
            <w:tcBorders>
              <w:top w:val="nil"/>
              <w:left w:val="nil"/>
              <w:bottom w:val="single" w:sz="4" w:space="0" w:color="auto"/>
              <w:right w:val="single" w:sz="4" w:space="0" w:color="auto"/>
            </w:tcBorders>
            <w:shd w:val="clear" w:color="auto" w:fill="auto"/>
            <w:vAlign w:val="center"/>
            <w:hideMark/>
          </w:tcPr>
          <w:p w14:paraId="1BE5022F" w14:textId="3B0C472E" w:rsidR="002824CD" w:rsidRPr="00F45B69" w:rsidDel="00520636" w:rsidRDefault="002824CD" w:rsidP="002824CD">
            <w:pPr>
              <w:jc w:val="center"/>
              <w:rPr>
                <w:del w:id="283" w:author="Bosch Coll, Nuria" w:date="2025-07-03T14:28:00Z"/>
                <w:rFonts w:ascii="Calibri" w:hAnsi="Calibri" w:cs="Calibri"/>
                <w:color w:val="000000"/>
                <w:sz w:val="22"/>
                <w:szCs w:val="22"/>
              </w:rPr>
            </w:pPr>
            <w:del w:id="284"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B919360" w14:textId="470946F4" w:rsidR="002824CD" w:rsidRPr="00F45B69" w:rsidDel="00520636" w:rsidRDefault="002824CD" w:rsidP="002824CD">
            <w:pPr>
              <w:jc w:val="center"/>
              <w:rPr>
                <w:del w:id="285" w:author="Bosch Coll, Nuria" w:date="2025-07-03T14:28:00Z"/>
                <w:rFonts w:ascii="Arial" w:hAnsi="Arial" w:cs="Arial"/>
                <w:color w:val="000000"/>
              </w:rPr>
            </w:pPr>
            <w:del w:id="286" w:author="Bosch Coll, Nuria" w:date="2025-07-03T14:28:00Z">
              <w:r w:rsidRPr="00F45B69" w:rsidDel="00520636">
                <w:rPr>
                  <w:rFonts w:ascii="Arial" w:hAnsi="Arial" w:cs="Arial"/>
                  <w:color w:val="000000"/>
                </w:rPr>
                <w:delText>2.000,00 €</w:delText>
              </w:r>
            </w:del>
          </w:p>
        </w:tc>
      </w:tr>
      <w:tr w:rsidR="002824CD" w:rsidRPr="00F45B69" w:rsidDel="00520636" w14:paraId="5367AC0B" w14:textId="7F9CD8CC" w:rsidTr="6815D149">
        <w:trPr>
          <w:trHeight w:val="300"/>
          <w:del w:id="287"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69B76170" w14:textId="520D8B26" w:rsidR="002824CD" w:rsidRPr="00F45B69" w:rsidDel="00520636" w:rsidRDefault="002824CD" w:rsidP="002824CD">
            <w:pPr>
              <w:rPr>
                <w:del w:id="288" w:author="Bosch Coll, Nuria" w:date="2025-07-03T14:28:00Z"/>
                <w:rFonts w:ascii="Calibri" w:hAnsi="Calibri" w:cs="Calibri"/>
                <w:b/>
                <w:bCs/>
                <w:color w:val="000000"/>
                <w:sz w:val="22"/>
                <w:szCs w:val="22"/>
              </w:rPr>
            </w:pPr>
            <w:del w:id="289" w:author="Bosch Coll, Nuria" w:date="2025-07-03T14:28:00Z">
              <w:r w:rsidRPr="00F45B69" w:rsidDel="00520636">
                <w:rPr>
                  <w:rFonts w:ascii="Calibri" w:hAnsi="Calibri" w:cs="Calibri"/>
                  <w:b/>
                  <w:bCs/>
                  <w:color w:val="000000"/>
                  <w:sz w:val="22"/>
                  <w:szCs w:val="22"/>
                </w:rPr>
                <w:delText>TOTAL Costos 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B21E6F2" w14:textId="545D5B40" w:rsidR="002824CD" w:rsidRPr="00F45B69" w:rsidDel="00520636" w:rsidRDefault="002824CD" w:rsidP="002824CD">
            <w:pPr>
              <w:jc w:val="center"/>
              <w:rPr>
                <w:del w:id="290" w:author="Bosch Coll, Nuria" w:date="2025-07-03T14:28:00Z"/>
                <w:rFonts w:ascii="Calibri" w:hAnsi="Calibri" w:cs="Calibri"/>
                <w:b/>
                <w:bCs/>
                <w:color w:val="000000"/>
                <w:sz w:val="22"/>
                <w:szCs w:val="22"/>
              </w:rPr>
            </w:pPr>
            <w:del w:id="291" w:author="Bosch Coll, Nuria" w:date="2025-07-03T14:28:00Z">
              <w:r w:rsidRPr="00F45B69" w:rsidDel="00520636">
                <w:rPr>
                  <w:rFonts w:ascii="Calibri" w:hAnsi="Calibri" w:cs="Calibri"/>
                  <w:b/>
                  <w:bCs/>
                  <w:color w:val="000000"/>
                  <w:sz w:val="22"/>
                  <w:szCs w:val="22"/>
                </w:rPr>
                <w:delText>91%</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1EA5A2EA" w14:textId="53F1D59D" w:rsidR="002824CD" w:rsidRPr="00F45B69" w:rsidDel="00520636" w:rsidRDefault="002824CD" w:rsidP="002824CD">
            <w:pPr>
              <w:jc w:val="center"/>
              <w:rPr>
                <w:del w:id="292" w:author="Bosch Coll, Nuria" w:date="2025-07-03T14:28:00Z"/>
                <w:rFonts w:ascii="Arial" w:hAnsi="Arial" w:cs="Arial"/>
                <w:b/>
                <w:bCs/>
                <w:color w:val="000000"/>
              </w:rPr>
            </w:pPr>
            <w:del w:id="293" w:author="Bosch Coll, Nuria" w:date="2025-07-03T14:28:00Z">
              <w:r w:rsidRPr="00F45B69" w:rsidDel="00520636">
                <w:rPr>
                  <w:rFonts w:ascii="Arial" w:hAnsi="Arial" w:cs="Arial"/>
                  <w:b/>
                  <w:bCs/>
                  <w:color w:val="000000"/>
                </w:rPr>
                <w:delText>182.000,00 €</w:delText>
              </w:r>
            </w:del>
          </w:p>
        </w:tc>
      </w:tr>
      <w:tr w:rsidR="002824CD" w:rsidRPr="00F45B69" w:rsidDel="00520636" w14:paraId="45E8DBCC" w14:textId="3A5CE740" w:rsidTr="6815D149">
        <w:trPr>
          <w:trHeight w:val="765"/>
          <w:del w:id="294" w:author="Bosch Coll, Nuria" w:date="2025-07-03T14:28:00Z"/>
        </w:trPr>
        <w:tc>
          <w:tcPr>
            <w:tcW w:w="3193" w:type="pct"/>
            <w:tcBorders>
              <w:top w:val="nil"/>
              <w:left w:val="single" w:sz="4" w:space="0" w:color="auto"/>
              <w:bottom w:val="single" w:sz="4" w:space="0" w:color="auto"/>
              <w:right w:val="single" w:sz="4" w:space="0" w:color="auto"/>
            </w:tcBorders>
            <w:shd w:val="clear" w:color="auto" w:fill="DDEBF7"/>
            <w:vAlign w:val="center"/>
            <w:hideMark/>
          </w:tcPr>
          <w:p w14:paraId="4B40154F" w14:textId="1955B84B" w:rsidR="002824CD" w:rsidRPr="00F45B69" w:rsidDel="00520636" w:rsidRDefault="002824CD" w:rsidP="002824CD">
            <w:pPr>
              <w:rPr>
                <w:del w:id="295" w:author="Bosch Coll, Nuria" w:date="2025-07-03T14:28:00Z"/>
                <w:rFonts w:ascii="Arial" w:hAnsi="Arial" w:cs="Arial"/>
                <w:b/>
                <w:bCs/>
              </w:rPr>
            </w:pPr>
            <w:del w:id="296" w:author="Bosch Coll, Nuria" w:date="2025-07-03T14:28:00Z">
              <w:r w:rsidRPr="00F45B69" w:rsidDel="00520636">
                <w:rPr>
                  <w:rFonts w:ascii="Arial" w:hAnsi="Arial" w:cs="Arial"/>
                  <w:b/>
                  <w:bCs/>
                </w:rPr>
                <w:delText>Conceptes de despesa costos indirectes</w:delText>
              </w:r>
            </w:del>
          </w:p>
        </w:tc>
        <w:tc>
          <w:tcPr>
            <w:tcW w:w="980" w:type="pct"/>
            <w:tcBorders>
              <w:top w:val="nil"/>
              <w:left w:val="nil"/>
              <w:bottom w:val="single" w:sz="4" w:space="0" w:color="auto"/>
              <w:right w:val="single" w:sz="4" w:space="0" w:color="auto"/>
            </w:tcBorders>
            <w:shd w:val="clear" w:color="auto" w:fill="DDEBF7"/>
            <w:vAlign w:val="center"/>
            <w:hideMark/>
          </w:tcPr>
          <w:p w14:paraId="747E6671" w14:textId="7991257B" w:rsidR="002824CD" w:rsidRPr="00F45B69" w:rsidDel="00520636" w:rsidRDefault="002824CD" w:rsidP="002824CD">
            <w:pPr>
              <w:jc w:val="center"/>
              <w:rPr>
                <w:del w:id="297" w:author="Bosch Coll, Nuria" w:date="2025-07-03T14:28:00Z"/>
                <w:rFonts w:ascii="Arial" w:hAnsi="Arial" w:cs="Arial"/>
                <w:b/>
                <w:bCs/>
              </w:rPr>
            </w:pPr>
            <w:del w:id="298"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nil"/>
              <w:left w:val="nil"/>
              <w:bottom w:val="single" w:sz="4" w:space="0" w:color="auto"/>
              <w:right w:val="single" w:sz="4" w:space="0" w:color="auto"/>
            </w:tcBorders>
            <w:shd w:val="clear" w:color="auto" w:fill="DDEBF7"/>
            <w:noWrap/>
            <w:vAlign w:val="center"/>
            <w:hideMark/>
          </w:tcPr>
          <w:p w14:paraId="302CE8B9" w14:textId="57D5A662" w:rsidR="002824CD" w:rsidRPr="00F45B69" w:rsidDel="00520636" w:rsidRDefault="002824CD" w:rsidP="002824CD">
            <w:pPr>
              <w:jc w:val="center"/>
              <w:rPr>
                <w:del w:id="299" w:author="Bosch Coll, Nuria" w:date="2025-07-03T14:28:00Z"/>
                <w:rFonts w:ascii="Arial" w:hAnsi="Arial" w:cs="Arial"/>
                <w:b/>
                <w:bCs/>
              </w:rPr>
            </w:pPr>
            <w:del w:id="300" w:author="Bosch Coll, Nuria" w:date="2025-07-03T14:28:00Z">
              <w:r w:rsidRPr="00F45B69" w:rsidDel="00520636">
                <w:rPr>
                  <w:rFonts w:ascii="Arial" w:hAnsi="Arial" w:cs="Arial"/>
                  <w:b/>
                  <w:bCs/>
                </w:rPr>
                <w:delText>Imports s/IVA</w:delText>
              </w:r>
            </w:del>
          </w:p>
        </w:tc>
      </w:tr>
      <w:tr w:rsidR="002824CD" w:rsidRPr="00F45B69" w:rsidDel="00520636" w14:paraId="2D596130" w14:textId="79753F72" w:rsidTr="6815D149">
        <w:trPr>
          <w:trHeight w:val="300"/>
          <w:del w:id="301"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1144EBBE" w14:textId="0A206888" w:rsidR="002824CD" w:rsidRPr="00F45B69" w:rsidDel="00520636" w:rsidRDefault="002824CD" w:rsidP="002824CD">
            <w:pPr>
              <w:rPr>
                <w:del w:id="302" w:author="Bosch Coll, Nuria" w:date="2025-07-03T14:28:00Z"/>
                <w:rFonts w:ascii="Calibri" w:hAnsi="Calibri" w:cs="Calibri"/>
                <w:color w:val="000000"/>
                <w:sz w:val="22"/>
                <w:szCs w:val="22"/>
              </w:rPr>
            </w:pPr>
            <w:del w:id="303" w:author="Bosch Coll, Nuria" w:date="2025-07-03T14:28:00Z">
              <w:r w:rsidRPr="00F45B69" w:rsidDel="00520636">
                <w:rPr>
                  <w:rFonts w:ascii="Calibri" w:hAnsi="Calibri" w:cs="Calibri"/>
                  <w:color w:val="000000"/>
                  <w:sz w:val="22"/>
                  <w:szCs w:val="22"/>
                </w:rPr>
                <w:delText>Despesa d'estructura: energia, lloguers, equip administratiu</w:delText>
              </w:r>
            </w:del>
          </w:p>
        </w:tc>
        <w:tc>
          <w:tcPr>
            <w:tcW w:w="980" w:type="pct"/>
            <w:tcBorders>
              <w:top w:val="nil"/>
              <w:left w:val="nil"/>
              <w:bottom w:val="single" w:sz="4" w:space="0" w:color="auto"/>
              <w:right w:val="single" w:sz="4" w:space="0" w:color="auto"/>
            </w:tcBorders>
            <w:shd w:val="clear" w:color="auto" w:fill="auto"/>
            <w:vAlign w:val="center"/>
            <w:hideMark/>
          </w:tcPr>
          <w:p w14:paraId="1C148834" w14:textId="56002BCF" w:rsidR="002824CD" w:rsidRPr="00F45B69" w:rsidDel="00520636" w:rsidRDefault="002824CD" w:rsidP="002824CD">
            <w:pPr>
              <w:jc w:val="center"/>
              <w:rPr>
                <w:del w:id="304" w:author="Bosch Coll, Nuria" w:date="2025-07-03T14:28:00Z"/>
                <w:rFonts w:ascii="Calibri" w:hAnsi="Calibri" w:cs="Calibri"/>
                <w:color w:val="000000"/>
                <w:sz w:val="22"/>
                <w:szCs w:val="22"/>
              </w:rPr>
            </w:pPr>
            <w:del w:id="305"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ABA04DC" w14:textId="39BF42DF" w:rsidR="002824CD" w:rsidRPr="00F45B69" w:rsidDel="00520636" w:rsidRDefault="002824CD" w:rsidP="002824CD">
            <w:pPr>
              <w:jc w:val="center"/>
              <w:rPr>
                <w:del w:id="306" w:author="Bosch Coll, Nuria" w:date="2025-07-03T14:28:00Z"/>
                <w:rFonts w:ascii="Arial" w:hAnsi="Arial" w:cs="Arial"/>
                <w:color w:val="000000"/>
              </w:rPr>
            </w:pPr>
            <w:del w:id="307" w:author="Bosch Coll, Nuria" w:date="2025-07-03T14:28:00Z">
              <w:r w:rsidRPr="00F45B69" w:rsidDel="00520636">
                <w:rPr>
                  <w:rFonts w:ascii="Arial" w:hAnsi="Arial" w:cs="Arial"/>
                  <w:color w:val="000000"/>
                </w:rPr>
                <w:delText>4.000,00 €</w:delText>
              </w:r>
            </w:del>
          </w:p>
        </w:tc>
      </w:tr>
      <w:tr w:rsidR="002824CD" w:rsidRPr="00F45B69" w:rsidDel="00520636" w14:paraId="6D1BA0F2" w14:textId="2D83F261" w:rsidTr="6815D149">
        <w:trPr>
          <w:trHeight w:val="300"/>
          <w:del w:id="30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58F22C2D" w14:textId="5B232750" w:rsidR="002824CD" w:rsidRPr="00F45B69" w:rsidDel="00520636" w:rsidRDefault="002824CD" w:rsidP="002824CD">
            <w:pPr>
              <w:rPr>
                <w:del w:id="309" w:author="Bosch Coll, Nuria" w:date="2025-07-03T14:28:00Z"/>
                <w:rFonts w:ascii="Calibri" w:hAnsi="Calibri" w:cs="Calibri"/>
                <w:color w:val="000000"/>
                <w:sz w:val="22"/>
                <w:szCs w:val="22"/>
              </w:rPr>
            </w:pPr>
            <w:del w:id="310" w:author="Bosch Coll, Nuria" w:date="2025-07-03T14:28:00Z">
              <w:r w:rsidRPr="00F45B69" w:rsidDel="00520636">
                <w:rPr>
                  <w:rFonts w:ascii="Calibri" w:hAnsi="Calibri" w:cs="Calibri"/>
                  <w:color w:val="000000"/>
                  <w:sz w:val="22"/>
                  <w:szCs w:val="22"/>
                </w:rPr>
                <w:delText>Altres conceptes</w:delText>
              </w:r>
            </w:del>
          </w:p>
        </w:tc>
        <w:tc>
          <w:tcPr>
            <w:tcW w:w="980" w:type="pct"/>
            <w:tcBorders>
              <w:top w:val="nil"/>
              <w:left w:val="nil"/>
              <w:bottom w:val="single" w:sz="4" w:space="0" w:color="auto"/>
              <w:right w:val="single" w:sz="4" w:space="0" w:color="auto"/>
            </w:tcBorders>
            <w:shd w:val="clear" w:color="auto" w:fill="auto"/>
            <w:vAlign w:val="center"/>
            <w:hideMark/>
          </w:tcPr>
          <w:p w14:paraId="5D95ADF6" w14:textId="3F29E368" w:rsidR="002824CD" w:rsidRPr="00F45B69" w:rsidDel="00520636" w:rsidRDefault="002824CD" w:rsidP="002824CD">
            <w:pPr>
              <w:jc w:val="center"/>
              <w:rPr>
                <w:del w:id="311" w:author="Bosch Coll, Nuria" w:date="2025-07-03T14:28:00Z"/>
                <w:rFonts w:ascii="Calibri" w:hAnsi="Calibri" w:cs="Calibri"/>
                <w:color w:val="000000"/>
                <w:sz w:val="22"/>
                <w:szCs w:val="22"/>
              </w:rPr>
            </w:pPr>
            <w:del w:id="312"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23F9A9F" w14:textId="1083DB62" w:rsidR="002824CD" w:rsidRPr="00F45B69" w:rsidDel="00520636" w:rsidRDefault="002824CD" w:rsidP="002824CD">
            <w:pPr>
              <w:jc w:val="center"/>
              <w:rPr>
                <w:del w:id="313" w:author="Bosch Coll, Nuria" w:date="2025-07-03T14:28:00Z"/>
                <w:rFonts w:ascii="Arial" w:hAnsi="Arial" w:cs="Arial"/>
                <w:color w:val="000000"/>
              </w:rPr>
            </w:pPr>
            <w:del w:id="314" w:author="Bosch Coll, Nuria" w:date="2025-07-03T14:28:00Z">
              <w:r w:rsidRPr="00F45B69" w:rsidDel="00520636">
                <w:rPr>
                  <w:rFonts w:ascii="Arial" w:hAnsi="Arial" w:cs="Arial"/>
                  <w:color w:val="000000"/>
                </w:rPr>
                <w:delText>2.000,00 €</w:delText>
              </w:r>
            </w:del>
          </w:p>
        </w:tc>
      </w:tr>
      <w:tr w:rsidR="002824CD" w:rsidRPr="00F45B69" w:rsidDel="00520636" w14:paraId="78A7B610" w14:textId="37B5E8BD" w:rsidTr="6815D149">
        <w:trPr>
          <w:trHeight w:val="300"/>
          <w:del w:id="315"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57FA664A" w14:textId="362C0A24" w:rsidR="002824CD" w:rsidRPr="00F45B69" w:rsidDel="00520636" w:rsidRDefault="002824CD" w:rsidP="002824CD">
            <w:pPr>
              <w:rPr>
                <w:del w:id="316" w:author="Bosch Coll, Nuria" w:date="2025-07-03T14:28:00Z"/>
                <w:rFonts w:ascii="Calibri" w:hAnsi="Calibri" w:cs="Calibri"/>
                <w:b/>
                <w:bCs/>
                <w:color w:val="000000"/>
                <w:sz w:val="22"/>
                <w:szCs w:val="22"/>
              </w:rPr>
            </w:pPr>
            <w:del w:id="317" w:author="Bosch Coll, Nuria" w:date="2025-07-03T14:28:00Z">
              <w:r w:rsidRPr="00F45B69" w:rsidDel="00520636">
                <w:rPr>
                  <w:rFonts w:ascii="Calibri" w:hAnsi="Calibri" w:cs="Calibri"/>
                  <w:b/>
                  <w:bCs/>
                  <w:color w:val="000000"/>
                  <w:sz w:val="22"/>
                  <w:szCs w:val="22"/>
                </w:rPr>
                <w:delText>TOTAL Costos indirectes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C3300D2" w14:textId="26765A81" w:rsidR="002824CD" w:rsidRPr="00F45B69" w:rsidDel="00520636" w:rsidRDefault="002824CD" w:rsidP="002824CD">
            <w:pPr>
              <w:jc w:val="center"/>
              <w:rPr>
                <w:del w:id="318" w:author="Bosch Coll, Nuria" w:date="2025-07-03T14:28:00Z"/>
                <w:rFonts w:ascii="Calibri" w:hAnsi="Calibri" w:cs="Calibri"/>
                <w:b/>
                <w:bCs/>
                <w:color w:val="000000"/>
                <w:sz w:val="22"/>
                <w:szCs w:val="22"/>
              </w:rPr>
            </w:pPr>
            <w:del w:id="319" w:author="Bosch Coll, Nuria" w:date="2025-07-03T14:28:00Z">
              <w:r w:rsidRPr="00F45B69" w:rsidDel="00520636">
                <w:rPr>
                  <w:rFonts w:ascii="Calibri" w:hAnsi="Calibri" w:cs="Calibri"/>
                  <w:b/>
                  <w:bCs/>
                  <w:color w:val="000000"/>
                  <w:sz w:val="22"/>
                  <w:szCs w:val="22"/>
                </w:rPr>
                <w:delText>3%</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0BB34D43" w14:textId="731CECD0" w:rsidR="002824CD" w:rsidRPr="00F45B69" w:rsidDel="00520636" w:rsidRDefault="002824CD" w:rsidP="002824CD">
            <w:pPr>
              <w:jc w:val="center"/>
              <w:rPr>
                <w:del w:id="320" w:author="Bosch Coll, Nuria" w:date="2025-07-03T14:28:00Z"/>
                <w:rFonts w:ascii="Calibri" w:hAnsi="Calibri" w:cs="Calibri"/>
                <w:b/>
                <w:bCs/>
                <w:color w:val="000000"/>
                <w:sz w:val="22"/>
                <w:szCs w:val="22"/>
              </w:rPr>
            </w:pPr>
            <w:del w:id="321" w:author="Bosch Coll, Nuria" w:date="2025-07-03T14:28:00Z">
              <w:r w:rsidRPr="00F45B69" w:rsidDel="00520636">
                <w:rPr>
                  <w:rFonts w:ascii="Calibri" w:hAnsi="Calibri" w:cs="Calibri"/>
                  <w:b/>
                  <w:bCs/>
                  <w:color w:val="000000"/>
                  <w:sz w:val="22"/>
                  <w:szCs w:val="22"/>
                </w:rPr>
                <w:delText>6.000,00 €</w:delText>
              </w:r>
            </w:del>
          </w:p>
        </w:tc>
      </w:tr>
      <w:tr w:rsidR="002824CD" w:rsidRPr="00F45B69" w:rsidDel="00520636" w14:paraId="34263CA3" w14:textId="242D74A3" w:rsidTr="6815D149">
        <w:trPr>
          <w:trHeight w:val="300"/>
          <w:del w:id="322"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550082E4" w14:textId="38929A58" w:rsidR="002824CD" w:rsidRPr="00F45B69" w:rsidDel="00520636" w:rsidRDefault="002824CD" w:rsidP="002824CD">
            <w:pPr>
              <w:rPr>
                <w:del w:id="323" w:author="Bosch Coll, Nuria" w:date="2025-07-03T14:28:00Z"/>
                <w:rFonts w:ascii="Calibri" w:hAnsi="Calibri" w:cs="Calibri"/>
                <w:b/>
                <w:bCs/>
                <w:color w:val="FFFFFF"/>
                <w:sz w:val="22"/>
                <w:szCs w:val="22"/>
              </w:rPr>
            </w:pPr>
            <w:del w:id="324" w:author="Bosch Coll, Nuria" w:date="2025-07-03T14:28:00Z">
              <w:r w:rsidRPr="00F45B69" w:rsidDel="00520636">
                <w:rPr>
                  <w:rFonts w:ascii="Calibri" w:hAnsi="Calibri" w:cs="Calibri"/>
                  <w:b/>
                  <w:bCs/>
                  <w:color w:val="FFFFFF"/>
                  <w:sz w:val="22"/>
                  <w:szCs w:val="22"/>
                </w:rPr>
                <w:delText>TOTAL Costos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0FAA4111" w14:textId="5CC15182" w:rsidR="002824CD" w:rsidRPr="00F45B69" w:rsidDel="00520636" w:rsidRDefault="002824CD" w:rsidP="002824CD">
            <w:pPr>
              <w:jc w:val="center"/>
              <w:rPr>
                <w:del w:id="325" w:author="Bosch Coll, Nuria" w:date="2025-07-03T14:28:00Z"/>
                <w:rFonts w:ascii="Calibri" w:hAnsi="Calibri" w:cs="Calibri"/>
                <w:b/>
                <w:bCs/>
                <w:color w:val="FFFFFF"/>
                <w:sz w:val="22"/>
                <w:szCs w:val="22"/>
              </w:rPr>
            </w:pPr>
            <w:del w:id="326" w:author="Bosch Coll, Nuria" w:date="2025-07-03T14:28:00Z">
              <w:r w:rsidRPr="00F45B69" w:rsidDel="00520636">
                <w:rPr>
                  <w:rFonts w:ascii="Calibri" w:hAnsi="Calibri" w:cs="Calibri"/>
                  <w:b/>
                  <w:bCs/>
                  <w:color w:val="FFFFFF"/>
                  <w:sz w:val="22"/>
                  <w:szCs w:val="22"/>
                </w:rPr>
                <w:delText>94%</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118EF3A8" w14:textId="41C7AC65" w:rsidR="002824CD" w:rsidRPr="00F45B69" w:rsidDel="00520636" w:rsidRDefault="002824CD" w:rsidP="002824CD">
            <w:pPr>
              <w:jc w:val="center"/>
              <w:rPr>
                <w:del w:id="327" w:author="Bosch Coll, Nuria" w:date="2025-07-03T14:28:00Z"/>
                <w:rFonts w:ascii="Calibri" w:hAnsi="Calibri" w:cs="Calibri"/>
                <w:b/>
                <w:bCs/>
                <w:color w:val="FFFFFF"/>
                <w:sz w:val="22"/>
                <w:szCs w:val="22"/>
              </w:rPr>
            </w:pPr>
            <w:del w:id="328" w:author="Bosch Coll, Nuria" w:date="2025-07-03T14:28:00Z">
              <w:r w:rsidRPr="00F45B69" w:rsidDel="00520636">
                <w:rPr>
                  <w:rFonts w:ascii="Calibri" w:hAnsi="Calibri" w:cs="Calibri"/>
                  <w:b/>
                  <w:bCs/>
                  <w:color w:val="FFFFFF"/>
                  <w:sz w:val="22"/>
                  <w:szCs w:val="22"/>
                </w:rPr>
                <w:delText>188.000,00 €</w:delText>
              </w:r>
            </w:del>
          </w:p>
        </w:tc>
      </w:tr>
      <w:tr w:rsidR="002824CD" w:rsidRPr="00F45B69" w:rsidDel="00520636" w14:paraId="3BCD1C0A" w14:textId="47C99E9D" w:rsidTr="6815D149">
        <w:trPr>
          <w:trHeight w:val="300"/>
          <w:del w:id="329"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39F1136E" w14:textId="1DD28BCA" w:rsidR="002824CD" w:rsidRPr="00F45B69" w:rsidDel="00520636" w:rsidRDefault="002824CD" w:rsidP="002824CD">
            <w:pPr>
              <w:rPr>
                <w:del w:id="330" w:author="Bosch Coll, Nuria" w:date="2025-07-03T14:28:00Z"/>
                <w:rFonts w:ascii="Calibri" w:hAnsi="Calibri" w:cs="Calibri"/>
                <w:b/>
                <w:bCs/>
                <w:color w:val="FFFFFF"/>
                <w:sz w:val="22"/>
                <w:szCs w:val="22"/>
              </w:rPr>
            </w:pPr>
            <w:del w:id="331" w:author="Bosch Coll, Nuria" w:date="2025-07-03T14:28:00Z">
              <w:r w:rsidRPr="00F45B69" w:rsidDel="00520636">
                <w:rPr>
                  <w:rFonts w:ascii="Calibri" w:hAnsi="Calibri" w:cs="Calibri"/>
                  <w:b/>
                  <w:bCs/>
                  <w:color w:val="FFFFFF"/>
                  <w:sz w:val="22"/>
                  <w:szCs w:val="22"/>
                </w:rPr>
                <w:delText>Benefici industrial Costos directes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7083311C" w14:textId="6DEC1D89" w:rsidR="002824CD" w:rsidRPr="00F45B69" w:rsidDel="00520636" w:rsidRDefault="002824CD" w:rsidP="002824CD">
            <w:pPr>
              <w:jc w:val="center"/>
              <w:rPr>
                <w:del w:id="332" w:author="Bosch Coll, Nuria" w:date="2025-07-03T14:28:00Z"/>
                <w:rFonts w:ascii="Calibri" w:hAnsi="Calibri" w:cs="Calibri"/>
                <w:b/>
                <w:bCs/>
                <w:color w:val="FFFFFF"/>
                <w:sz w:val="22"/>
                <w:szCs w:val="22"/>
              </w:rPr>
            </w:pPr>
            <w:del w:id="333" w:author="Bosch Coll, Nuria" w:date="2025-07-03T14:28:00Z">
              <w:r w:rsidRPr="00F45B69" w:rsidDel="00520636">
                <w:rPr>
                  <w:rFonts w:ascii="Calibri" w:hAnsi="Calibri" w:cs="Calibri"/>
                  <w:b/>
                  <w:bCs/>
                  <w:color w:val="FFFFFF"/>
                  <w:sz w:val="22"/>
                  <w:szCs w:val="22"/>
                </w:rPr>
                <w:delText>6%</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73FFEA51" w14:textId="309B1035" w:rsidR="002824CD" w:rsidRPr="00F45B69" w:rsidDel="00520636" w:rsidRDefault="002824CD" w:rsidP="002824CD">
            <w:pPr>
              <w:jc w:val="center"/>
              <w:rPr>
                <w:del w:id="334" w:author="Bosch Coll, Nuria" w:date="2025-07-03T14:28:00Z"/>
                <w:rFonts w:ascii="Calibri" w:hAnsi="Calibri" w:cs="Calibri"/>
                <w:b/>
                <w:bCs/>
                <w:color w:val="FFFFFF"/>
                <w:sz w:val="22"/>
                <w:szCs w:val="22"/>
              </w:rPr>
            </w:pPr>
            <w:del w:id="335" w:author="Bosch Coll, Nuria" w:date="2025-07-03T14:28:00Z">
              <w:r w:rsidRPr="00F45B69" w:rsidDel="00520636">
                <w:rPr>
                  <w:rFonts w:ascii="Calibri" w:hAnsi="Calibri" w:cs="Calibri"/>
                  <w:b/>
                  <w:bCs/>
                  <w:color w:val="FFFFFF"/>
                  <w:sz w:val="22"/>
                  <w:szCs w:val="22"/>
                </w:rPr>
                <w:delText>12.000,00 €</w:delText>
              </w:r>
            </w:del>
          </w:p>
        </w:tc>
      </w:tr>
      <w:tr w:rsidR="002824CD" w:rsidRPr="00F45B69" w:rsidDel="00520636" w14:paraId="4C746F1C" w14:textId="23835DF7" w:rsidTr="6815D149">
        <w:trPr>
          <w:trHeight w:val="300"/>
          <w:del w:id="336"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46B973CA" w14:textId="78757B93" w:rsidR="002824CD" w:rsidRPr="00F45B69" w:rsidDel="00520636" w:rsidRDefault="002824CD" w:rsidP="002824CD">
            <w:pPr>
              <w:rPr>
                <w:del w:id="337" w:author="Bosch Coll, Nuria" w:date="2025-07-03T14:28:00Z"/>
                <w:rFonts w:ascii="Calibri" w:hAnsi="Calibri" w:cs="Calibri"/>
                <w:b/>
                <w:bCs/>
                <w:color w:val="000000"/>
                <w:sz w:val="22"/>
                <w:szCs w:val="22"/>
              </w:rPr>
            </w:pPr>
            <w:del w:id="338" w:author="Bosch Coll, Nuria" w:date="2025-07-03T14:28:00Z">
              <w:r w:rsidRPr="00F45B69" w:rsidDel="00520636">
                <w:rPr>
                  <w:rFonts w:ascii="Calibri" w:hAnsi="Calibri" w:cs="Calibri"/>
                  <w:b/>
                  <w:bCs/>
                  <w:color w:val="000000"/>
                  <w:sz w:val="22"/>
                  <w:szCs w:val="22"/>
                </w:rPr>
                <w:delText>TOTAL IMPORT LICITACIÓ S/IVA</w:delText>
              </w:r>
            </w:del>
          </w:p>
        </w:tc>
        <w:tc>
          <w:tcPr>
            <w:tcW w:w="980" w:type="pct"/>
            <w:tcBorders>
              <w:top w:val="nil"/>
              <w:left w:val="nil"/>
              <w:bottom w:val="single" w:sz="4" w:space="0" w:color="auto"/>
              <w:right w:val="single" w:sz="4" w:space="0" w:color="auto"/>
            </w:tcBorders>
            <w:shd w:val="clear" w:color="auto" w:fill="ACB9CA"/>
            <w:vAlign w:val="center"/>
            <w:hideMark/>
          </w:tcPr>
          <w:p w14:paraId="539BE326" w14:textId="3FDA1FB6" w:rsidR="002824CD" w:rsidRPr="00F45B69" w:rsidDel="00520636" w:rsidRDefault="002824CD" w:rsidP="002824CD">
            <w:pPr>
              <w:jc w:val="center"/>
              <w:rPr>
                <w:del w:id="339" w:author="Bosch Coll, Nuria" w:date="2025-07-03T14:28:00Z"/>
                <w:rFonts w:ascii="Calibri" w:hAnsi="Calibri" w:cs="Calibri"/>
                <w:b/>
                <w:bCs/>
                <w:color w:val="000000"/>
                <w:sz w:val="22"/>
                <w:szCs w:val="22"/>
              </w:rPr>
            </w:pPr>
            <w:del w:id="340" w:author="Bosch Coll, Nuria" w:date="2025-07-03T14:28:00Z">
              <w:r w:rsidRPr="00F45B69" w:rsidDel="00520636">
                <w:rPr>
                  <w:rFonts w:ascii="Calibri" w:hAnsi="Calibri" w:cs="Calibri"/>
                  <w:b/>
                  <w:bCs/>
                  <w:color w:val="000000"/>
                  <w:sz w:val="22"/>
                  <w:szCs w:val="22"/>
                </w:rPr>
                <w:delText>100%</w:delText>
              </w:r>
            </w:del>
          </w:p>
        </w:tc>
        <w:tc>
          <w:tcPr>
            <w:tcW w:w="827" w:type="pct"/>
            <w:tcBorders>
              <w:top w:val="nil"/>
              <w:left w:val="nil"/>
              <w:bottom w:val="single" w:sz="4" w:space="0" w:color="auto"/>
              <w:right w:val="single" w:sz="4" w:space="0" w:color="auto"/>
            </w:tcBorders>
            <w:shd w:val="clear" w:color="auto" w:fill="ACB9CA"/>
            <w:noWrap/>
            <w:vAlign w:val="center"/>
            <w:hideMark/>
          </w:tcPr>
          <w:p w14:paraId="1E660FAF" w14:textId="37145EBE" w:rsidR="002824CD" w:rsidRPr="00F45B69" w:rsidDel="00520636" w:rsidRDefault="002824CD" w:rsidP="002824CD">
            <w:pPr>
              <w:jc w:val="center"/>
              <w:rPr>
                <w:del w:id="341" w:author="Bosch Coll, Nuria" w:date="2025-07-03T14:28:00Z"/>
                <w:rFonts w:ascii="Arial" w:hAnsi="Arial" w:cs="Arial"/>
                <w:b/>
                <w:bCs/>
                <w:color w:val="000000"/>
              </w:rPr>
            </w:pPr>
            <w:del w:id="342" w:author="Bosch Coll, Nuria" w:date="2025-07-03T14:28:00Z">
              <w:r w:rsidRPr="00F45B69" w:rsidDel="00520636">
                <w:rPr>
                  <w:rFonts w:ascii="Arial" w:hAnsi="Arial" w:cs="Arial"/>
                  <w:b/>
                  <w:bCs/>
                  <w:color w:val="000000"/>
                </w:rPr>
                <w:delText>200.000,00 €</w:delText>
              </w:r>
            </w:del>
          </w:p>
        </w:tc>
      </w:tr>
      <w:tr w:rsidR="002824CD" w:rsidRPr="00F45B69" w:rsidDel="00520636" w14:paraId="52650D7A" w14:textId="0105EAF7" w:rsidTr="6815D149">
        <w:trPr>
          <w:trHeight w:val="300"/>
          <w:del w:id="343"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29D76A67" w14:textId="216E1CA6" w:rsidR="002824CD" w:rsidRPr="00F45B69" w:rsidDel="00520636" w:rsidRDefault="002824CD" w:rsidP="002824CD">
            <w:pPr>
              <w:rPr>
                <w:del w:id="344" w:author="Bosch Coll, Nuria" w:date="2025-07-03T14:28:00Z"/>
                <w:rFonts w:ascii="Calibri" w:hAnsi="Calibri" w:cs="Calibri"/>
                <w:b/>
                <w:bCs/>
                <w:color w:val="000000"/>
                <w:sz w:val="22"/>
                <w:szCs w:val="22"/>
              </w:rPr>
            </w:pPr>
            <w:del w:id="345" w:author="Bosch Coll, Nuria" w:date="2025-07-03T14:28:00Z">
              <w:r w:rsidRPr="00F45B69" w:rsidDel="00520636">
                <w:rPr>
                  <w:rFonts w:ascii="Calibri" w:hAnsi="Calibri" w:cs="Calibri"/>
                  <w:b/>
                  <w:bCs/>
                  <w:color w:val="000000"/>
                  <w:sz w:val="22"/>
                  <w:szCs w:val="22"/>
                </w:rPr>
                <w:delText>TOTAL IMPORT LICITACIÓ A/IVA</w:delText>
              </w:r>
            </w:del>
          </w:p>
        </w:tc>
        <w:tc>
          <w:tcPr>
            <w:tcW w:w="980" w:type="pct"/>
            <w:tcBorders>
              <w:top w:val="nil"/>
              <w:left w:val="nil"/>
              <w:bottom w:val="single" w:sz="4" w:space="0" w:color="auto"/>
              <w:right w:val="single" w:sz="4" w:space="0" w:color="auto"/>
            </w:tcBorders>
            <w:shd w:val="clear" w:color="auto" w:fill="ACB9CA"/>
            <w:vAlign w:val="center"/>
            <w:hideMark/>
          </w:tcPr>
          <w:p w14:paraId="4819B41B" w14:textId="184DC721" w:rsidR="002824CD" w:rsidRPr="00F45B69" w:rsidDel="00520636" w:rsidRDefault="002824CD" w:rsidP="002824CD">
            <w:pPr>
              <w:jc w:val="center"/>
              <w:rPr>
                <w:del w:id="346" w:author="Bosch Coll, Nuria" w:date="2025-07-03T14:28:00Z"/>
                <w:rFonts w:ascii="Calibri" w:hAnsi="Calibri" w:cs="Calibri"/>
                <w:b/>
                <w:bCs/>
                <w:color w:val="000000"/>
                <w:sz w:val="22"/>
                <w:szCs w:val="22"/>
              </w:rPr>
            </w:pPr>
          </w:p>
        </w:tc>
        <w:tc>
          <w:tcPr>
            <w:tcW w:w="827" w:type="pct"/>
            <w:tcBorders>
              <w:top w:val="nil"/>
              <w:left w:val="nil"/>
              <w:bottom w:val="single" w:sz="4" w:space="0" w:color="auto"/>
              <w:right w:val="single" w:sz="4" w:space="0" w:color="auto"/>
            </w:tcBorders>
            <w:shd w:val="clear" w:color="auto" w:fill="ACB9CA"/>
            <w:noWrap/>
            <w:vAlign w:val="center"/>
            <w:hideMark/>
          </w:tcPr>
          <w:p w14:paraId="1D1F3C9D" w14:textId="0A15CA7E" w:rsidR="002824CD" w:rsidRPr="00F45B69" w:rsidDel="00520636" w:rsidRDefault="002824CD" w:rsidP="002824CD">
            <w:pPr>
              <w:jc w:val="center"/>
              <w:rPr>
                <w:del w:id="347" w:author="Bosch Coll, Nuria" w:date="2025-07-03T14:28:00Z"/>
                <w:rFonts w:ascii="Arial" w:hAnsi="Arial" w:cs="Arial"/>
                <w:b/>
                <w:bCs/>
                <w:color w:val="000000"/>
              </w:rPr>
            </w:pPr>
            <w:del w:id="348" w:author="Bosch Coll, Nuria" w:date="2025-07-03T14:28:00Z">
              <w:r w:rsidRPr="00F45B69" w:rsidDel="00520636">
                <w:rPr>
                  <w:rFonts w:ascii="Arial" w:hAnsi="Arial" w:cs="Arial"/>
                  <w:b/>
                  <w:bCs/>
                  <w:color w:val="000000"/>
                </w:rPr>
                <w:delText>242.000,00 €</w:delText>
              </w:r>
            </w:del>
          </w:p>
        </w:tc>
      </w:tr>
    </w:tbl>
    <w:p w14:paraId="39EA3ACF" w14:textId="5B13B921" w:rsidR="002824CD" w:rsidRPr="00F45B69" w:rsidDel="00520636" w:rsidRDefault="002824CD" w:rsidP="009622BA">
      <w:pPr>
        <w:pStyle w:val="Subttol1"/>
        <w:spacing w:line="276" w:lineRule="auto"/>
        <w:jc w:val="both"/>
        <w:rPr>
          <w:del w:id="349" w:author="Bosch Coll, Nuria" w:date="2025-07-03T14:28:00Z"/>
          <w:rFonts w:ascii="Calibri Light" w:hAnsi="Calibri Light" w:cs="Arial"/>
          <w:b w:val="0"/>
          <w:snapToGrid/>
          <w:sz w:val="22"/>
          <w:szCs w:val="22"/>
          <w:lang w:val="ca-ES" w:eastAsia="ca-ES"/>
        </w:rPr>
      </w:pPr>
    </w:p>
    <w:p w14:paraId="0AFDCF80" w14:textId="3151BA10" w:rsidR="000A4F1B" w:rsidRPr="00F45B69" w:rsidDel="00520636" w:rsidRDefault="000A4F1B">
      <w:pPr>
        <w:rPr>
          <w:del w:id="350" w:author="Bosch Coll, Nuria" w:date="2025-07-03T14:28:00Z"/>
          <w:rFonts w:ascii="Calibri Light" w:hAnsi="Calibri Light" w:cs="Arial"/>
          <w:b/>
          <w:sz w:val="22"/>
          <w:szCs w:val="22"/>
          <w:lang w:eastAsia="ca-ES"/>
        </w:rPr>
      </w:pPr>
      <w:del w:id="351" w:author="Bosch Coll, Nuria" w:date="2025-07-03T14:28:00Z">
        <w:r w:rsidRPr="00F45B69" w:rsidDel="00520636">
          <w:rPr>
            <w:rFonts w:ascii="Calibri Light" w:hAnsi="Calibri Light" w:cs="Arial"/>
            <w:sz w:val="22"/>
            <w:szCs w:val="22"/>
            <w:lang w:eastAsia="ca-ES"/>
          </w:rPr>
          <w:br w:type="page"/>
        </w:r>
      </w:del>
    </w:p>
    <w:p w14:paraId="49AEBBEA" w14:textId="058747E0" w:rsidR="00D5083D" w:rsidRPr="00F45B69" w:rsidDel="00520636" w:rsidRDefault="5C23BD82" w:rsidP="009622BA">
      <w:pPr>
        <w:pStyle w:val="Subttol1"/>
        <w:spacing w:line="276" w:lineRule="auto"/>
        <w:jc w:val="both"/>
        <w:rPr>
          <w:del w:id="352" w:author="Bosch Coll, Nuria" w:date="2025-07-03T14:28:00Z"/>
          <w:rFonts w:ascii="Calibri Light" w:hAnsi="Calibri Light" w:cs="Arial"/>
          <w:snapToGrid/>
          <w:sz w:val="22"/>
          <w:szCs w:val="22"/>
          <w:lang w:val="ca-ES" w:eastAsia="ca-ES"/>
        </w:rPr>
      </w:pPr>
      <w:del w:id="353" w:author="Bosch Coll, Nuria" w:date="2025-07-03T14:28:00Z">
        <w:r w:rsidRPr="00F45B69" w:rsidDel="00520636">
          <w:rPr>
            <w:rFonts w:ascii="Calibri Light" w:hAnsi="Calibri Light" w:cs="Arial"/>
            <w:snapToGrid/>
            <w:sz w:val="22"/>
            <w:szCs w:val="22"/>
            <w:lang w:val="ca-ES" w:eastAsia="ca-ES"/>
          </w:rPr>
          <w:delText>Lot 1</w:delText>
        </w:r>
      </w:del>
    </w:p>
    <w:p w14:paraId="7E322B38" w14:textId="31DD0330" w:rsidR="6518DE63" w:rsidDel="00520636" w:rsidRDefault="6518DE63" w:rsidP="6518DE63">
      <w:pPr>
        <w:pStyle w:val="Subttol1"/>
        <w:spacing w:line="276" w:lineRule="auto"/>
        <w:jc w:val="both"/>
        <w:rPr>
          <w:del w:id="354" w:author="Bosch Coll, Nuria" w:date="2025-07-03T14:28:00Z"/>
          <w:rFonts w:ascii="Calibri Light" w:hAnsi="Calibri Light" w:cs="Arial"/>
          <w:sz w:val="22"/>
          <w:szCs w:val="22"/>
          <w:lang w:val="ca-ES" w:eastAsia="ca-ES"/>
        </w:rPr>
      </w:pPr>
    </w:p>
    <w:p w14:paraId="322516D9" w14:textId="3F40C864" w:rsidR="78241073" w:rsidDel="00520636" w:rsidRDefault="0C7016C3" w:rsidP="6518DE63">
      <w:pPr>
        <w:pStyle w:val="Subttol1"/>
        <w:spacing w:line="276" w:lineRule="auto"/>
        <w:jc w:val="both"/>
        <w:rPr>
          <w:del w:id="355" w:author="Bosch Coll, Nuria" w:date="2025-07-03T14:28:00Z"/>
          <w:rFonts w:ascii="Calibri Light" w:hAnsi="Calibri Light" w:cs="Arial"/>
          <w:sz w:val="22"/>
          <w:szCs w:val="22"/>
          <w:lang w:val="ca-ES" w:eastAsia="ca-ES"/>
        </w:rPr>
      </w:pPr>
      <w:del w:id="356" w:author="Bosch Coll, Nuria" w:date="2025-07-03T14:28:00Z">
        <w:r w:rsidRPr="6815D149" w:rsidDel="00520636">
          <w:rPr>
            <w:rFonts w:ascii="Calibri Light" w:hAnsi="Calibri Light" w:cs="Arial"/>
            <w:sz w:val="22"/>
            <w:szCs w:val="22"/>
            <w:lang w:val="ca-ES" w:eastAsia="ca-ES"/>
          </w:rPr>
          <w:delText>Desglossament de</w:delText>
        </w:r>
        <w:r w:rsidR="006E77DB" w:rsidDel="00520636">
          <w:rPr>
            <w:rFonts w:ascii="Calibri Light" w:hAnsi="Calibri Light" w:cs="Arial"/>
            <w:sz w:val="22"/>
            <w:szCs w:val="22"/>
            <w:lang w:val="ca-ES" w:eastAsia="ca-ES"/>
          </w:rPr>
          <w:delText>l</w:delText>
        </w:r>
        <w:r w:rsidRPr="6815D149" w:rsidDel="00520636">
          <w:rPr>
            <w:rFonts w:ascii="Calibri Light" w:hAnsi="Calibri Light" w:cs="Arial"/>
            <w:sz w:val="22"/>
            <w:szCs w:val="22"/>
            <w:lang w:val="ca-ES" w:eastAsia="ca-ES"/>
          </w:rPr>
          <w:delText xml:space="preserve"> pressupost </w:delText>
        </w:r>
      </w:del>
    </w:p>
    <w:p w14:paraId="1E87061E" w14:textId="33546E82" w:rsidR="000A4F1B" w:rsidRPr="00F45B69" w:rsidDel="00520636" w:rsidRDefault="000A4F1B" w:rsidP="6815D149">
      <w:pPr>
        <w:spacing w:before="150" w:line="276" w:lineRule="auto"/>
        <w:jc w:val="both"/>
        <w:rPr>
          <w:del w:id="357" w:author="Bosch Coll, Nuria" w:date="2025-07-03T14:28:00Z"/>
          <w:rFonts w:ascii="Calibri Light" w:hAnsi="Calibri Light" w:cs="Arial"/>
          <w:sz w:val="22"/>
          <w:szCs w:val="22"/>
          <w:lang w:eastAsia="ca-ES"/>
        </w:rPr>
      </w:pPr>
    </w:p>
    <w:p w14:paraId="79BE8770" w14:textId="75E9E87C" w:rsidR="00013FE9" w:rsidRPr="00F45B69" w:rsidDel="00520636" w:rsidRDefault="00013FE9" w:rsidP="009622BA">
      <w:pPr>
        <w:spacing w:line="276" w:lineRule="auto"/>
        <w:jc w:val="both"/>
        <w:rPr>
          <w:del w:id="358" w:author="Bosch Coll, Nuria" w:date="2025-07-03T14:28:00Z"/>
          <w:rFonts w:ascii="Calibri Light" w:hAnsi="Calibri Light" w:cs="Arial"/>
          <w:b/>
          <w:sz w:val="22"/>
          <w:szCs w:val="22"/>
          <w:u w:val="single"/>
          <w:lang w:eastAsia="ca-ES"/>
        </w:rPr>
      </w:pPr>
      <w:del w:id="359" w:author="Bosch Coll, Nuria" w:date="2025-07-03T14:28:00Z">
        <w:r w:rsidRPr="00F45B69" w:rsidDel="00520636">
          <w:rPr>
            <w:rFonts w:ascii="Calibri Light" w:hAnsi="Calibri Light" w:cs="Arial"/>
            <w:b/>
            <w:sz w:val="22"/>
            <w:szCs w:val="22"/>
            <w:u w:val="single"/>
            <w:lang w:eastAsia="ca-ES"/>
          </w:rPr>
          <w:delText>Imports sense IVA</w:delText>
        </w:r>
      </w:del>
    </w:p>
    <w:p w14:paraId="69F4E7AF" w14:textId="2988D010" w:rsidR="000A4F1B" w:rsidRPr="00F45B69" w:rsidDel="00520636" w:rsidRDefault="000A4F1B" w:rsidP="00D43283">
      <w:pPr>
        <w:spacing w:line="276" w:lineRule="auto"/>
        <w:jc w:val="center"/>
        <w:rPr>
          <w:del w:id="360" w:author="Bosch Coll, Nuria" w:date="2025-07-03T14:28:00Z"/>
          <w:rFonts w:ascii="Calibri Light" w:hAnsi="Calibri Light" w:cs="Arial"/>
          <w:b/>
          <w:bCs/>
          <w:sz w:val="22"/>
          <w:szCs w:val="22"/>
          <w:u w:val="single"/>
          <w:lang w:eastAsia="ca-ES"/>
        </w:rPr>
      </w:pPr>
    </w:p>
    <w:tbl>
      <w:tblPr>
        <w:tblW w:w="8598" w:type="dxa"/>
        <w:jc w:val="center"/>
        <w:tblCellMar>
          <w:left w:w="70" w:type="dxa"/>
          <w:right w:w="70" w:type="dxa"/>
        </w:tblCellMar>
        <w:tblLook w:val="04A0" w:firstRow="1" w:lastRow="0" w:firstColumn="1" w:lastColumn="0" w:noHBand="0" w:noVBand="1"/>
      </w:tblPr>
      <w:tblGrid>
        <w:gridCol w:w="2970"/>
        <w:gridCol w:w="1275"/>
        <w:gridCol w:w="1276"/>
        <w:gridCol w:w="1418"/>
        <w:gridCol w:w="1659"/>
      </w:tblGrid>
      <w:tr w:rsidR="00473B43" w:rsidRPr="00F45B69" w:rsidDel="00520636" w14:paraId="4BE4045E" w14:textId="32B7B1DA" w:rsidTr="00D43283">
        <w:trPr>
          <w:trHeight w:val="300"/>
          <w:jc w:val="center"/>
          <w:del w:id="361" w:author="Bosch Coll, Nuria" w:date="2025-07-03T14:28:00Z"/>
        </w:trPr>
        <w:tc>
          <w:tcPr>
            <w:tcW w:w="2970"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D5EC0DC" w14:textId="00A2C8C3" w:rsidR="00D62AB4" w:rsidRPr="00F45B69" w:rsidDel="00520636" w:rsidRDefault="00D62AB4" w:rsidP="00D62AB4">
            <w:pPr>
              <w:jc w:val="center"/>
              <w:rPr>
                <w:del w:id="362" w:author="Bosch Coll, Nuria" w:date="2025-07-03T14:28:00Z"/>
                <w:rFonts w:ascii="Calibri" w:hAnsi="Calibri" w:cs="Calibri"/>
                <w:b/>
                <w:bCs/>
                <w:color w:val="FFFFFF"/>
                <w:sz w:val="22"/>
                <w:szCs w:val="22"/>
                <w:lang w:eastAsia="ca-ES"/>
              </w:rPr>
            </w:pPr>
          </w:p>
        </w:tc>
        <w:tc>
          <w:tcPr>
            <w:tcW w:w="2551"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288EABA9" w14:textId="1842D40F" w:rsidR="002C0F82" w:rsidDel="00520636" w:rsidRDefault="002C0F82" w:rsidP="00D62AB4">
            <w:pPr>
              <w:jc w:val="center"/>
              <w:rPr>
                <w:del w:id="363" w:author="Bosch Coll, Nuria" w:date="2025-07-03T14:28:00Z"/>
                <w:rFonts w:ascii="Calibri" w:hAnsi="Calibri" w:cs="Calibri"/>
                <w:b/>
                <w:color w:val="FFFFFF"/>
                <w:sz w:val="22"/>
                <w:szCs w:val="22"/>
                <w:lang w:eastAsia="ca-ES"/>
              </w:rPr>
            </w:pPr>
            <w:del w:id="364" w:author="Bosch Coll, Nuria" w:date="2025-07-03T14:28:00Z">
              <w:r w:rsidDel="00520636">
                <w:rPr>
                  <w:rFonts w:ascii="Calibri" w:hAnsi="Calibri" w:cs="Calibri"/>
                  <w:b/>
                  <w:color w:val="FFFFFF"/>
                  <w:sz w:val="22"/>
                  <w:szCs w:val="22"/>
                  <w:lang w:eastAsia="ca-ES"/>
                </w:rPr>
                <w:delText>Imports Licitació</w:delText>
              </w:r>
            </w:del>
          </w:p>
          <w:p w14:paraId="5719846C" w14:textId="371C2D0C" w:rsidR="00D62AB4" w:rsidRPr="00F45B69" w:rsidDel="00520636" w:rsidRDefault="00D62AB4" w:rsidP="00D62AB4">
            <w:pPr>
              <w:jc w:val="center"/>
              <w:rPr>
                <w:del w:id="365" w:author="Bosch Coll, Nuria" w:date="2025-07-03T14:28:00Z"/>
                <w:rFonts w:ascii="Calibri" w:hAnsi="Calibri" w:cs="Calibri"/>
                <w:b/>
                <w:color w:val="FFFFFF"/>
                <w:sz w:val="22"/>
                <w:szCs w:val="22"/>
                <w:lang w:eastAsia="ca-ES"/>
              </w:rPr>
            </w:pPr>
            <w:del w:id="366" w:author="Bosch Coll, Nuria" w:date="2025-07-03T14:28:00Z">
              <w:r w:rsidRPr="00F45B69" w:rsidDel="00520636">
                <w:rPr>
                  <w:rFonts w:ascii="Calibri" w:hAnsi="Calibri" w:cs="Calibri"/>
                  <w:b/>
                  <w:color w:val="FFFFFF"/>
                  <w:sz w:val="22"/>
                  <w:szCs w:val="22"/>
                  <w:lang w:eastAsia="ca-ES"/>
                </w:rPr>
                <w:delText>(24 mesos)</w:delText>
              </w:r>
            </w:del>
          </w:p>
        </w:tc>
        <w:tc>
          <w:tcPr>
            <w:tcW w:w="1418" w:type="dxa"/>
            <w:tcBorders>
              <w:top w:val="single" w:sz="8" w:space="0" w:color="auto"/>
              <w:left w:val="nil"/>
              <w:bottom w:val="single" w:sz="4" w:space="0" w:color="auto"/>
              <w:right w:val="single" w:sz="4" w:space="0" w:color="auto"/>
            </w:tcBorders>
            <w:shd w:val="clear" w:color="auto" w:fill="000000" w:themeFill="text1"/>
            <w:vAlign w:val="center"/>
            <w:hideMark/>
          </w:tcPr>
          <w:p w14:paraId="08FA0E89" w14:textId="3DF380C6" w:rsidR="00D62AB4" w:rsidRPr="00F45B69" w:rsidDel="00520636" w:rsidRDefault="00D62AB4" w:rsidP="00D62AB4">
            <w:pPr>
              <w:jc w:val="center"/>
              <w:rPr>
                <w:del w:id="367" w:author="Bosch Coll, Nuria" w:date="2025-07-03T14:28:00Z"/>
                <w:rFonts w:ascii="Calibri" w:hAnsi="Calibri" w:cs="Calibri"/>
                <w:b/>
                <w:color w:val="FFFFFF"/>
                <w:sz w:val="22"/>
                <w:szCs w:val="22"/>
                <w:lang w:eastAsia="ca-ES"/>
              </w:rPr>
            </w:pPr>
            <w:del w:id="368" w:author="Bosch Coll, Nuria" w:date="2025-07-03T14:28:00Z">
              <w:r w:rsidRPr="00F45B69" w:rsidDel="00520636">
                <w:rPr>
                  <w:rFonts w:ascii="Calibri" w:hAnsi="Calibri" w:cs="Calibri"/>
                  <w:b/>
                  <w:color w:val="FFFFFF"/>
                  <w:sz w:val="22"/>
                  <w:szCs w:val="22"/>
                  <w:lang w:eastAsia="ca-ES"/>
                </w:rPr>
                <w:delText>Licitació</w:delText>
              </w:r>
            </w:del>
          </w:p>
        </w:tc>
        <w:tc>
          <w:tcPr>
            <w:tcW w:w="1659" w:type="dxa"/>
            <w:tcBorders>
              <w:top w:val="single" w:sz="8" w:space="0" w:color="auto"/>
              <w:left w:val="nil"/>
              <w:bottom w:val="single" w:sz="4" w:space="0" w:color="auto"/>
              <w:right w:val="single" w:sz="4" w:space="0" w:color="auto"/>
            </w:tcBorders>
            <w:shd w:val="clear" w:color="auto" w:fill="000000" w:themeFill="text1"/>
            <w:vAlign w:val="center"/>
            <w:hideMark/>
          </w:tcPr>
          <w:p w14:paraId="7C0C5570" w14:textId="23E8BD6D" w:rsidR="00D62AB4" w:rsidRPr="00F45B69" w:rsidDel="00520636" w:rsidRDefault="00D62AB4" w:rsidP="00D62AB4">
            <w:pPr>
              <w:jc w:val="center"/>
              <w:rPr>
                <w:del w:id="369" w:author="Bosch Coll, Nuria" w:date="2025-07-03T14:28:00Z"/>
                <w:rFonts w:ascii="Calibri" w:hAnsi="Calibri" w:cs="Calibri"/>
                <w:b/>
                <w:color w:val="FFFFFF"/>
                <w:sz w:val="22"/>
                <w:szCs w:val="22"/>
                <w:lang w:eastAsia="ca-ES"/>
              </w:rPr>
            </w:pPr>
            <w:del w:id="370"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3F3AAB05" w14:textId="0B557ABC" w:rsidTr="00D43283">
        <w:trPr>
          <w:trHeight w:val="300"/>
          <w:jc w:val="center"/>
          <w:del w:id="371" w:author="Bosch Coll, Nuria" w:date="2025-07-03T14:28:00Z"/>
        </w:trPr>
        <w:tc>
          <w:tcPr>
            <w:tcW w:w="2970"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058854EF" w14:textId="4C2EB4F6" w:rsidR="00D62AB4" w:rsidRPr="00F45B69" w:rsidDel="00520636" w:rsidRDefault="00D62AB4" w:rsidP="00D62AB4">
            <w:pPr>
              <w:jc w:val="center"/>
              <w:rPr>
                <w:del w:id="372" w:author="Bosch Coll, Nuria" w:date="2025-07-03T14:28:00Z"/>
                <w:color w:val="000000"/>
                <w:lang w:eastAsia="ca-ES"/>
              </w:rPr>
            </w:pPr>
          </w:p>
        </w:tc>
        <w:tc>
          <w:tcPr>
            <w:tcW w:w="127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5A2EFAF6" w14:textId="76A69D5C" w:rsidR="00D62AB4" w:rsidRPr="00F45B69" w:rsidDel="00520636" w:rsidRDefault="009629B4" w:rsidP="00D62AB4">
            <w:pPr>
              <w:jc w:val="center"/>
              <w:rPr>
                <w:del w:id="373" w:author="Bosch Coll, Nuria" w:date="2025-07-03T14:28:00Z"/>
                <w:rFonts w:ascii="Calibri" w:hAnsi="Calibri" w:cs="Calibri"/>
                <w:b/>
                <w:color w:val="FFFFFF"/>
                <w:sz w:val="22"/>
                <w:szCs w:val="22"/>
                <w:lang w:eastAsia="ca-ES"/>
              </w:rPr>
            </w:pPr>
            <w:del w:id="374" w:author="Bosch Coll, Nuria" w:date="2025-07-03T14:28:00Z">
              <w:r w:rsidRPr="00F45B69" w:rsidDel="00520636">
                <w:rPr>
                  <w:rFonts w:ascii="Calibri" w:hAnsi="Calibri" w:cs="Calibri"/>
                  <w:b/>
                  <w:color w:val="FFFFFF"/>
                  <w:sz w:val="22"/>
                  <w:szCs w:val="22"/>
                  <w:lang w:eastAsia="ca-ES"/>
                </w:rPr>
                <w:delText>2026</w:delText>
              </w:r>
            </w:del>
          </w:p>
        </w:tc>
        <w:tc>
          <w:tcPr>
            <w:tcW w:w="1276" w:type="dxa"/>
            <w:tcBorders>
              <w:top w:val="nil"/>
              <w:left w:val="nil"/>
              <w:bottom w:val="single" w:sz="4" w:space="0" w:color="auto"/>
              <w:right w:val="single" w:sz="4" w:space="0" w:color="auto"/>
            </w:tcBorders>
            <w:shd w:val="clear" w:color="auto" w:fill="000000" w:themeFill="text1"/>
            <w:noWrap/>
            <w:vAlign w:val="center"/>
            <w:hideMark/>
          </w:tcPr>
          <w:p w14:paraId="575E9AAA" w14:textId="3AE8FBE0" w:rsidR="00D62AB4" w:rsidRPr="00F45B69" w:rsidDel="00520636" w:rsidRDefault="009629B4" w:rsidP="00D62AB4">
            <w:pPr>
              <w:jc w:val="center"/>
              <w:rPr>
                <w:del w:id="375" w:author="Bosch Coll, Nuria" w:date="2025-07-03T14:28:00Z"/>
                <w:rFonts w:ascii="Calibri" w:hAnsi="Calibri" w:cs="Calibri"/>
                <w:b/>
                <w:color w:val="FFFFFF"/>
                <w:sz w:val="22"/>
                <w:szCs w:val="22"/>
                <w:lang w:eastAsia="ca-ES"/>
              </w:rPr>
            </w:pPr>
            <w:del w:id="376" w:author="Bosch Coll, Nuria" w:date="2025-07-03T14:28:00Z">
              <w:r w:rsidRPr="00F45B69" w:rsidDel="00520636">
                <w:rPr>
                  <w:rFonts w:ascii="Calibri" w:hAnsi="Calibri" w:cs="Calibri"/>
                  <w:b/>
                  <w:color w:val="FFFFFF"/>
                  <w:sz w:val="22"/>
                  <w:szCs w:val="22"/>
                  <w:lang w:eastAsia="ca-ES"/>
                </w:rPr>
                <w:delText>2027</w:delText>
              </w:r>
            </w:del>
          </w:p>
        </w:tc>
        <w:tc>
          <w:tcPr>
            <w:tcW w:w="1418" w:type="dxa"/>
            <w:tcBorders>
              <w:top w:val="nil"/>
              <w:left w:val="nil"/>
              <w:bottom w:val="single" w:sz="4" w:space="0" w:color="auto"/>
              <w:right w:val="single" w:sz="4" w:space="0" w:color="auto"/>
            </w:tcBorders>
            <w:shd w:val="clear" w:color="auto" w:fill="000000" w:themeFill="text1"/>
            <w:vAlign w:val="center"/>
            <w:hideMark/>
          </w:tcPr>
          <w:p w14:paraId="636049CA" w14:textId="66497F10" w:rsidR="00D62AB4" w:rsidRPr="00F45B69" w:rsidDel="00520636" w:rsidRDefault="00D62AB4" w:rsidP="00D62AB4">
            <w:pPr>
              <w:jc w:val="center"/>
              <w:rPr>
                <w:del w:id="377" w:author="Bosch Coll, Nuria" w:date="2025-07-03T14:28:00Z"/>
                <w:rFonts w:ascii="Calibri" w:hAnsi="Calibri" w:cs="Calibri"/>
                <w:b/>
                <w:color w:val="FFFFFF"/>
                <w:sz w:val="22"/>
                <w:szCs w:val="22"/>
                <w:lang w:eastAsia="ca-ES"/>
              </w:rPr>
            </w:pPr>
            <w:del w:id="378" w:author="Bosch Coll, Nuria" w:date="2025-07-03T14:28:00Z">
              <w:r w:rsidRPr="00F45B69" w:rsidDel="00520636">
                <w:rPr>
                  <w:rFonts w:ascii="Calibri" w:hAnsi="Calibri" w:cs="Calibri"/>
                  <w:b/>
                  <w:color w:val="FFFFFF"/>
                  <w:sz w:val="22"/>
                  <w:szCs w:val="22"/>
                  <w:lang w:eastAsia="ca-ES"/>
                </w:rPr>
                <w:delText>TOTAL</w:delText>
              </w:r>
            </w:del>
          </w:p>
        </w:tc>
        <w:tc>
          <w:tcPr>
            <w:tcW w:w="1659" w:type="dxa"/>
            <w:tcBorders>
              <w:top w:val="nil"/>
              <w:left w:val="nil"/>
              <w:bottom w:val="single" w:sz="4" w:space="0" w:color="auto"/>
              <w:right w:val="single" w:sz="4" w:space="0" w:color="auto"/>
            </w:tcBorders>
            <w:shd w:val="clear" w:color="auto" w:fill="000000" w:themeFill="text1"/>
            <w:noWrap/>
            <w:vAlign w:val="center"/>
            <w:hideMark/>
          </w:tcPr>
          <w:p w14:paraId="7FFBC902" w14:textId="2C9C82DF" w:rsidR="00D62AB4" w:rsidRPr="00F45B69" w:rsidDel="00520636" w:rsidRDefault="00D62AB4" w:rsidP="00D62AB4">
            <w:pPr>
              <w:jc w:val="center"/>
              <w:rPr>
                <w:del w:id="379" w:author="Bosch Coll, Nuria" w:date="2025-07-03T14:28:00Z"/>
                <w:rFonts w:ascii="Calibri" w:hAnsi="Calibri" w:cs="Calibri"/>
                <w:b/>
                <w:color w:val="FFFFFF"/>
                <w:sz w:val="22"/>
                <w:szCs w:val="22"/>
                <w:lang w:eastAsia="ca-ES"/>
              </w:rPr>
            </w:pPr>
          </w:p>
        </w:tc>
      </w:tr>
      <w:tr w:rsidR="00975E49" w:rsidRPr="00F45B69" w:rsidDel="00520636" w14:paraId="0FBA06F6" w14:textId="4298CE9D" w:rsidTr="00D43283">
        <w:trPr>
          <w:trHeight w:val="300"/>
          <w:jc w:val="center"/>
          <w:del w:id="380"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8BFAC38" w14:textId="1021580E" w:rsidR="00975E49" w:rsidRPr="00F45B69" w:rsidDel="00520636" w:rsidRDefault="00975E49" w:rsidP="00975E49">
            <w:pPr>
              <w:jc w:val="center"/>
              <w:rPr>
                <w:del w:id="381" w:author="Bosch Coll, Nuria" w:date="2025-07-03T14:28:00Z"/>
                <w:rFonts w:ascii="Calibri" w:hAnsi="Calibri" w:cs="Calibri"/>
                <w:b/>
                <w:bCs/>
                <w:color w:val="000000"/>
                <w:sz w:val="22"/>
                <w:szCs w:val="22"/>
              </w:rPr>
            </w:pPr>
            <w:del w:id="382"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C3EAC2B" w14:textId="12DC4F62" w:rsidR="00975E49" w:rsidRPr="00F45B69" w:rsidDel="00520636" w:rsidRDefault="00975E49" w:rsidP="00975E49">
            <w:pPr>
              <w:jc w:val="center"/>
              <w:rPr>
                <w:del w:id="383" w:author="Bosch Coll, Nuria" w:date="2025-07-03T14:28:00Z"/>
                <w:rFonts w:ascii="Calibri" w:hAnsi="Calibri" w:cs="Calibri"/>
                <w:color w:val="000000"/>
                <w:sz w:val="22"/>
                <w:szCs w:val="22"/>
              </w:rPr>
            </w:pPr>
            <w:del w:id="384" w:author="Bosch Coll, Nuria" w:date="2025-07-03T14:28:00Z">
              <w:r w:rsidRPr="00F45B69" w:rsidDel="00520636">
                <w:rPr>
                  <w:rFonts w:ascii="Calibri" w:hAnsi="Calibri" w:cs="Calibri"/>
                  <w:color w:val="000000"/>
                  <w:sz w:val="22"/>
                  <w:szCs w:val="22"/>
                </w:rPr>
                <w:delText>18.000,00 €</w:delText>
              </w:r>
            </w:del>
          </w:p>
        </w:tc>
        <w:tc>
          <w:tcPr>
            <w:tcW w:w="1276" w:type="dxa"/>
            <w:tcBorders>
              <w:top w:val="nil"/>
              <w:left w:val="nil"/>
              <w:bottom w:val="single" w:sz="4" w:space="0" w:color="auto"/>
              <w:right w:val="single" w:sz="4" w:space="0" w:color="auto"/>
            </w:tcBorders>
            <w:shd w:val="clear" w:color="auto" w:fill="auto"/>
            <w:noWrap/>
            <w:vAlign w:val="center"/>
          </w:tcPr>
          <w:p w14:paraId="0B5FE6EF" w14:textId="6C0A430A" w:rsidR="00975E49" w:rsidRPr="00F45B69" w:rsidDel="00520636" w:rsidRDefault="00975E49" w:rsidP="00975E49">
            <w:pPr>
              <w:jc w:val="center"/>
              <w:rPr>
                <w:del w:id="385" w:author="Bosch Coll, Nuria" w:date="2025-07-03T14:28:00Z"/>
                <w:rFonts w:ascii="Calibri" w:hAnsi="Calibri" w:cs="Calibri"/>
                <w:color w:val="000000"/>
                <w:sz w:val="22"/>
                <w:szCs w:val="22"/>
              </w:rPr>
            </w:pPr>
            <w:del w:id="386" w:author="Bosch Coll, Nuria" w:date="2025-07-03T14:28:00Z">
              <w:r w:rsidRPr="00F45B69" w:rsidDel="00520636">
                <w:rPr>
                  <w:rFonts w:ascii="Calibri" w:hAnsi="Calibri" w:cs="Calibri"/>
                  <w:color w:val="000000"/>
                  <w:sz w:val="22"/>
                  <w:szCs w:val="22"/>
                </w:rPr>
                <w:delText>18.000,00 €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92B154B" w14:textId="75AC1CB8" w:rsidR="00975E49" w:rsidRPr="00F45B69" w:rsidDel="00520636" w:rsidRDefault="00975E49" w:rsidP="00975E49">
            <w:pPr>
              <w:jc w:val="center"/>
              <w:rPr>
                <w:del w:id="387" w:author="Bosch Coll, Nuria" w:date="2025-07-03T14:28:00Z"/>
                <w:rFonts w:ascii="Calibri" w:hAnsi="Calibri" w:cs="Calibri"/>
                <w:color w:val="000000"/>
                <w:sz w:val="22"/>
                <w:szCs w:val="22"/>
              </w:rPr>
            </w:pPr>
            <w:del w:id="388" w:author="Bosch Coll, Nuria" w:date="2025-07-03T14:28:00Z">
              <w:r w:rsidRPr="00F45B69" w:rsidDel="00520636">
                <w:rPr>
                  <w:rFonts w:ascii="Calibri" w:hAnsi="Calibri" w:cs="Calibri"/>
                  <w:color w:val="000000"/>
                  <w:sz w:val="22"/>
                  <w:szCs w:val="22"/>
                </w:rPr>
                <w:delText>36.000,00 €</w:delText>
              </w:r>
            </w:del>
          </w:p>
        </w:tc>
        <w:tc>
          <w:tcPr>
            <w:tcW w:w="1659" w:type="dxa"/>
            <w:tcBorders>
              <w:top w:val="nil"/>
              <w:left w:val="nil"/>
              <w:bottom w:val="single" w:sz="4" w:space="0" w:color="auto"/>
              <w:right w:val="single" w:sz="4" w:space="0" w:color="auto"/>
            </w:tcBorders>
            <w:shd w:val="clear" w:color="auto" w:fill="auto"/>
            <w:noWrap/>
            <w:vAlign w:val="center"/>
          </w:tcPr>
          <w:p w14:paraId="04DCE07A" w14:textId="53CB8ACD" w:rsidR="00975E49" w:rsidRPr="00F45B69" w:rsidDel="00520636" w:rsidRDefault="00975E49" w:rsidP="00975E49">
            <w:pPr>
              <w:jc w:val="center"/>
              <w:rPr>
                <w:del w:id="389" w:author="Bosch Coll, Nuria" w:date="2025-07-03T14:28:00Z"/>
                <w:rFonts w:ascii="Calibri" w:hAnsi="Calibri" w:cs="Calibri"/>
                <w:color w:val="000000"/>
                <w:sz w:val="22"/>
                <w:szCs w:val="22"/>
              </w:rPr>
            </w:pPr>
            <w:del w:id="390" w:author="Bosch Coll, Nuria" w:date="2025-07-03T14:28:00Z">
              <w:r w:rsidRPr="00F45B69" w:rsidDel="00520636">
                <w:rPr>
                  <w:rFonts w:ascii="Calibri" w:hAnsi="Calibri" w:cs="Calibri"/>
                  <w:color w:val="000000"/>
                  <w:sz w:val="22"/>
                  <w:szCs w:val="22"/>
                </w:rPr>
                <w:delText>54.000,00 €</w:delText>
              </w:r>
            </w:del>
          </w:p>
        </w:tc>
      </w:tr>
      <w:tr w:rsidR="00975E49" w:rsidRPr="00F45B69" w:rsidDel="00520636" w14:paraId="2E70E78A" w14:textId="00662139" w:rsidTr="00D43283">
        <w:trPr>
          <w:trHeight w:val="300"/>
          <w:jc w:val="center"/>
          <w:del w:id="391"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EA9B51A" w14:textId="27145F50" w:rsidR="00975E49" w:rsidRPr="00F45B69" w:rsidDel="00520636" w:rsidRDefault="00975E49" w:rsidP="00975E49">
            <w:pPr>
              <w:jc w:val="center"/>
              <w:rPr>
                <w:del w:id="392" w:author="Bosch Coll, Nuria" w:date="2025-07-03T14:28:00Z"/>
                <w:rFonts w:ascii="Calibri" w:hAnsi="Calibri" w:cs="Calibri"/>
                <w:b/>
                <w:bCs/>
                <w:color w:val="000000"/>
                <w:sz w:val="22"/>
                <w:szCs w:val="22"/>
              </w:rPr>
            </w:pPr>
            <w:del w:id="393" w:author="Bosch Coll, Nuria" w:date="2025-07-03T14:28:00Z">
              <w:r w:rsidRPr="00F45B69" w:rsidDel="00520636">
                <w:rPr>
                  <w:rFonts w:ascii="Calibri" w:hAnsi="Calibri" w:cs="Calibri"/>
                  <w:b/>
                  <w:bCs/>
                  <w:color w:val="000000"/>
                  <w:sz w:val="22"/>
                  <w:szCs w:val="22"/>
                </w:rPr>
                <w:delText>Import Manteniment Sala Blanca Radiofarmàcia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F9586F3" w14:textId="3812FE87" w:rsidR="00975E49" w:rsidRPr="00F45B69" w:rsidDel="00520636" w:rsidRDefault="00975E49" w:rsidP="00975E49">
            <w:pPr>
              <w:jc w:val="center"/>
              <w:rPr>
                <w:del w:id="394" w:author="Bosch Coll, Nuria" w:date="2025-07-03T14:28:00Z"/>
                <w:rFonts w:ascii="Calibri" w:hAnsi="Calibri" w:cs="Calibri"/>
                <w:color w:val="000000"/>
                <w:sz w:val="22"/>
                <w:szCs w:val="22"/>
              </w:rPr>
            </w:pPr>
            <w:del w:id="395" w:author="Bosch Coll, Nuria" w:date="2025-07-03T14:28:00Z">
              <w:r w:rsidRPr="00F45B69" w:rsidDel="00520636">
                <w:rPr>
                  <w:rFonts w:ascii="Calibri" w:hAnsi="Calibri" w:cs="Calibri"/>
                  <w:color w:val="000000"/>
                  <w:sz w:val="22"/>
                  <w:szCs w:val="22"/>
                </w:rPr>
                <w:delText>12.000,00 €</w:delText>
              </w:r>
            </w:del>
          </w:p>
        </w:tc>
        <w:tc>
          <w:tcPr>
            <w:tcW w:w="1276" w:type="dxa"/>
            <w:tcBorders>
              <w:top w:val="nil"/>
              <w:left w:val="nil"/>
              <w:bottom w:val="single" w:sz="4" w:space="0" w:color="auto"/>
              <w:right w:val="single" w:sz="4" w:space="0" w:color="auto"/>
            </w:tcBorders>
            <w:shd w:val="clear" w:color="auto" w:fill="auto"/>
            <w:noWrap/>
            <w:vAlign w:val="center"/>
          </w:tcPr>
          <w:p w14:paraId="266716AF" w14:textId="6E411A45" w:rsidR="00975E49" w:rsidRPr="00F45B69" w:rsidDel="00520636" w:rsidRDefault="00975E49" w:rsidP="00975E49">
            <w:pPr>
              <w:jc w:val="center"/>
              <w:rPr>
                <w:del w:id="396" w:author="Bosch Coll, Nuria" w:date="2025-07-03T14:28:00Z"/>
                <w:rFonts w:ascii="Calibri" w:hAnsi="Calibri" w:cs="Calibri"/>
                <w:color w:val="000000"/>
                <w:sz w:val="22"/>
                <w:szCs w:val="22"/>
              </w:rPr>
            </w:pPr>
            <w:del w:id="397" w:author="Bosch Coll, Nuria" w:date="2025-07-03T14:28:00Z">
              <w:r w:rsidRPr="00F45B69" w:rsidDel="00520636">
                <w:rPr>
                  <w:rFonts w:ascii="Calibri" w:hAnsi="Calibri" w:cs="Calibri"/>
                  <w:color w:val="000000"/>
                  <w:sz w:val="22"/>
                  <w:szCs w:val="22"/>
                </w:rPr>
                <w:delText>12.000,00 €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5BDDFB88" w14:textId="6F66BDD9" w:rsidR="00975E49" w:rsidRPr="00F45B69" w:rsidDel="00520636" w:rsidRDefault="00975E49" w:rsidP="00975E49">
            <w:pPr>
              <w:jc w:val="center"/>
              <w:rPr>
                <w:del w:id="398" w:author="Bosch Coll, Nuria" w:date="2025-07-03T14:28:00Z"/>
                <w:rFonts w:ascii="Calibri" w:hAnsi="Calibri" w:cs="Calibri"/>
                <w:color w:val="000000"/>
                <w:sz w:val="22"/>
                <w:szCs w:val="22"/>
              </w:rPr>
            </w:pPr>
            <w:del w:id="399" w:author="Bosch Coll, Nuria" w:date="2025-07-03T14:28:00Z">
              <w:r w:rsidRPr="00F45B69" w:rsidDel="00520636">
                <w:rPr>
                  <w:rFonts w:ascii="Calibri" w:hAnsi="Calibri" w:cs="Calibri"/>
                  <w:color w:val="000000"/>
                  <w:sz w:val="22"/>
                  <w:szCs w:val="22"/>
                </w:rPr>
                <w:delText>24.000,00 €</w:delText>
              </w:r>
            </w:del>
          </w:p>
        </w:tc>
        <w:tc>
          <w:tcPr>
            <w:tcW w:w="1659" w:type="dxa"/>
            <w:tcBorders>
              <w:top w:val="nil"/>
              <w:left w:val="nil"/>
              <w:bottom w:val="single" w:sz="4" w:space="0" w:color="auto"/>
              <w:right w:val="single" w:sz="4" w:space="0" w:color="auto"/>
            </w:tcBorders>
            <w:shd w:val="clear" w:color="auto" w:fill="auto"/>
            <w:noWrap/>
            <w:vAlign w:val="center"/>
          </w:tcPr>
          <w:p w14:paraId="6E0786F1" w14:textId="0D9AA2D9" w:rsidR="00975E49" w:rsidRPr="00F45B69" w:rsidDel="00520636" w:rsidRDefault="00975E49" w:rsidP="00975E49">
            <w:pPr>
              <w:jc w:val="center"/>
              <w:rPr>
                <w:del w:id="400" w:author="Bosch Coll, Nuria" w:date="2025-07-03T14:28:00Z"/>
                <w:rFonts w:ascii="Calibri" w:hAnsi="Calibri" w:cs="Calibri"/>
                <w:color w:val="000000"/>
                <w:sz w:val="22"/>
                <w:szCs w:val="22"/>
              </w:rPr>
            </w:pPr>
            <w:del w:id="401" w:author="Bosch Coll, Nuria" w:date="2025-07-03T14:28:00Z">
              <w:r w:rsidRPr="00F45B69" w:rsidDel="00520636">
                <w:rPr>
                  <w:rFonts w:ascii="Calibri" w:hAnsi="Calibri" w:cs="Calibri"/>
                  <w:color w:val="000000"/>
                  <w:sz w:val="22"/>
                  <w:szCs w:val="22"/>
                </w:rPr>
                <w:delText>36.000,00 €</w:delText>
              </w:r>
            </w:del>
          </w:p>
        </w:tc>
      </w:tr>
      <w:tr w:rsidR="00975E49" w:rsidRPr="00F45B69" w:rsidDel="00520636" w14:paraId="06AE4B73" w14:textId="316D392C" w:rsidTr="00D43283">
        <w:trPr>
          <w:trHeight w:val="300"/>
          <w:jc w:val="center"/>
          <w:del w:id="402"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C6F645D" w14:textId="6E2A9024" w:rsidR="00975E49" w:rsidRPr="00F45B69" w:rsidDel="00520636" w:rsidRDefault="00975E49" w:rsidP="00975E49">
            <w:pPr>
              <w:jc w:val="center"/>
              <w:rPr>
                <w:del w:id="403" w:author="Bosch Coll, Nuria" w:date="2025-07-03T14:28:00Z"/>
                <w:rFonts w:ascii="Calibri" w:hAnsi="Calibri" w:cs="Calibri"/>
                <w:b/>
                <w:bCs/>
                <w:color w:val="000000"/>
                <w:sz w:val="22"/>
                <w:szCs w:val="22"/>
              </w:rPr>
            </w:pPr>
            <w:del w:id="404" w:author="Bosch Coll, Nuria" w:date="2025-07-03T14:28:00Z">
              <w:r w:rsidRPr="00F45B69" w:rsidDel="00520636">
                <w:rPr>
                  <w:rFonts w:ascii="Calibri" w:hAnsi="Calibri" w:cs="Calibri"/>
                  <w:b/>
                  <w:bCs/>
                  <w:color w:val="000000"/>
                  <w:sz w:val="22"/>
                  <w:szCs w:val="22"/>
                </w:rPr>
                <w:delText>Import Manteniment APA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186A055A" w14:textId="07965BDF" w:rsidR="00975E49" w:rsidRPr="00F45B69" w:rsidDel="00520636" w:rsidRDefault="00975E49" w:rsidP="00975E49">
            <w:pPr>
              <w:jc w:val="center"/>
              <w:rPr>
                <w:del w:id="405" w:author="Bosch Coll, Nuria" w:date="2025-07-03T14:28:00Z"/>
                <w:rFonts w:ascii="Calibri" w:hAnsi="Calibri" w:cs="Calibri"/>
                <w:color w:val="000000"/>
                <w:sz w:val="22"/>
                <w:szCs w:val="22"/>
              </w:rPr>
            </w:pPr>
            <w:del w:id="406" w:author="Bosch Coll, Nuria" w:date="2025-07-03T14:28:00Z">
              <w:r w:rsidRPr="00F45B69" w:rsidDel="00520636">
                <w:rPr>
                  <w:rFonts w:ascii="Calibri" w:hAnsi="Calibri" w:cs="Calibri"/>
                  <w:color w:val="000000"/>
                  <w:sz w:val="22"/>
                  <w:szCs w:val="22"/>
                </w:rPr>
                <w:delText>19.000,00 €</w:delText>
              </w:r>
            </w:del>
          </w:p>
        </w:tc>
        <w:tc>
          <w:tcPr>
            <w:tcW w:w="1276" w:type="dxa"/>
            <w:tcBorders>
              <w:top w:val="nil"/>
              <w:left w:val="nil"/>
              <w:bottom w:val="single" w:sz="4" w:space="0" w:color="auto"/>
              <w:right w:val="single" w:sz="4" w:space="0" w:color="auto"/>
            </w:tcBorders>
            <w:shd w:val="clear" w:color="auto" w:fill="auto"/>
            <w:noWrap/>
            <w:vAlign w:val="center"/>
          </w:tcPr>
          <w:p w14:paraId="365BFEB3" w14:textId="305CD164" w:rsidR="00975E49" w:rsidRPr="00F45B69" w:rsidDel="00520636" w:rsidRDefault="00975E49" w:rsidP="00975E49">
            <w:pPr>
              <w:jc w:val="center"/>
              <w:rPr>
                <w:del w:id="407" w:author="Bosch Coll, Nuria" w:date="2025-07-03T14:28:00Z"/>
                <w:rFonts w:ascii="Calibri" w:hAnsi="Calibri" w:cs="Calibri"/>
                <w:color w:val="000000"/>
                <w:sz w:val="22"/>
                <w:szCs w:val="22"/>
              </w:rPr>
            </w:pPr>
            <w:del w:id="408" w:author="Bosch Coll, Nuria" w:date="2025-07-03T14:28:00Z">
              <w:r w:rsidRPr="00F45B69" w:rsidDel="00520636">
                <w:rPr>
                  <w:rFonts w:ascii="Calibri" w:hAnsi="Calibri" w:cs="Calibri"/>
                  <w:color w:val="000000"/>
                  <w:sz w:val="22"/>
                  <w:szCs w:val="22"/>
                </w:rPr>
                <w:delText>19.000,00 €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246EAEE" w14:textId="02FBE77D" w:rsidR="00975E49" w:rsidRPr="00F45B69" w:rsidDel="00520636" w:rsidRDefault="00975E49" w:rsidP="00975E49">
            <w:pPr>
              <w:jc w:val="center"/>
              <w:rPr>
                <w:del w:id="409" w:author="Bosch Coll, Nuria" w:date="2025-07-03T14:28:00Z"/>
                <w:rFonts w:ascii="Calibri" w:hAnsi="Calibri" w:cs="Calibri"/>
                <w:color w:val="000000"/>
                <w:sz w:val="22"/>
                <w:szCs w:val="22"/>
              </w:rPr>
            </w:pPr>
            <w:del w:id="410" w:author="Bosch Coll, Nuria" w:date="2025-07-03T14:28:00Z">
              <w:r w:rsidRPr="00F45B69" w:rsidDel="00520636">
                <w:rPr>
                  <w:rFonts w:ascii="Calibri" w:hAnsi="Calibri" w:cs="Calibri"/>
                  <w:color w:val="000000"/>
                  <w:sz w:val="22"/>
                  <w:szCs w:val="22"/>
                </w:rPr>
                <w:delText>38.000,00 €</w:delText>
              </w:r>
            </w:del>
          </w:p>
        </w:tc>
        <w:tc>
          <w:tcPr>
            <w:tcW w:w="1659" w:type="dxa"/>
            <w:tcBorders>
              <w:top w:val="nil"/>
              <w:left w:val="nil"/>
              <w:bottom w:val="single" w:sz="4" w:space="0" w:color="auto"/>
              <w:right w:val="single" w:sz="4" w:space="0" w:color="auto"/>
            </w:tcBorders>
            <w:shd w:val="clear" w:color="auto" w:fill="auto"/>
            <w:noWrap/>
            <w:vAlign w:val="center"/>
          </w:tcPr>
          <w:p w14:paraId="75AF4E07" w14:textId="49F0AEC3" w:rsidR="00975E49" w:rsidRPr="00F45B69" w:rsidDel="00520636" w:rsidRDefault="00975E49" w:rsidP="00975E49">
            <w:pPr>
              <w:jc w:val="center"/>
              <w:rPr>
                <w:del w:id="411" w:author="Bosch Coll, Nuria" w:date="2025-07-03T14:28:00Z"/>
                <w:rFonts w:ascii="Calibri" w:hAnsi="Calibri" w:cs="Calibri"/>
                <w:color w:val="000000"/>
                <w:sz w:val="22"/>
                <w:szCs w:val="22"/>
              </w:rPr>
            </w:pPr>
            <w:del w:id="412" w:author="Bosch Coll, Nuria" w:date="2025-07-03T14:28:00Z">
              <w:r w:rsidRPr="00F45B69" w:rsidDel="00520636">
                <w:rPr>
                  <w:rFonts w:ascii="Calibri" w:hAnsi="Calibri" w:cs="Calibri"/>
                  <w:color w:val="000000"/>
                  <w:sz w:val="22"/>
                  <w:szCs w:val="22"/>
                </w:rPr>
                <w:delText>57.000,00 €</w:delText>
              </w:r>
            </w:del>
          </w:p>
        </w:tc>
      </w:tr>
      <w:tr w:rsidR="00975E49" w:rsidRPr="00F45B69" w:rsidDel="00520636" w14:paraId="529F26A2" w14:textId="31F3DDD3" w:rsidTr="00D43283">
        <w:trPr>
          <w:trHeight w:val="300"/>
          <w:jc w:val="center"/>
          <w:del w:id="413"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791331F" w14:textId="482D7420" w:rsidR="00975E49" w:rsidRPr="00F45B69" w:rsidDel="00520636" w:rsidRDefault="00975E49" w:rsidP="00975E49">
            <w:pPr>
              <w:jc w:val="center"/>
              <w:rPr>
                <w:del w:id="414" w:author="Bosch Coll, Nuria" w:date="2025-07-03T14:28:00Z"/>
                <w:rFonts w:ascii="Calibri" w:hAnsi="Calibri" w:cs="Calibri"/>
                <w:b/>
                <w:bCs/>
                <w:color w:val="000000"/>
                <w:sz w:val="22"/>
                <w:szCs w:val="22"/>
              </w:rPr>
            </w:pPr>
            <w:del w:id="415" w:author="Bosch Coll, Nuria" w:date="2025-07-03T14:28:00Z">
              <w:r w:rsidRPr="00F45B69" w:rsidDel="00520636">
                <w:rPr>
                  <w:rFonts w:ascii="Calibri" w:hAnsi="Calibri" w:cs="Calibri"/>
                  <w:b/>
                  <w:bCs/>
                  <w:color w:val="000000"/>
                  <w:sz w:val="22"/>
                  <w:szCs w:val="22"/>
                </w:rPr>
                <w:delText>Import Manteniment P3</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8631CE1" w14:textId="537C815F" w:rsidR="00975E49" w:rsidRPr="00F45B69" w:rsidDel="00520636" w:rsidRDefault="00975E49" w:rsidP="00975E49">
            <w:pPr>
              <w:jc w:val="center"/>
              <w:rPr>
                <w:del w:id="416" w:author="Bosch Coll, Nuria" w:date="2025-07-03T14:28:00Z"/>
                <w:rFonts w:ascii="Calibri" w:hAnsi="Calibri" w:cs="Calibri"/>
                <w:color w:val="000000"/>
                <w:sz w:val="22"/>
                <w:szCs w:val="22"/>
              </w:rPr>
            </w:pPr>
            <w:del w:id="417" w:author="Bosch Coll, Nuria" w:date="2025-07-03T14:28:00Z">
              <w:r w:rsidRPr="00F45B69" w:rsidDel="00520636">
                <w:rPr>
                  <w:rFonts w:ascii="Calibri" w:hAnsi="Calibri" w:cs="Calibri"/>
                  <w:color w:val="000000"/>
                  <w:sz w:val="22"/>
                  <w:szCs w:val="22"/>
                </w:rPr>
                <w:delText>15.000,00 €</w:delText>
              </w:r>
            </w:del>
          </w:p>
        </w:tc>
        <w:tc>
          <w:tcPr>
            <w:tcW w:w="1276" w:type="dxa"/>
            <w:tcBorders>
              <w:top w:val="nil"/>
              <w:left w:val="nil"/>
              <w:bottom w:val="single" w:sz="4" w:space="0" w:color="auto"/>
              <w:right w:val="single" w:sz="4" w:space="0" w:color="auto"/>
            </w:tcBorders>
            <w:shd w:val="clear" w:color="auto" w:fill="auto"/>
            <w:noWrap/>
            <w:vAlign w:val="center"/>
          </w:tcPr>
          <w:p w14:paraId="1D57BDCE" w14:textId="2F2B2144" w:rsidR="00975E49" w:rsidRPr="00F45B69" w:rsidDel="00520636" w:rsidRDefault="00975E49" w:rsidP="00975E49">
            <w:pPr>
              <w:jc w:val="center"/>
              <w:rPr>
                <w:del w:id="418" w:author="Bosch Coll, Nuria" w:date="2025-07-03T14:28:00Z"/>
                <w:rFonts w:ascii="Calibri" w:hAnsi="Calibri" w:cs="Calibri"/>
                <w:color w:val="000000"/>
                <w:sz w:val="22"/>
                <w:szCs w:val="22"/>
              </w:rPr>
            </w:pPr>
            <w:del w:id="419" w:author="Bosch Coll, Nuria" w:date="2025-07-03T14:28:00Z">
              <w:r w:rsidRPr="00F45B69" w:rsidDel="00520636">
                <w:rPr>
                  <w:rFonts w:ascii="Calibri" w:hAnsi="Calibri" w:cs="Calibri"/>
                  <w:color w:val="000000"/>
                  <w:sz w:val="22"/>
                  <w:szCs w:val="22"/>
                </w:rPr>
                <w:delText>15.000,00 €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4A19480D" w14:textId="5C7879B4" w:rsidR="00975E49" w:rsidRPr="00F45B69" w:rsidDel="00520636" w:rsidRDefault="00975E49" w:rsidP="00975E49">
            <w:pPr>
              <w:jc w:val="center"/>
              <w:rPr>
                <w:del w:id="420" w:author="Bosch Coll, Nuria" w:date="2025-07-03T14:28:00Z"/>
                <w:rFonts w:ascii="Calibri" w:hAnsi="Calibri" w:cs="Calibri"/>
                <w:color w:val="000000"/>
                <w:sz w:val="22"/>
                <w:szCs w:val="22"/>
              </w:rPr>
            </w:pPr>
            <w:del w:id="421" w:author="Bosch Coll, Nuria" w:date="2025-07-03T14:28:00Z">
              <w:r w:rsidRPr="00F45B69" w:rsidDel="00520636">
                <w:rPr>
                  <w:rFonts w:ascii="Calibri" w:hAnsi="Calibri" w:cs="Calibri"/>
                  <w:color w:val="000000"/>
                  <w:sz w:val="22"/>
                  <w:szCs w:val="22"/>
                </w:rPr>
                <w:delText>30.000,00 €</w:delText>
              </w:r>
            </w:del>
          </w:p>
        </w:tc>
        <w:tc>
          <w:tcPr>
            <w:tcW w:w="1659" w:type="dxa"/>
            <w:tcBorders>
              <w:top w:val="nil"/>
              <w:left w:val="nil"/>
              <w:bottom w:val="single" w:sz="4" w:space="0" w:color="auto"/>
              <w:right w:val="single" w:sz="4" w:space="0" w:color="auto"/>
            </w:tcBorders>
            <w:shd w:val="clear" w:color="auto" w:fill="auto"/>
            <w:noWrap/>
            <w:vAlign w:val="center"/>
          </w:tcPr>
          <w:p w14:paraId="46EDE7C0" w14:textId="353E4BEF" w:rsidR="00975E49" w:rsidRPr="00F45B69" w:rsidDel="00520636" w:rsidRDefault="00975E49" w:rsidP="00975E49">
            <w:pPr>
              <w:jc w:val="center"/>
              <w:rPr>
                <w:del w:id="422" w:author="Bosch Coll, Nuria" w:date="2025-07-03T14:28:00Z"/>
                <w:rFonts w:ascii="Calibri" w:hAnsi="Calibri" w:cs="Calibri"/>
                <w:color w:val="000000"/>
                <w:sz w:val="22"/>
                <w:szCs w:val="22"/>
              </w:rPr>
            </w:pPr>
            <w:del w:id="423" w:author="Bosch Coll, Nuria" w:date="2025-07-03T14:28:00Z">
              <w:r w:rsidRPr="00F45B69" w:rsidDel="00520636">
                <w:rPr>
                  <w:rFonts w:ascii="Calibri" w:hAnsi="Calibri" w:cs="Calibri"/>
                  <w:color w:val="000000"/>
                  <w:sz w:val="22"/>
                  <w:szCs w:val="22"/>
                </w:rPr>
                <w:delText>45.000,00 €</w:delText>
              </w:r>
            </w:del>
          </w:p>
        </w:tc>
      </w:tr>
      <w:tr w:rsidR="00975E49" w:rsidRPr="00F45B69" w:rsidDel="00520636" w14:paraId="23E2A9B2" w14:textId="5E50E6DD" w:rsidTr="00D43283">
        <w:trPr>
          <w:trHeight w:val="300"/>
          <w:jc w:val="center"/>
          <w:del w:id="424"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E99EFBD" w14:textId="3A3A2AA0" w:rsidR="00975E49" w:rsidRPr="00F45B69" w:rsidDel="00520636" w:rsidRDefault="00975E49" w:rsidP="00975E49">
            <w:pPr>
              <w:jc w:val="center"/>
              <w:rPr>
                <w:del w:id="425" w:author="Bosch Coll, Nuria" w:date="2025-07-03T14:28:00Z"/>
                <w:rFonts w:ascii="Calibri" w:hAnsi="Calibri" w:cs="Calibri"/>
                <w:b/>
                <w:bCs/>
                <w:color w:val="000000"/>
                <w:sz w:val="22"/>
                <w:szCs w:val="22"/>
              </w:rPr>
            </w:pPr>
            <w:del w:id="426" w:author="Bosch Coll, Nuria" w:date="2025-07-03T14:28:00Z">
              <w:r w:rsidRPr="00F45B69" w:rsidDel="00520636">
                <w:rPr>
                  <w:rFonts w:ascii="Calibri" w:hAnsi="Calibri" w:cs="Calibri"/>
                  <w:b/>
                  <w:bCs/>
                  <w:color w:val="000000"/>
                  <w:sz w:val="22"/>
                  <w:szCs w:val="22"/>
                </w:rPr>
                <w:delText>Import Manteniment LCTMS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328F0C2A" w14:textId="6E776C0E" w:rsidR="00975E49" w:rsidRPr="00F45B69" w:rsidDel="00520636" w:rsidRDefault="00975E49" w:rsidP="00975E49">
            <w:pPr>
              <w:jc w:val="center"/>
              <w:rPr>
                <w:del w:id="427" w:author="Bosch Coll, Nuria" w:date="2025-07-03T14:28:00Z"/>
                <w:rFonts w:ascii="Calibri" w:hAnsi="Calibri" w:cs="Calibri"/>
                <w:color w:val="000000"/>
                <w:sz w:val="22"/>
                <w:szCs w:val="22"/>
              </w:rPr>
            </w:pPr>
            <w:del w:id="428"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34D26D51" w14:textId="244EB1B9" w:rsidR="00975E49" w:rsidRPr="00F45B69" w:rsidDel="00520636" w:rsidRDefault="00975E49" w:rsidP="00975E49">
            <w:pPr>
              <w:jc w:val="center"/>
              <w:rPr>
                <w:del w:id="429" w:author="Bosch Coll, Nuria" w:date="2025-07-03T14:28:00Z"/>
                <w:rFonts w:ascii="Calibri" w:hAnsi="Calibri" w:cs="Calibri"/>
                <w:color w:val="000000"/>
                <w:sz w:val="22"/>
                <w:szCs w:val="22"/>
              </w:rPr>
            </w:pPr>
            <w:del w:id="430"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7B88FE6" w14:textId="250BE0F3" w:rsidR="00975E49" w:rsidRPr="00F45B69" w:rsidDel="00520636" w:rsidRDefault="00975E49" w:rsidP="00975E49">
            <w:pPr>
              <w:jc w:val="center"/>
              <w:rPr>
                <w:del w:id="431" w:author="Bosch Coll, Nuria" w:date="2025-07-03T14:28:00Z"/>
                <w:rFonts w:ascii="Calibri" w:hAnsi="Calibri" w:cs="Calibri"/>
                <w:color w:val="000000"/>
                <w:sz w:val="22"/>
                <w:szCs w:val="22"/>
              </w:rPr>
            </w:pPr>
            <w:del w:id="432"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E752B5E" w14:textId="46B66516" w:rsidR="00975E49" w:rsidRPr="00F45B69" w:rsidDel="00520636" w:rsidRDefault="00975E49" w:rsidP="00975E49">
            <w:pPr>
              <w:jc w:val="center"/>
              <w:rPr>
                <w:del w:id="433" w:author="Bosch Coll, Nuria" w:date="2025-07-03T14:28:00Z"/>
                <w:rFonts w:ascii="Calibri" w:hAnsi="Calibri" w:cs="Calibri"/>
                <w:color w:val="000000"/>
                <w:sz w:val="22"/>
                <w:szCs w:val="22"/>
              </w:rPr>
            </w:pPr>
            <w:del w:id="434"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0DA0DC54" w14:textId="72FFD91A" w:rsidTr="00D43283">
        <w:trPr>
          <w:trHeight w:val="300"/>
          <w:jc w:val="center"/>
          <w:del w:id="435"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994D5DA" w14:textId="32AFFFB7" w:rsidR="00975E49" w:rsidRPr="00F45B69" w:rsidDel="00520636" w:rsidRDefault="00975E49" w:rsidP="00975E49">
            <w:pPr>
              <w:jc w:val="center"/>
              <w:rPr>
                <w:del w:id="436" w:author="Bosch Coll, Nuria" w:date="2025-07-03T14:28:00Z"/>
                <w:rFonts w:ascii="Calibri" w:hAnsi="Calibri" w:cs="Calibri"/>
                <w:b/>
                <w:bCs/>
                <w:color w:val="000000"/>
                <w:sz w:val="22"/>
                <w:szCs w:val="22"/>
              </w:rPr>
            </w:pPr>
            <w:del w:id="437" w:author="Bosch Coll, Nuria" w:date="2025-07-03T14:28:00Z">
              <w:r w:rsidRPr="00F45B69" w:rsidDel="00520636">
                <w:rPr>
                  <w:rFonts w:ascii="Calibri" w:hAnsi="Calibri" w:cs="Calibri"/>
                  <w:b/>
                  <w:bCs/>
                  <w:color w:val="000000"/>
                  <w:sz w:val="22"/>
                  <w:szCs w:val="22"/>
                </w:rPr>
                <w:delText>Import Manteniment NGS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DDCD88B" w14:textId="6E576E8E" w:rsidR="00975E49" w:rsidRPr="00F45B69" w:rsidDel="00520636" w:rsidRDefault="00975E49" w:rsidP="00975E49">
            <w:pPr>
              <w:jc w:val="center"/>
              <w:rPr>
                <w:del w:id="438" w:author="Bosch Coll, Nuria" w:date="2025-07-03T14:28:00Z"/>
                <w:rFonts w:ascii="Calibri" w:hAnsi="Calibri" w:cs="Calibri"/>
                <w:color w:val="000000"/>
                <w:sz w:val="22"/>
                <w:szCs w:val="22"/>
              </w:rPr>
            </w:pPr>
            <w:del w:id="439"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4C6C5038" w14:textId="4C46B41A" w:rsidR="00975E49" w:rsidRPr="00F45B69" w:rsidDel="00520636" w:rsidRDefault="00975E49" w:rsidP="00975E49">
            <w:pPr>
              <w:jc w:val="center"/>
              <w:rPr>
                <w:del w:id="440" w:author="Bosch Coll, Nuria" w:date="2025-07-03T14:28:00Z"/>
                <w:rFonts w:ascii="Calibri" w:hAnsi="Calibri" w:cs="Calibri"/>
                <w:color w:val="000000"/>
                <w:sz w:val="22"/>
                <w:szCs w:val="22"/>
              </w:rPr>
            </w:pPr>
            <w:del w:id="441"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24E5AC5" w14:textId="4CDAB11E" w:rsidR="00975E49" w:rsidRPr="00F45B69" w:rsidDel="00520636" w:rsidRDefault="00975E49" w:rsidP="00975E49">
            <w:pPr>
              <w:jc w:val="center"/>
              <w:rPr>
                <w:del w:id="442" w:author="Bosch Coll, Nuria" w:date="2025-07-03T14:28:00Z"/>
                <w:rFonts w:ascii="Calibri" w:hAnsi="Calibri" w:cs="Calibri"/>
                <w:color w:val="000000"/>
                <w:sz w:val="22"/>
                <w:szCs w:val="22"/>
              </w:rPr>
            </w:pPr>
            <w:del w:id="443"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2FD1D05" w14:textId="5E1BFE83" w:rsidR="00975E49" w:rsidRPr="00F45B69" w:rsidDel="00520636" w:rsidRDefault="00975E49" w:rsidP="00975E49">
            <w:pPr>
              <w:jc w:val="center"/>
              <w:rPr>
                <w:del w:id="444" w:author="Bosch Coll, Nuria" w:date="2025-07-03T14:28:00Z"/>
                <w:rFonts w:ascii="Calibri" w:hAnsi="Calibri" w:cs="Calibri"/>
                <w:color w:val="000000"/>
                <w:sz w:val="22"/>
                <w:szCs w:val="22"/>
              </w:rPr>
            </w:pPr>
            <w:del w:id="445"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5B8F4163" w14:textId="764FA166" w:rsidTr="00D43283">
        <w:trPr>
          <w:trHeight w:val="300"/>
          <w:jc w:val="center"/>
          <w:del w:id="446"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F3135D7" w14:textId="0C2CB291" w:rsidR="00975E49" w:rsidRPr="00F45B69" w:rsidDel="00520636" w:rsidRDefault="00975E49" w:rsidP="00975E49">
            <w:pPr>
              <w:jc w:val="center"/>
              <w:rPr>
                <w:del w:id="447" w:author="Bosch Coll, Nuria" w:date="2025-07-03T14:28:00Z"/>
                <w:rFonts w:ascii="Calibri" w:hAnsi="Calibri" w:cs="Calibri"/>
                <w:b/>
                <w:bCs/>
                <w:color w:val="000000"/>
                <w:sz w:val="22"/>
                <w:szCs w:val="22"/>
              </w:rPr>
            </w:pPr>
            <w:del w:id="448" w:author="Bosch Coll, Nuria" w:date="2025-07-03T14:28:00Z">
              <w:r w:rsidRPr="00F45B69" w:rsidDel="00520636">
                <w:rPr>
                  <w:rFonts w:ascii="Calibri" w:hAnsi="Calibri" w:cs="Calibri"/>
                  <w:b/>
                  <w:bCs/>
                  <w:color w:val="000000"/>
                  <w:sz w:val="22"/>
                  <w:szCs w:val="22"/>
                </w:rPr>
                <w:delText>Import variable extres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DEB7A35" w14:textId="71C606AE" w:rsidR="00975E49" w:rsidRPr="00F45B69" w:rsidDel="00520636" w:rsidRDefault="00975E49" w:rsidP="00975E49">
            <w:pPr>
              <w:jc w:val="center"/>
              <w:rPr>
                <w:del w:id="449" w:author="Bosch Coll, Nuria" w:date="2025-07-03T14:28:00Z"/>
                <w:rFonts w:ascii="Calibri" w:hAnsi="Calibri" w:cs="Calibri"/>
                <w:color w:val="000000"/>
                <w:sz w:val="22"/>
                <w:szCs w:val="22"/>
              </w:rPr>
            </w:pPr>
            <w:del w:id="450" w:author="Bosch Coll, Nuria" w:date="2025-07-03T14:28:00Z">
              <w:r w:rsidRPr="00F45B69" w:rsidDel="00520636">
                <w:rPr>
                  <w:rFonts w:ascii="Calibri" w:hAnsi="Calibri" w:cs="Calibri"/>
                  <w:color w:val="000000"/>
                  <w:sz w:val="22"/>
                  <w:szCs w:val="22"/>
                </w:rPr>
                <w:delText>6.000,00 €</w:delText>
              </w:r>
            </w:del>
          </w:p>
        </w:tc>
        <w:tc>
          <w:tcPr>
            <w:tcW w:w="1276" w:type="dxa"/>
            <w:tcBorders>
              <w:top w:val="nil"/>
              <w:left w:val="nil"/>
              <w:bottom w:val="single" w:sz="4" w:space="0" w:color="auto"/>
              <w:right w:val="single" w:sz="4" w:space="0" w:color="auto"/>
            </w:tcBorders>
            <w:shd w:val="clear" w:color="auto" w:fill="auto"/>
            <w:noWrap/>
            <w:vAlign w:val="center"/>
          </w:tcPr>
          <w:p w14:paraId="5DBC1BE5" w14:textId="42C1F705" w:rsidR="00975E49" w:rsidRPr="00F45B69" w:rsidDel="00520636" w:rsidRDefault="00975E49" w:rsidP="00975E49">
            <w:pPr>
              <w:jc w:val="center"/>
              <w:rPr>
                <w:del w:id="451" w:author="Bosch Coll, Nuria" w:date="2025-07-03T14:28:00Z"/>
                <w:rFonts w:ascii="Calibri" w:hAnsi="Calibri" w:cs="Calibri"/>
                <w:color w:val="000000"/>
                <w:sz w:val="22"/>
                <w:szCs w:val="22"/>
              </w:rPr>
            </w:pPr>
            <w:del w:id="452" w:author="Bosch Coll, Nuria" w:date="2025-07-03T14:28:00Z">
              <w:r w:rsidRPr="00F45B69" w:rsidDel="00520636">
                <w:rPr>
                  <w:rFonts w:ascii="Calibri" w:hAnsi="Calibri" w:cs="Calibri"/>
                  <w:color w:val="000000"/>
                  <w:sz w:val="22"/>
                  <w:szCs w:val="22"/>
                </w:rPr>
                <w:delText>6.000,00 €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1486F576" w14:textId="57C9415A" w:rsidR="00975E49" w:rsidRPr="00F45B69" w:rsidDel="00520636" w:rsidRDefault="00975E49" w:rsidP="00975E49">
            <w:pPr>
              <w:jc w:val="center"/>
              <w:rPr>
                <w:del w:id="453" w:author="Bosch Coll, Nuria" w:date="2025-07-03T14:28:00Z"/>
                <w:rFonts w:ascii="Calibri" w:hAnsi="Calibri" w:cs="Calibri"/>
                <w:color w:val="000000"/>
                <w:sz w:val="22"/>
                <w:szCs w:val="22"/>
              </w:rPr>
            </w:pPr>
            <w:del w:id="454" w:author="Bosch Coll, Nuria" w:date="2025-07-03T14:28:00Z">
              <w:r w:rsidRPr="00F45B69" w:rsidDel="00520636">
                <w:rPr>
                  <w:rFonts w:ascii="Calibri" w:hAnsi="Calibri" w:cs="Calibri"/>
                  <w:color w:val="000000"/>
                  <w:sz w:val="22"/>
                  <w:szCs w:val="22"/>
                </w:rPr>
                <w:delText>12.000,00 €</w:delText>
              </w:r>
            </w:del>
          </w:p>
        </w:tc>
        <w:tc>
          <w:tcPr>
            <w:tcW w:w="1659" w:type="dxa"/>
            <w:tcBorders>
              <w:top w:val="nil"/>
              <w:left w:val="nil"/>
              <w:bottom w:val="single" w:sz="4" w:space="0" w:color="auto"/>
              <w:right w:val="single" w:sz="4" w:space="0" w:color="auto"/>
            </w:tcBorders>
            <w:shd w:val="clear" w:color="auto" w:fill="auto"/>
            <w:noWrap/>
            <w:vAlign w:val="center"/>
          </w:tcPr>
          <w:p w14:paraId="18837E78" w14:textId="6009E2D3" w:rsidR="00975E49" w:rsidRPr="00F45B69" w:rsidDel="00520636" w:rsidRDefault="00975E49" w:rsidP="00975E49">
            <w:pPr>
              <w:jc w:val="center"/>
              <w:rPr>
                <w:del w:id="455" w:author="Bosch Coll, Nuria" w:date="2025-07-03T14:28:00Z"/>
                <w:rFonts w:ascii="Calibri" w:hAnsi="Calibri" w:cs="Calibri"/>
                <w:color w:val="000000"/>
                <w:sz w:val="22"/>
                <w:szCs w:val="22"/>
              </w:rPr>
            </w:pPr>
            <w:del w:id="456" w:author="Bosch Coll, Nuria" w:date="2025-07-03T14:28:00Z">
              <w:r w:rsidRPr="00F45B69" w:rsidDel="00520636">
                <w:rPr>
                  <w:rFonts w:ascii="Calibri" w:hAnsi="Calibri" w:cs="Calibri"/>
                  <w:color w:val="000000"/>
                  <w:sz w:val="22"/>
                  <w:szCs w:val="22"/>
                </w:rPr>
                <w:delText>18.000,00 €</w:delText>
              </w:r>
            </w:del>
          </w:p>
        </w:tc>
      </w:tr>
      <w:tr w:rsidR="00975E49" w:rsidRPr="00F45B69" w:rsidDel="00520636" w14:paraId="3CD93ABE" w14:textId="6B663C2C" w:rsidTr="00D43283">
        <w:trPr>
          <w:trHeight w:val="300"/>
          <w:jc w:val="center"/>
          <w:del w:id="457" w:author="Bosch Coll, Nuria" w:date="2025-07-03T14:28:00Z"/>
        </w:trPr>
        <w:tc>
          <w:tcPr>
            <w:tcW w:w="2970" w:type="dxa"/>
            <w:tcBorders>
              <w:top w:val="nil"/>
              <w:left w:val="single" w:sz="8" w:space="0" w:color="auto"/>
              <w:bottom w:val="single" w:sz="8" w:space="0" w:color="auto"/>
              <w:right w:val="single" w:sz="4" w:space="0" w:color="auto"/>
            </w:tcBorders>
            <w:shd w:val="clear" w:color="auto" w:fill="auto"/>
            <w:noWrap/>
            <w:vAlign w:val="center"/>
          </w:tcPr>
          <w:p w14:paraId="21CC55B9" w14:textId="7433E81E" w:rsidR="00975E49" w:rsidRPr="00F45B69" w:rsidDel="00520636" w:rsidRDefault="00975E49" w:rsidP="00975E49">
            <w:pPr>
              <w:jc w:val="center"/>
              <w:rPr>
                <w:del w:id="458" w:author="Bosch Coll, Nuria" w:date="2025-07-03T14:28:00Z"/>
                <w:rFonts w:ascii="Calibri" w:hAnsi="Calibri" w:cs="Calibri"/>
                <w:b/>
                <w:bCs/>
                <w:color w:val="000000"/>
                <w:sz w:val="22"/>
                <w:szCs w:val="22"/>
              </w:rPr>
            </w:pPr>
            <w:del w:id="459" w:author="Bosch Coll, Nuria" w:date="2025-07-03T14:28:00Z">
              <w:r w:rsidRPr="00F45B69" w:rsidDel="00520636">
                <w:rPr>
                  <w:rFonts w:ascii="Calibri" w:hAnsi="Calibri" w:cs="Calibri"/>
                  <w:b/>
                  <w:bCs/>
                  <w:color w:val="000000"/>
                  <w:sz w:val="22"/>
                  <w:szCs w:val="22"/>
                </w:rPr>
                <w:delText>TOTAL</w:delText>
              </w:r>
            </w:del>
          </w:p>
        </w:tc>
        <w:tc>
          <w:tcPr>
            <w:tcW w:w="1275" w:type="dxa"/>
            <w:tcBorders>
              <w:top w:val="nil"/>
              <w:left w:val="single" w:sz="4" w:space="0" w:color="auto"/>
              <w:bottom w:val="single" w:sz="8" w:space="0" w:color="auto"/>
              <w:right w:val="single" w:sz="4" w:space="0" w:color="auto"/>
            </w:tcBorders>
            <w:shd w:val="clear" w:color="auto" w:fill="auto"/>
            <w:noWrap/>
            <w:vAlign w:val="center"/>
          </w:tcPr>
          <w:p w14:paraId="37015D1E" w14:textId="2F496DE3" w:rsidR="00975E49" w:rsidRPr="00F45B69" w:rsidDel="00520636" w:rsidRDefault="00975E49" w:rsidP="00975E49">
            <w:pPr>
              <w:jc w:val="center"/>
              <w:rPr>
                <w:del w:id="460" w:author="Bosch Coll, Nuria" w:date="2025-07-03T14:28:00Z"/>
                <w:rFonts w:ascii="Calibri" w:hAnsi="Calibri" w:cs="Calibri"/>
                <w:color w:val="000000"/>
                <w:sz w:val="22"/>
                <w:szCs w:val="22"/>
              </w:rPr>
            </w:pPr>
            <w:del w:id="461" w:author="Bosch Coll, Nuria" w:date="2025-07-03T14:28:00Z">
              <w:r w:rsidRPr="00F45B69" w:rsidDel="00520636">
                <w:rPr>
                  <w:rFonts w:ascii="Calibri" w:hAnsi="Calibri" w:cs="Calibri"/>
                  <w:color w:val="000000"/>
                  <w:sz w:val="22"/>
                  <w:szCs w:val="22"/>
                </w:rPr>
                <w:delText>84.500,00 €</w:delText>
              </w:r>
            </w:del>
          </w:p>
        </w:tc>
        <w:tc>
          <w:tcPr>
            <w:tcW w:w="1276" w:type="dxa"/>
            <w:tcBorders>
              <w:top w:val="nil"/>
              <w:left w:val="nil"/>
              <w:bottom w:val="single" w:sz="8" w:space="0" w:color="auto"/>
              <w:right w:val="single" w:sz="4" w:space="0" w:color="auto"/>
            </w:tcBorders>
            <w:shd w:val="clear" w:color="auto" w:fill="auto"/>
            <w:noWrap/>
            <w:vAlign w:val="center"/>
          </w:tcPr>
          <w:p w14:paraId="4A5E299B" w14:textId="17D6ECA9" w:rsidR="00975E49" w:rsidRPr="00F45B69" w:rsidDel="00520636" w:rsidRDefault="00975E49" w:rsidP="00975E49">
            <w:pPr>
              <w:jc w:val="center"/>
              <w:rPr>
                <w:del w:id="462" w:author="Bosch Coll, Nuria" w:date="2025-07-03T14:28:00Z"/>
                <w:rFonts w:ascii="Calibri" w:hAnsi="Calibri" w:cs="Calibri"/>
                <w:color w:val="000000"/>
                <w:sz w:val="22"/>
                <w:szCs w:val="22"/>
              </w:rPr>
            </w:pPr>
            <w:del w:id="463" w:author="Bosch Coll, Nuria" w:date="2025-07-03T14:28:00Z">
              <w:r w:rsidRPr="00F45B69" w:rsidDel="00520636">
                <w:rPr>
                  <w:rFonts w:ascii="Calibri" w:hAnsi="Calibri" w:cs="Calibri"/>
                  <w:color w:val="000000"/>
                  <w:sz w:val="22"/>
                  <w:szCs w:val="22"/>
                </w:rPr>
                <w:delText>84.500,00 €</w:delText>
              </w:r>
            </w:del>
          </w:p>
        </w:tc>
        <w:tc>
          <w:tcPr>
            <w:tcW w:w="1418" w:type="dxa"/>
            <w:tcBorders>
              <w:top w:val="nil"/>
              <w:left w:val="nil"/>
              <w:bottom w:val="single" w:sz="8" w:space="0" w:color="auto"/>
              <w:right w:val="single" w:sz="4" w:space="0" w:color="auto"/>
            </w:tcBorders>
            <w:shd w:val="clear" w:color="auto" w:fill="D9D9D9" w:themeFill="background1" w:themeFillShade="D9"/>
            <w:vAlign w:val="center"/>
          </w:tcPr>
          <w:p w14:paraId="196EF3C1" w14:textId="14C99798" w:rsidR="00975E49" w:rsidRPr="00F45B69" w:rsidDel="00520636" w:rsidRDefault="00975E49" w:rsidP="00975E49">
            <w:pPr>
              <w:jc w:val="center"/>
              <w:rPr>
                <w:del w:id="464" w:author="Bosch Coll, Nuria" w:date="2025-07-03T14:28:00Z"/>
                <w:rFonts w:ascii="Calibri" w:hAnsi="Calibri" w:cs="Calibri"/>
                <w:b/>
                <w:bCs/>
                <w:color w:val="000000"/>
                <w:sz w:val="22"/>
                <w:szCs w:val="22"/>
              </w:rPr>
            </w:pPr>
            <w:del w:id="465" w:author="Bosch Coll, Nuria" w:date="2025-07-03T14:28:00Z">
              <w:r w:rsidRPr="00F45B69" w:rsidDel="00520636">
                <w:rPr>
                  <w:rFonts w:ascii="Calibri" w:hAnsi="Calibri" w:cs="Calibri"/>
                  <w:b/>
                  <w:bCs/>
                  <w:color w:val="000000"/>
                  <w:sz w:val="22"/>
                  <w:szCs w:val="22"/>
                </w:rPr>
                <w:delText>169.000,00 €</w:delText>
              </w:r>
            </w:del>
          </w:p>
        </w:tc>
        <w:tc>
          <w:tcPr>
            <w:tcW w:w="1659" w:type="dxa"/>
            <w:tcBorders>
              <w:top w:val="nil"/>
              <w:left w:val="nil"/>
              <w:bottom w:val="single" w:sz="8" w:space="0" w:color="auto"/>
              <w:right w:val="single" w:sz="4" w:space="0" w:color="auto"/>
            </w:tcBorders>
            <w:shd w:val="clear" w:color="auto" w:fill="auto"/>
            <w:noWrap/>
            <w:vAlign w:val="center"/>
          </w:tcPr>
          <w:p w14:paraId="508A01CA" w14:textId="096B108A" w:rsidR="00975E49" w:rsidRPr="00F45B69" w:rsidDel="00520636" w:rsidRDefault="00975E49" w:rsidP="00975E49">
            <w:pPr>
              <w:jc w:val="center"/>
              <w:rPr>
                <w:del w:id="466" w:author="Bosch Coll, Nuria" w:date="2025-07-03T14:28:00Z"/>
                <w:rFonts w:ascii="Calibri" w:hAnsi="Calibri" w:cs="Calibri"/>
                <w:color w:val="000000"/>
                <w:sz w:val="22"/>
                <w:szCs w:val="22"/>
              </w:rPr>
            </w:pPr>
            <w:del w:id="467" w:author="Bosch Coll, Nuria" w:date="2025-07-03T14:28:00Z">
              <w:r w:rsidRPr="00F45B69" w:rsidDel="00520636">
                <w:rPr>
                  <w:rFonts w:ascii="Calibri" w:hAnsi="Calibri" w:cs="Calibri"/>
                  <w:color w:val="000000"/>
                  <w:sz w:val="22"/>
                  <w:szCs w:val="22"/>
                </w:rPr>
                <w:delText>253.500,00 €</w:delText>
              </w:r>
            </w:del>
          </w:p>
        </w:tc>
      </w:tr>
    </w:tbl>
    <w:p w14:paraId="74AF6E27" w14:textId="4C1F4D1C" w:rsidR="005C627C" w:rsidRPr="00F45B69" w:rsidDel="00520636" w:rsidRDefault="005C627C" w:rsidP="00D43283">
      <w:pPr>
        <w:spacing w:line="276" w:lineRule="auto"/>
        <w:jc w:val="center"/>
        <w:rPr>
          <w:del w:id="468" w:author="Bosch Coll, Nuria" w:date="2025-07-03T14:28:00Z"/>
          <w:rFonts w:ascii="Calibri Light" w:hAnsi="Calibri Light" w:cs="Arial"/>
          <w:sz w:val="22"/>
          <w:szCs w:val="22"/>
          <w:lang w:eastAsia="ca-ES"/>
        </w:rPr>
      </w:pPr>
    </w:p>
    <w:p w14:paraId="6D0031FC" w14:textId="4A8D201C" w:rsidR="005C627C" w:rsidRPr="00F45B69" w:rsidDel="00520636" w:rsidRDefault="02C695C1" w:rsidP="00D43283">
      <w:pPr>
        <w:spacing w:line="276" w:lineRule="auto"/>
        <w:rPr>
          <w:del w:id="469" w:author="Bosch Coll, Nuria" w:date="2025-07-03T14:28:00Z"/>
          <w:rFonts w:ascii="Calibri Light" w:hAnsi="Calibri Light" w:cs="Arial"/>
          <w:b/>
          <w:bCs/>
          <w:sz w:val="22"/>
          <w:szCs w:val="22"/>
          <w:u w:val="single"/>
          <w:lang w:eastAsia="ca-ES"/>
        </w:rPr>
      </w:pPr>
      <w:del w:id="470" w:author="Bosch Coll, Nuria" w:date="2025-07-03T14:28:00Z">
        <w:r w:rsidRPr="6815D149" w:rsidDel="00520636">
          <w:rPr>
            <w:rFonts w:ascii="Calibri Light" w:hAnsi="Calibri Light" w:cs="Arial"/>
            <w:b/>
            <w:bCs/>
            <w:sz w:val="22"/>
            <w:szCs w:val="22"/>
            <w:u w:val="single"/>
            <w:lang w:eastAsia="ca-ES"/>
          </w:rPr>
          <w:delText>Imports amb IVA</w:delText>
        </w:r>
      </w:del>
    </w:p>
    <w:p w14:paraId="3B8A74CD" w14:textId="23159BFA" w:rsidR="00013FE9" w:rsidRPr="00F45B69" w:rsidDel="00520636" w:rsidRDefault="00013FE9" w:rsidP="00D43283">
      <w:pPr>
        <w:spacing w:line="276" w:lineRule="auto"/>
        <w:jc w:val="center"/>
        <w:rPr>
          <w:del w:id="471" w:author="Bosch Coll, Nuria" w:date="2025-07-03T14:28:00Z"/>
          <w:rFonts w:ascii="Calibri Light" w:hAnsi="Calibri Light" w:cs="Arial"/>
          <w:b/>
          <w:bCs/>
          <w:sz w:val="22"/>
          <w:szCs w:val="22"/>
          <w:u w:val="single"/>
          <w:lang w:eastAsia="ca-ES"/>
        </w:rPr>
      </w:pPr>
    </w:p>
    <w:tbl>
      <w:tblPr>
        <w:tblW w:w="8747" w:type="dxa"/>
        <w:jc w:val="center"/>
        <w:tblCellMar>
          <w:left w:w="70" w:type="dxa"/>
          <w:right w:w="70" w:type="dxa"/>
        </w:tblCellMar>
        <w:tblLook w:val="04A0" w:firstRow="1" w:lastRow="0" w:firstColumn="1" w:lastColumn="0" w:noHBand="0" w:noVBand="1"/>
      </w:tblPr>
      <w:tblGrid>
        <w:gridCol w:w="2931"/>
        <w:gridCol w:w="1455"/>
        <w:gridCol w:w="1425"/>
        <w:gridCol w:w="1470"/>
        <w:gridCol w:w="1466"/>
      </w:tblGrid>
      <w:tr w:rsidR="00473B43" w:rsidRPr="00F45B69" w:rsidDel="00520636" w14:paraId="6F8E2116" w14:textId="54A949C0" w:rsidTr="00D43283">
        <w:trPr>
          <w:trHeight w:val="300"/>
          <w:jc w:val="center"/>
          <w:del w:id="472" w:author="Bosch Coll, Nuria" w:date="2025-07-03T14:28:00Z"/>
        </w:trPr>
        <w:tc>
          <w:tcPr>
            <w:tcW w:w="2931"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49AFB7CF" w14:textId="0F0D9C71" w:rsidR="00473B43" w:rsidRPr="00F45B69" w:rsidDel="00520636" w:rsidRDefault="00473B43" w:rsidP="00975E49">
            <w:pPr>
              <w:jc w:val="center"/>
              <w:rPr>
                <w:del w:id="473" w:author="Bosch Coll, Nuria" w:date="2025-07-03T14:28:00Z"/>
                <w:rFonts w:ascii="Calibri" w:hAnsi="Calibri" w:cs="Calibri"/>
                <w:b/>
                <w:bCs/>
                <w:color w:val="FFFFFF"/>
                <w:sz w:val="22"/>
                <w:szCs w:val="22"/>
                <w:lang w:eastAsia="ca-ES"/>
              </w:rPr>
            </w:pPr>
          </w:p>
        </w:tc>
        <w:tc>
          <w:tcPr>
            <w:tcW w:w="2880"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07FA15D2" w14:textId="1CA9E445" w:rsidR="002C0F82" w:rsidDel="00520636" w:rsidRDefault="002C0F82" w:rsidP="00975E49">
            <w:pPr>
              <w:jc w:val="center"/>
              <w:rPr>
                <w:del w:id="474" w:author="Bosch Coll, Nuria" w:date="2025-07-03T14:28:00Z"/>
                <w:rFonts w:ascii="Calibri" w:hAnsi="Calibri" w:cs="Calibri"/>
                <w:b/>
                <w:color w:val="FFFFFF"/>
                <w:sz w:val="22"/>
                <w:szCs w:val="22"/>
                <w:lang w:eastAsia="ca-ES"/>
              </w:rPr>
            </w:pPr>
            <w:del w:id="475" w:author="Bosch Coll, Nuria" w:date="2025-07-03T14:28:00Z">
              <w:r w:rsidDel="00520636">
                <w:rPr>
                  <w:rFonts w:ascii="Calibri" w:hAnsi="Calibri" w:cs="Calibri"/>
                  <w:b/>
                  <w:color w:val="FFFFFF"/>
                  <w:sz w:val="22"/>
                  <w:szCs w:val="22"/>
                  <w:lang w:eastAsia="ca-ES"/>
                </w:rPr>
                <w:delText>Imports Licitació</w:delText>
              </w:r>
            </w:del>
          </w:p>
          <w:p w14:paraId="752B6A25" w14:textId="6A4C79CD" w:rsidR="00473B43" w:rsidRPr="00F45B69" w:rsidDel="00520636" w:rsidRDefault="00473B43" w:rsidP="00975E49">
            <w:pPr>
              <w:jc w:val="center"/>
              <w:rPr>
                <w:del w:id="476" w:author="Bosch Coll, Nuria" w:date="2025-07-03T14:28:00Z"/>
                <w:rFonts w:ascii="Calibri" w:hAnsi="Calibri" w:cs="Calibri"/>
                <w:b/>
                <w:color w:val="FFFFFF"/>
                <w:sz w:val="22"/>
                <w:szCs w:val="22"/>
                <w:lang w:eastAsia="ca-ES"/>
              </w:rPr>
            </w:pPr>
            <w:del w:id="477" w:author="Bosch Coll, Nuria" w:date="2025-07-03T14:28:00Z">
              <w:r w:rsidRPr="00F45B69" w:rsidDel="00520636">
                <w:rPr>
                  <w:rFonts w:ascii="Calibri" w:hAnsi="Calibri" w:cs="Calibri"/>
                  <w:b/>
                  <w:color w:val="FFFFFF"/>
                  <w:sz w:val="22"/>
                  <w:szCs w:val="22"/>
                  <w:lang w:eastAsia="ca-ES"/>
                </w:rPr>
                <w:delText>(24 mesos)</w:delText>
              </w:r>
            </w:del>
          </w:p>
        </w:tc>
        <w:tc>
          <w:tcPr>
            <w:tcW w:w="1470" w:type="dxa"/>
            <w:tcBorders>
              <w:top w:val="single" w:sz="8" w:space="0" w:color="auto"/>
              <w:left w:val="nil"/>
              <w:bottom w:val="single" w:sz="4" w:space="0" w:color="auto"/>
              <w:right w:val="single" w:sz="4" w:space="0" w:color="auto"/>
            </w:tcBorders>
            <w:shd w:val="clear" w:color="auto" w:fill="000000" w:themeFill="text1"/>
            <w:vAlign w:val="center"/>
            <w:hideMark/>
          </w:tcPr>
          <w:p w14:paraId="1D940781" w14:textId="2831A91C" w:rsidR="00473B43" w:rsidRPr="00F45B69" w:rsidDel="00520636" w:rsidRDefault="00473B43" w:rsidP="00975E49">
            <w:pPr>
              <w:jc w:val="center"/>
              <w:rPr>
                <w:del w:id="478" w:author="Bosch Coll, Nuria" w:date="2025-07-03T14:28:00Z"/>
                <w:rFonts w:ascii="Calibri" w:hAnsi="Calibri" w:cs="Calibri"/>
                <w:b/>
                <w:color w:val="FFFFFF"/>
                <w:sz w:val="22"/>
                <w:szCs w:val="22"/>
                <w:lang w:eastAsia="ca-ES"/>
              </w:rPr>
            </w:pPr>
            <w:del w:id="479" w:author="Bosch Coll, Nuria" w:date="2025-07-03T14:28:00Z">
              <w:r w:rsidRPr="00F45B69" w:rsidDel="00520636">
                <w:rPr>
                  <w:rFonts w:ascii="Calibri" w:hAnsi="Calibri" w:cs="Calibri"/>
                  <w:b/>
                  <w:color w:val="FFFFFF"/>
                  <w:sz w:val="22"/>
                  <w:szCs w:val="22"/>
                  <w:lang w:eastAsia="ca-ES"/>
                </w:rPr>
                <w:delText>Licitació</w:delText>
              </w:r>
            </w:del>
          </w:p>
        </w:tc>
        <w:tc>
          <w:tcPr>
            <w:tcW w:w="1466" w:type="dxa"/>
            <w:tcBorders>
              <w:top w:val="single" w:sz="8" w:space="0" w:color="auto"/>
              <w:left w:val="nil"/>
              <w:bottom w:val="single" w:sz="4" w:space="0" w:color="auto"/>
              <w:right w:val="single" w:sz="4" w:space="0" w:color="auto"/>
            </w:tcBorders>
            <w:shd w:val="clear" w:color="auto" w:fill="000000" w:themeFill="text1"/>
            <w:vAlign w:val="center"/>
            <w:hideMark/>
          </w:tcPr>
          <w:p w14:paraId="52F08F4B" w14:textId="45792C67" w:rsidR="00473B43" w:rsidRPr="00F45B69" w:rsidDel="00520636" w:rsidRDefault="00473B43" w:rsidP="00975E49">
            <w:pPr>
              <w:jc w:val="center"/>
              <w:rPr>
                <w:del w:id="480" w:author="Bosch Coll, Nuria" w:date="2025-07-03T14:28:00Z"/>
                <w:rFonts w:ascii="Calibri" w:hAnsi="Calibri" w:cs="Calibri"/>
                <w:b/>
                <w:color w:val="FFFFFF"/>
                <w:sz w:val="22"/>
                <w:szCs w:val="22"/>
                <w:lang w:eastAsia="ca-ES"/>
              </w:rPr>
            </w:pPr>
            <w:del w:id="481"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73C56FF3" w14:textId="05D30296" w:rsidTr="00D43283">
        <w:trPr>
          <w:trHeight w:val="300"/>
          <w:jc w:val="center"/>
          <w:del w:id="482" w:author="Bosch Coll, Nuria" w:date="2025-07-03T14:28:00Z"/>
        </w:trPr>
        <w:tc>
          <w:tcPr>
            <w:tcW w:w="2931"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A98296D" w14:textId="7D7F3EE3" w:rsidR="00473B43" w:rsidRPr="00F45B69" w:rsidDel="00520636" w:rsidRDefault="00473B43" w:rsidP="00697781">
            <w:pPr>
              <w:rPr>
                <w:del w:id="483" w:author="Bosch Coll, Nuria" w:date="2025-07-03T14:28:00Z"/>
                <w:color w:val="000000"/>
                <w:lang w:eastAsia="ca-ES"/>
              </w:rPr>
            </w:pPr>
          </w:p>
        </w:tc>
        <w:tc>
          <w:tcPr>
            <w:tcW w:w="145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7A7A0BBE" w14:textId="2EDFF222" w:rsidR="00473B43" w:rsidRPr="00F45B69" w:rsidDel="00520636" w:rsidRDefault="009629B4" w:rsidP="00975E49">
            <w:pPr>
              <w:jc w:val="center"/>
              <w:rPr>
                <w:del w:id="484" w:author="Bosch Coll, Nuria" w:date="2025-07-03T14:28:00Z"/>
                <w:rFonts w:ascii="Calibri" w:hAnsi="Calibri" w:cs="Calibri"/>
                <w:b/>
                <w:color w:val="FFFFFF"/>
                <w:sz w:val="22"/>
                <w:szCs w:val="22"/>
                <w:lang w:eastAsia="ca-ES"/>
              </w:rPr>
            </w:pPr>
            <w:del w:id="485" w:author="Bosch Coll, Nuria" w:date="2025-07-03T14:28:00Z">
              <w:r w:rsidRPr="00F45B69" w:rsidDel="00520636">
                <w:rPr>
                  <w:rFonts w:ascii="Calibri" w:hAnsi="Calibri" w:cs="Calibri"/>
                  <w:b/>
                  <w:color w:val="FFFFFF"/>
                  <w:sz w:val="22"/>
                  <w:szCs w:val="22"/>
                  <w:lang w:eastAsia="ca-ES"/>
                </w:rPr>
                <w:delText>2026</w:delText>
              </w:r>
            </w:del>
          </w:p>
        </w:tc>
        <w:tc>
          <w:tcPr>
            <w:tcW w:w="1425" w:type="dxa"/>
            <w:tcBorders>
              <w:top w:val="nil"/>
              <w:left w:val="nil"/>
              <w:bottom w:val="single" w:sz="4" w:space="0" w:color="auto"/>
              <w:right w:val="single" w:sz="4" w:space="0" w:color="auto"/>
            </w:tcBorders>
            <w:shd w:val="clear" w:color="auto" w:fill="000000" w:themeFill="text1"/>
            <w:noWrap/>
            <w:vAlign w:val="center"/>
            <w:hideMark/>
          </w:tcPr>
          <w:p w14:paraId="37216D5D" w14:textId="4807A362" w:rsidR="00473B43" w:rsidRPr="00F45B69" w:rsidDel="00520636" w:rsidRDefault="009629B4" w:rsidP="00975E49">
            <w:pPr>
              <w:jc w:val="center"/>
              <w:rPr>
                <w:del w:id="486" w:author="Bosch Coll, Nuria" w:date="2025-07-03T14:28:00Z"/>
                <w:rFonts w:ascii="Calibri" w:hAnsi="Calibri" w:cs="Calibri"/>
                <w:b/>
                <w:color w:val="FFFFFF"/>
                <w:sz w:val="22"/>
                <w:szCs w:val="22"/>
                <w:lang w:eastAsia="ca-ES"/>
              </w:rPr>
            </w:pPr>
            <w:del w:id="487" w:author="Bosch Coll, Nuria" w:date="2025-07-03T14:28:00Z">
              <w:r w:rsidRPr="00F45B69" w:rsidDel="00520636">
                <w:rPr>
                  <w:rFonts w:ascii="Calibri" w:hAnsi="Calibri" w:cs="Calibri"/>
                  <w:b/>
                  <w:color w:val="FFFFFF"/>
                  <w:sz w:val="22"/>
                  <w:szCs w:val="22"/>
                  <w:lang w:eastAsia="ca-ES"/>
                </w:rPr>
                <w:delText>2027</w:delText>
              </w:r>
            </w:del>
          </w:p>
        </w:tc>
        <w:tc>
          <w:tcPr>
            <w:tcW w:w="1470" w:type="dxa"/>
            <w:tcBorders>
              <w:top w:val="nil"/>
              <w:left w:val="nil"/>
              <w:bottom w:val="single" w:sz="4" w:space="0" w:color="auto"/>
              <w:right w:val="single" w:sz="4" w:space="0" w:color="auto"/>
            </w:tcBorders>
            <w:shd w:val="clear" w:color="auto" w:fill="000000" w:themeFill="text1"/>
            <w:vAlign w:val="center"/>
            <w:hideMark/>
          </w:tcPr>
          <w:p w14:paraId="186D4DA6" w14:textId="597F9893" w:rsidR="00473B43" w:rsidRPr="00F45B69" w:rsidDel="00520636" w:rsidRDefault="00473B43" w:rsidP="00975E49">
            <w:pPr>
              <w:jc w:val="center"/>
              <w:rPr>
                <w:del w:id="488" w:author="Bosch Coll, Nuria" w:date="2025-07-03T14:28:00Z"/>
                <w:rFonts w:ascii="Calibri" w:hAnsi="Calibri" w:cs="Calibri"/>
                <w:b/>
                <w:color w:val="FFFFFF"/>
                <w:sz w:val="22"/>
                <w:szCs w:val="22"/>
                <w:lang w:eastAsia="ca-ES"/>
              </w:rPr>
            </w:pPr>
            <w:del w:id="489" w:author="Bosch Coll, Nuria" w:date="2025-07-03T14:28:00Z">
              <w:r w:rsidRPr="00F45B69" w:rsidDel="00520636">
                <w:rPr>
                  <w:rFonts w:ascii="Calibri" w:hAnsi="Calibri" w:cs="Calibri"/>
                  <w:b/>
                  <w:color w:val="FFFFFF"/>
                  <w:sz w:val="22"/>
                  <w:szCs w:val="22"/>
                  <w:lang w:eastAsia="ca-ES"/>
                </w:rPr>
                <w:delText>TOTAL</w:delText>
              </w:r>
            </w:del>
          </w:p>
        </w:tc>
        <w:tc>
          <w:tcPr>
            <w:tcW w:w="1466" w:type="dxa"/>
            <w:tcBorders>
              <w:top w:val="nil"/>
              <w:left w:val="nil"/>
              <w:bottom w:val="single" w:sz="4" w:space="0" w:color="auto"/>
              <w:right w:val="single" w:sz="4" w:space="0" w:color="auto"/>
            </w:tcBorders>
            <w:shd w:val="clear" w:color="auto" w:fill="000000" w:themeFill="text1"/>
            <w:noWrap/>
            <w:vAlign w:val="center"/>
            <w:hideMark/>
          </w:tcPr>
          <w:p w14:paraId="34488A02" w14:textId="0F0D21B6" w:rsidR="00473B43" w:rsidRPr="00F45B69" w:rsidDel="00520636" w:rsidRDefault="00473B43" w:rsidP="00697781">
            <w:pPr>
              <w:rPr>
                <w:del w:id="490" w:author="Bosch Coll, Nuria" w:date="2025-07-03T14:28:00Z"/>
                <w:rFonts w:ascii="Calibri" w:hAnsi="Calibri" w:cs="Calibri"/>
                <w:b/>
                <w:color w:val="FFFFFF"/>
                <w:sz w:val="22"/>
                <w:szCs w:val="22"/>
                <w:lang w:eastAsia="ca-ES"/>
              </w:rPr>
            </w:pPr>
          </w:p>
        </w:tc>
      </w:tr>
      <w:tr w:rsidR="00975E49" w:rsidRPr="00F45B69" w:rsidDel="00520636" w14:paraId="13FC5F05" w14:textId="4E505BD8" w:rsidTr="00D43283">
        <w:trPr>
          <w:trHeight w:val="300"/>
          <w:jc w:val="center"/>
          <w:del w:id="491"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864A400" w14:textId="07F090BA" w:rsidR="00975E49" w:rsidRPr="00F45B69" w:rsidDel="00520636" w:rsidRDefault="00975E49" w:rsidP="00975E49">
            <w:pPr>
              <w:jc w:val="center"/>
              <w:rPr>
                <w:del w:id="492" w:author="Bosch Coll, Nuria" w:date="2025-07-03T14:28:00Z"/>
                <w:rFonts w:ascii="Calibri" w:hAnsi="Calibri" w:cs="Calibri"/>
                <w:b/>
                <w:bCs/>
                <w:color w:val="000000"/>
                <w:sz w:val="22"/>
                <w:szCs w:val="22"/>
              </w:rPr>
            </w:pPr>
            <w:del w:id="493"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7F49567" w14:textId="464D63D5" w:rsidR="00975E49" w:rsidRPr="00F45B69" w:rsidDel="00520636" w:rsidRDefault="00975E49" w:rsidP="000C0C82">
            <w:pPr>
              <w:jc w:val="center"/>
              <w:rPr>
                <w:del w:id="494" w:author="Bosch Coll, Nuria" w:date="2025-07-03T14:28:00Z"/>
                <w:rFonts w:ascii="Calibri" w:hAnsi="Calibri" w:cs="Calibri"/>
                <w:color w:val="000000"/>
                <w:sz w:val="22"/>
                <w:szCs w:val="22"/>
              </w:rPr>
            </w:pPr>
            <w:del w:id="495" w:author="Bosch Coll, Nuria" w:date="2025-07-03T14:28:00Z">
              <w:r w:rsidRPr="00F45B69" w:rsidDel="00520636">
                <w:rPr>
                  <w:rFonts w:ascii="Calibri" w:hAnsi="Calibri" w:cs="Calibri"/>
                  <w:color w:val="000000"/>
                  <w:sz w:val="22"/>
                  <w:szCs w:val="22"/>
                </w:rPr>
                <w:delText>21.780,00 €</w:delText>
              </w:r>
            </w:del>
          </w:p>
        </w:tc>
        <w:tc>
          <w:tcPr>
            <w:tcW w:w="1425" w:type="dxa"/>
            <w:tcBorders>
              <w:top w:val="nil"/>
              <w:left w:val="nil"/>
              <w:bottom w:val="single" w:sz="4" w:space="0" w:color="auto"/>
              <w:right w:val="single" w:sz="4" w:space="0" w:color="auto"/>
            </w:tcBorders>
            <w:shd w:val="clear" w:color="auto" w:fill="auto"/>
            <w:noWrap/>
            <w:vAlign w:val="center"/>
          </w:tcPr>
          <w:p w14:paraId="0D145E92" w14:textId="4FB8B5CD" w:rsidR="00975E49" w:rsidRPr="00F45B69" w:rsidDel="00520636" w:rsidRDefault="00975E49" w:rsidP="000C0C82">
            <w:pPr>
              <w:jc w:val="center"/>
              <w:rPr>
                <w:del w:id="496" w:author="Bosch Coll, Nuria" w:date="2025-07-03T14:28:00Z"/>
                <w:rFonts w:ascii="Calibri" w:hAnsi="Calibri" w:cs="Calibri"/>
                <w:color w:val="000000"/>
                <w:sz w:val="22"/>
                <w:szCs w:val="22"/>
              </w:rPr>
            </w:pPr>
            <w:del w:id="497" w:author="Bosch Coll, Nuria" w:date="2025-07-03T14:28:00Z">
              <w:r w:rsidRPr="00F45B69" w:rsidDel="00520636">
                <w:rPr>
                  <w:rFonts w:ascii="Calibri" w:hAnsi="Calibri" w:cs="Calibri"/>
                  <w:color w:val="000000"/>
                  <w:sz w:val="22"/>
                  <w:szCs w:val="22"/>
                </w:rPr>
                <w:delText>21.780,00 €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617CCBD2" w14:textId="74AFB9AB" w:rsidR="00975E49" w:rsidRPr="00F45B69" w:rsidDel="00520636" w:rsidRDefault="00975E49" w:rsidP="000C0C82">
            <w:pPr>
              <w:jc w:val="center"/>
              <w:rPr>
                <w:del w:id="498" w:author="Bosch Coll, Nuria" w:date="2025-07-03T14:28:00Z"/>
                <w:rFonts w:ascii="Calibri" w:hAnsi="Calibri" w:cs="Calibri"/>
                <w:color w:val="000000"/>
                <w:sz w:val="22"/>
                <w:szCs w:val="22"/>
              </w:rPr>
            </w:pPr>
            <w:del w:id="499" w:author="Bosch Coll, Nuria" w:date="2025-07-03T14:28:00Z">
              <w:r w:rsidRPr="00F45B69" w:rsidDel="00520636">
                <w:rPr>
                  <w:rFonts w:ascii="Calibri" w:hAnsi="Calibri" w:cs="Calibri"/>
                  <w:color w:val="000000"/>
                  <w:sz w:val="22"/>
                  <w:szCs w:val="22"/>
                </w:rPr>
                <w:delText>43.560,00 €</w:delText>
              </w:r>
            </w:del>
          </w:p>
        </w:tc>
        <w:tc>
          <w:tcPr>
            <w:tcW w:w="1466" w:type="dxa"/>
            <w:tcBorders>
              <w:top w:val="nil"/>
              <w:left w:val="nil"/>
              <w:bottom w:val="single" w:sz="4" w:space="0" w:color="auto"/>
              <w:right w:val="single" w:sz="4" w:space="0" w:color="auto"/>
            </w:tcBorders>
            <w:shd w:val="clear" w:color="auto" w:fill="auto"/>
            <w:noWrap/>
            <w:vAlign w:val="center"/>
          </w:tcPr>
          <w:p w14:paraId="0BA42DC1" w14:textId="1297381D" w:rsidR="00975E49" w:rsidRPr="00F45B69" w:rsidDel="00520636" w:rsidRDefault="00975E49" w:rsidP="000C0C82">
            <w:pPr>
              <w:jc w:val="center"/>
              <w:rPr>
                <w:del w:id="500" w:author="Bosch Coll, Nuria" w:date="2025-07-03T14:28:00Z"/>
                <w:rFonts w:ascii="Calibri" w:hAnsi="Calibri" w:cs="Calibri"/>
                <w:color w:val="000000"/>
                <w:sz w:val="22"/>
                <w:szCs w:val="22"/>
              </w:rPr>
            </w:pPr>
            <w:del w:id="501" w:author="Bosch Coll, Nuria" w:date="2025-07-03T14:28:00Z">
              <w:r w:rsidRPr="00F45B69" w:rsidDel="00520636">
                <w:rPr>
                  <w:rFonts w:ascii="Calibri" w:hAnsi="Calibri" w:cs="Calibri"/>
                  <w:color w:val="000000"/>
                  <w:sz w:val="22"/>
                  <w:szCs w:val="22"/>
                </w:rPr>
                <w:delText>65.340,00 €</w:delText>
              </w:r>
            </w:del>
          </w:p>
        </w:tc>
      </w:tr>
      <w:tr w:rsidR="00975E49" w:rsidRPr="00F45B69" w:rsidDel="00520636" w14:paraId="37922723" w14:textId="2E495782" w:rsidTr="00D43283">
        <w:trPr>
          <w:trHeight w:val="300"/>
          <w:jc w:val="center"/>
          <w:del w:id="502"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53D606B3" w14:textId="5F9776ED" w:rsidR="00975E49" w:rsidRPr="00F45B69" w:rsidDel="00520636" w:rsidRDefault="00975E49" w:rsidP="000C0C82">
            <w:pPr>
              <w:jc w:val="center"/>
              <w:rPr>
                <w:del w:id="503" w:author="Bosch Coll, Nuria" w:date="2025-07-03T14:28:00Z"/>
                <w:rFonts w:ascii="Calibri" w:hAnsi="Calibri" w:cs="Calibri"/>
                <w:b/>
                <w:bCs/>
                <w:color w:val="000000"/>
                <w:sz w:val="22"/>
                <w:szCs w:val="22"/>
              </w:rPr>
            </w:pPr>
            <w:del w:id="504" w:author="Bosch Coll, Nuria" w:date="2025-07-03T14:28:00Z">
              <w:r w:rsidRPr="00F45B69" w:rsidDel="00520636">
                <w:rPr>
                  <w:rFonts w:ascii="Calibri" w:hAnsi="Calibri" w:cs="Calibri"/>
                  <w:b/>
                  <w:bCs/>
                  <w:color w:val="000000"/>
                  <w:sz w:val="22"/>
                  <w:szCs w:val="22"/>
                </w:rPr>
                <w:delText>Import Manteniment Sala Blanca Radio</w:delText>
              </w:r>
              <w:r w:rsidR="000C0C82" w:rsidRPr="00F45B69" w:rsidDel="00520636">
                <w:rPr>
                  <w:rFonts w:ascii="Calibri" w:hAnsi="Calibri" w:cs="Calibri"/>
                  <w:b/>
                  <w:bCs/>
                  <w:color w:val="000000"/>
                  <w:sz w:val="22"/>
                  <w:szCs w:val="22"/>
                </w:rPr>
                <w:delText>f</w:delText>
              </w:r>
              <w:r w:rsidRPr="00F45B69" w:rsidDel="00520636">
                <w:rPr>
                  <w:rFonts w:ascii="Calibri" w:hAnsi="Calibri" w:cs="Calibri"/>
                  <w:b/>
                  <w:bCs/>
                  <w:color w:val="000000"/>
                  <w:sz w:val="22"/>
                  <w:szCs w:val="22"/>
                </w:rPr>
                <w:delText>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54CBF098" w14:textId="14A86BB5" w:rsidR="00975E49" w:rsidRPr="00F45B69" w:rsidDel="00520636" w:rsidRDefault="00975E49" w:rsidP="000C0C82">
            <w:pPr>
              <w:jc w:val="center"/>
              <w:rPr>
                <w:del w:id="505" w:author="Bosch Coll, Nuria" w:date="2025-07-03T14:28:00Z"/>
                <w:rFonts w:ascii="Calibri" w:hAnsi="Calibri" w:cs="Calibri"/>
                <w:color w:val="000000"/>
                <w:sz w:val="22"/>
                <w:szCs w:val="22"/>
              </w:rPr>
            </w:pPr>
            <w:del w:id="506" w:author="Bosch Coll, Nuria" w:date="2025-07-03T14:28:00Z">
              <w:r w:rsidRPr="00F45B69" w:rsidDel="00520636">
                <w:rPr>
                  <w:rFonts w:ascii="Calibri" w:hAnsi="Calibri" w:cs="Calibri"/>
                  <w:color w:val="000000"/>
                  <w:sz w:val="22"/>
                  <w:szCs w:val="22"/>
                </w:rPr>
                <w:delText>14.520,00 €</w:delText>
              </w:r>
            </w:del>
          </w:p>
        </w:tc>
        <w:tc>
          <w:tcPr>
            <w:tcW w:w="1425" w:type="dxa"/>
            <w:tcBorders>
              <w:top w:val="nil"/>
              <w:left w:val="nil"/>
              <w:bottom w:val="single" w:sz="4" w:space="0" w:color="auto"/>
              <w:right w:val="single" w:sz="4" w:space="0" w:color="auto"/>
            </w:tcBorders>
            <w:shd w:val="clear" w:color="auto" w:fill="auto"/>
            <w:noWrap/>
            <w:vAlign w:val="center"/>
          </w:tcPr>
          <w:p w14:paraId="2ED9E2D1" w14:textId="45795A59" w:rsidR="00975E49" w:rsidRPr="00F45B69" w:rsidDel="00520636" w:rsidRDefault="00975E49" w:rsidP="000C0C82">
            <w:pPr>
              <w:jc w:val="center"/>
              <w:rPr>
                <w:del w:id="507" w:author="Bosch Coll, Nuria" w:date="2025-07-03T14:28:00Z"/>
                <w:rFonts w:ascii="Calibri" w:hAnsi="Calibri" w:cs="Calibri"/>
                <w:color w:val="000000"/>
                <w:sz w:val="22"/>
                <w:szCs w:val="22"/>
              </w:rPr>
            </w:pPr>
            <w:del w:id="508" w:author="Bosch Coll, Nuria" w:date="2025-07-03T14:28:00Z">
              <w:r w:rsidRPr="00F45B69" w:rsidDel="00520636">
                <w:rPr>
                  <w:rFonts w:ascii="Calibri" w:hAnsi="Calibri" w:cs="Calibri"/>
                  <w:color w:val="000000"/>
                  <w:sz w:val="22"/>
                  <w:szCs w:val="22"/>
                </w:rPr>
                <w:delText>14.520,00 €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7DF3F78" w14:textId="20764366" w:rsidR="00975E49" w:rsidRPr="00F45B69" w:rsidDel="00520636" w:rsidRDefault="00975E49" w:rsidP="000C0C82">
            <w:pPr>
              <w:jc w:val="center"/>
              <w:rPr>
                <w:del w:id="509" w:author="Bosch Coll, Nuria" w:date="2025-07-03T14:28:00Z"/>
                <w:rFonts w:ascii="Calibri" w:hAnsi="Calibri" w:cs="Calibri"/>
                <w:color w:val="000000"/>
                <w:sz w:val="22"/>
                <w:szCs w:val="22"/>
              </w:rPr>
            </w:pPr>
            <w:del w:id="510" w:author="Bosch Coll, Nuria" w:date="2025-07-03T14:28:00Z">
              <w:r w:rsidRPr="00F45B69" w:rsidDel="00520636">
                <w:rPr>
                  <w:rFonts w:ascii="Calibri" w:hAnsi="Calibri" w:cs="Calibri"/>
                  <w:color w:val="000000"/>
                  <w:sz w:val="22"/>
                  <w:szCs w:val="22"/>
                </w:rPr>
                <w:delText>29.040,00 €</w:delText>
              </w:r>
            </w:del>
          </w:p>
        </w:tc>
        <w:tc>
          <w:tcPr>
            <w:tcW w:w="1466" w:type="dxa"/>
            <w:tcBorders>
              <w:top w:val="nil"/>
              <w:left w:val="nil"/>
              <w:bottom w:val="single" w:sz="4" w:space="0" w:color="auto"/>
              <w:right w:val="single" w:sz="4" w:space="0" w:color="auto"/>
            </w:tcBorders>
            <w:shd w:val="clear" w:color="auto" w:fill="auto"/>
            <w:noWrap/>
            <w:vAlign w:val="center"/>
          </w:tcPr>
          <w:p w14:paraId="4A92CCBD" w14:textId="6977A6DD" w:rsidR="00975E49" w:rsidRPr="00F45B69" w:rsidDel="00520636" w:rsidRDefault="00975E49" w:rsidP="000C0C82">
            <w:pPr>
              <w:jc w:val="center"/>
              <w:rPr>
                <w:del w:id="511" w:author="Bosch Coll, Nuria" w:date="2025-07-03T14:28:00Z"/>
                <w:rFonts w:ascii="Calibri" w:hAnsi="Calibri" w:cs="Calibri"/>
                <w:color w:val="000000"/>
                <w:sz w:val="22"/>
                <w:szCs w:val="22"/>
              </w:rPr>
            </w:pPr>
            <w:del w:id="512" w:author="Bosch Coll, Nuria" w:date="2025-07-03T14:28:00Z">
              <w:r w:rsidRPr="00F45B69" w:rsidDel="00520636">
                <w:rPr>
                  <w:rFonts w:ascii="Calibri" w:hAnsi="Calibri" w:cs="Calibri"/>
                  <w:color w:val="000000"/>
                  <w:sz w:val="22"/>
                  <w:szCs w:val="22"/>
                </w:rPr>
                <w:delText>43.560,00 €</w:delText>
              </w:r>
            </w:del>
          </w:p>
        </w:tc>
      </w:tr>
      <w:tr w:rsidR="00975E49" w:rsidRPr="00F45B69" w:rsidDel="00520636" w14:paraId="561BBA5A" w14:textId="3D90DF1A" w:rsidTr="00D43283">
        <w:trPr>
          <w:trHeight w:val="300"/>
          <w:jc w:val="center"/>
          <w:del w:id="513"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CF448A5" w14:textId="27D232A2" w:rsidR="00975E49" w:rsidRPr="00F45B69" w:rsidDel="00520636" w:rsidRDefault="00975E49" w:rsidP="00975E49">
            <w:pPr>
              <w:jc w:val="center"/>
              <w:rPr>
                <w:del w:id="514" w:author="Bosch Coll, Nuria" w:date="2025-07-03T14:28:00Z"/>
                <w:rFonts w:ascii="Calibri" w:hAnsi="Calibri" w:cs="Calibri"/>
                <w:b/>
                <w:bCs/>
                <w:color w:val="000000"/>
                <w:sz w:val="22"/>
                <w:szCs w:val="22"/>
              </w:rPr>
            </w:pPr>
            <w:del w:id="515" w:author="Bosch Coll, Nuria" w:date="2025-07-03T14:28:00Z">
              <w:r w:rsidRPr="00F45B69" w:rsidDel="00520636">
                <w:rPr>
                  <w:rFonts w:ascii="Calibri" w:hAnsi="Calibri" w:cs="Calibri"/>
                  <w:b/>
                  <w:bCs/>
                  <w:color w:val="000000"/>
                  <w:sz w:val="22"/>
                  <w:szCs w:val="22"/>
                </w:rPr>
                <w:delText>Import Manteniment APA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293E777" w14:textId="3B209C6E" w:rsidR="00975E49" w:rsidRPr="00F45B69" w:rsidDel="00520636" w:rsidRDefault="00975E49" w:rsidP="000C0C82">
            <w:pPr>
              <w:jc w:val="center"/>
              <w:rPr>
                <w:del w:id="516" w:author="Bosch Coll, Nuria" w:date="2025-07-03T14:28:00Z"/>
                <w:rFonts w:ascii="Calibri" w:hAnsi="Calibri" w:cs="Calibri"/>
                <w:color w:val="000000"/>
                <w:sz w:val="22"/>
                <w:szCs w:val="22"/>
              </w:rPr>
            </w:pPr>
            <w:del w:id="517" w:author="Bosch Coll, Nuria" w:date="2025-07-03T14:28:00Z">
              <w:r w:rsidRPr="00F45B69" w:rsidDel="00520636">
                <w:rPr>
                  <w:rFonts w:ascii="Calibri" w:hAnsi="Calibri" w:cs="Calibri"/>
                  <w:color w:val="000000"/>
                  <w:sz w:val="22"/>
                  <w:szCs w:val="22"/>
                </w:rPr>
                <w:delText>22.990,00 €</w:delText>
              </w:r>
            </w:del>
          </w:p>
        </w:tc>
        <w:tc>
          <w:tcPr>
            <w:tcW w:w="1425" w:type="dxa"/>
            <w:tcBorders>
              <w:top w:val="nil"/>
              <w:left w:val="nil"/>
              <w:bottom w:val="single" w:sz="4" w:space="0" w:color="auto"/>
              <w:right w:val="single" w:sz="4" w:space="0" w:color="auto"/>
            </w:tcBorders>
            <w:shd w:val="clear" w:color="auto" w:fill="auto"/>
            <w:noWrap/>
            <w:vAlign w:val="center"/>
          </w:tcPr>
          <w:p w14:paraId="3F238E15" w14:textId="33630535" w:rsidR="00975E49" w:rsidRPr="00F45B69" w:rsidDel="00520636" w:rsidRDefault="00975E49" w:rsidP="000C0C82">
            <w:pPr>
              <w:jc w:val="center"/>
              <w:rPr>
                <w:del w:id="518" w:author="Bosch Coll, Nuria" w:date="2025-07-03T14:28:00Z"/>
                <w:rFonts w:ascii="Calibri" w:hAnsi="Calibri" w:cs="Calibri"/>
                <w:color w:val="000000"/>
                <w:sz w:val="22"/>
                <w:szCs w:val="22"/>
              </w:rPr>
            </w:pPr>
            <w:del w:id="519" w:author="Bosch Coll, Nuria" w:date="2025-07-03T14:28:00Z">
              <w:r w:rsidRPr="00F45B69" w:rsidDel="00520636">
                <w:rPr>
                  <w:rFonts w:ascii="Calibri" w:hAnsi="Calibri" w:cs="Calibri"/>
                  <w:color w:val="000000"/>
                  <w:sz w:val="22"/>
                  <w:szCs w:val="22"/>
                </w:rPr>
                <w:delText>22.990,00 €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520E8AE7" w14:textId="329DFF84" w:rsidR="00975E49" w:rsidRPr="00F45B69" w:rsidDel="00520636" w:rsidRDefault="00975E49" w:rsidP="000C0C82">
            <w:pPr>
              <w:jc w:val="center"/>
              <w:rPr>
                <w:del w:id="520" w:author="Bosch Coll, Nuria" w:date="2025-07-03T14:28:00Z"/>
                <w:rFonts w:ascii="Calibri" w:hAnsi="Calibri" w:cs="Calibri"/>
                <w:color w:val="000000"/>
                <w:sz w:val="22"/>
                <w:szCs w:val="22"/>
              </w:rPr>
            </w:pPr>
            <w:del w:id="521" w:author="Bosch Coll, Nuria" w:date="2025-07-03T14:28:00Z">
              <w:r w:rsidRPr="00F45B69" w:rsidDel="00520636">
                <w:rPr>
                  <w:rFonts w:ascii="Calibri" w:hAnsi="Calibri" w:cs="Calibri"/>
                  <w:color w:val="000000"/>
                  <w:sz w:val="22"/>
                  <w:szCs w:val="22"/>
                </w:rPr>
                <w:delText>45.980,00 €</w:delText>
              </w:r>
            </w:del>
          </w:p>
        </w:tc>
        <w:tc>
          <w:tcPr>
            <w:tcW w:w="1466" w:type="dxa"/>
            <w:tcBorders>
              <w:top w:val="nil"/>
              <w:left w:val="nil"/>
              <w:bottom w:val="single" w:sz="4" w:space="0" w:color="auto"/>
              <w:right w:val="single" w:sz="4" w:space="0" w:color="auto"/>
            </w:tcBorders>
            <w:shd w:val="clear" w:color="auto" w:fill="auto"/>
            <w:noWrap/>
            <w:vAlign w:val="center"/>
          </w:tcPr>
          <w:p w14:paraId="12F3A081" w14:textId="73166796" w:rsidR="00975E49" w:rsidRPr="00F45B69" w:rsidDel="00520636" w:rsidRDefault="00975E49" w:rsidP="000C0C82">
            <w:pPr>
              <w:jc w:val="center"/>
              <w:rPr>
                <w:del w:id="522" w:author="Bosch Coll, Nuria" w:date="2025-07-03T14:28:00Z"/>
                <w:rFonts w:ascii="Calibri" w:hAnsi="Calibri" w:cs="Calibri"/>
                <w:color w:val="000000"/>
                <w:sz w:val="22"/>
                <w:szCs w:val="22"/>
              </w:rPr>
            </w:pPr>
            <w:del w:id="523" w:author="Bosch Coll, Nuria" w:date="2025-07-03T14:28:00Z">
              <w:r w:rsidRPr="00F45B69" w:rsidDel="00520636">
                <w:rPr>
                  <w:rFonts w:ascii="Calibri" w:hAnsi="Calibri" w:cs="Calibri"/>
                  <w:color w:val="000000"/>
                  <w:sz w:val="22"/>
                  <w:szCs w:val="22"/>
                </w:rPr>
                <w:delText>68.970,00 €</w:delText>
              </w:r>
            </w:del>
          </w:p>
        </w:tc>
      </w:tr>
      <w:tr w:rsidR="00975E49" w:rsidRPr="00F45B69" w:rsidDel="00520636" w14:paraId="45136A5D" w14:textId="25A44CC3" w:rsidTr="00D43283">
        <w:trPr>
          <w:trHeight w:val="300"/>
          <w:jc w:val="center"/>
          <w:del w:id="524"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0C8FEA4" w14:textId="17C9C920" w:rsidR="00975E49" w:rsidRPr="00F45B69" w:rsidDel="00520636" w:rsidRDefault="00975E49" w:rsidP="00975E49">
            <w:pPr>
              <w:jc w:val="center"/>
              <w:rPr>
                <w:del w:id="525" w:author="Bosch Coll, Nuria" w:date="2025-07-03T14:28:00Z"/>
                <w:rFonts w:ascii="Calibri" w:hAnsi="Calibri" w:cs="Calibri"/>
                <w:b/>
                <w:bCs/>
                <w:color w:val="000000"/>
                <w:sz w:val="22"/>
                <w:szCs w:val="22"/>
              </w:rPr>
            </w:pPr>
            <w:del w:id="526" w:author="Bosch Coll, Nuria" w:date="2025-07-03T14:28:00Z">
              <w:r w:rsidRPr="00F45B69" w:rsidDel="00520636">
                <w:rPr>
                  <w:rFonts w:ascii="Calibri" w:hAnsi="Calibri" w:cs="Calibri"/>
                  <w:b/>
                  <w:bCs/>
                  <w:color w:val="000000"/>
                  <w:sz w:val="22"/>
                  <w:szCs w:val="22"/>
                </w:rPr>
                <w:delText>Import Manteniment P3</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39DD9B4A" w14:textId="2B527A7E" w:rsidR="00975E49" w:rsidRPr="00F45B69" w:rsidDel="00520636" w:rsidRDefault="00975E49" w:rsidP="000C0C82">
            <w:pPr>
              <w:jc w:val="center"/>
              <w:rPr>
                <w:del w:id="527" w:author="Bosch Coll, Nuria" w:date="2025-07-03T14:28:00Z"/>
                <w:rFonts w:ascii="Calibri" w:hAnsi="Calibri" w:cs="Calibri"/>
                <w:color w:val="000000"/>
                <w:sz w:val="22"/>
                <w:szCs w:val="22"/>
              </w:rPr>
            </w:pPr>
            <w:del w:id="528" w:author="Bosch Coll, Nuria" w:date="2025-07-03T14:28:00Z">
              <w:r w:rsidRPr="00F45B69" w:rsidDel="00520636">
                <w:rPr>
                  <w:rFonts w:ascii="Calibri" w:hAnsi="Calibri" w:cs="Calibri"/>
                  <w:color w:val="000000"/>
                  <w:sz w:val="22"/>
                  <w:szCs w:val="22"/>
                </w:rPr>
                <w:delText>18.150,00 €</w:delText>
              </w:r>
            </w:del>
          </w:p>
        </w:tc>
        <w:tc>
          <w:tcPr>
            <w:tcW w:w="1425" w:type="dxa"/>
            <w:tcBorders>
              <w:top w:val="nil"/>
              <w:left w:val="nil"/>
              <w:bottom w:val="single" w:sz="4" w:space="0" w:color="auto"/>
              <w:right w:val="single" w:sz="4" w:space="0" w:color="auto"/>
            </w:tcBorders>
            <w:shd w:val="clear" w:color="auto" w:fill="auto"/>
            <w:noWrap/>
            <w:vAlign w:val="center"/>
          </w:tcPr>
          <w:p w14:paraId="059B4B31" w14:textId="16F0EC5A" w:rsidR="00975E49" w:rsidRPr="00F45B69" w:rsidDel="00520636" w:rsidRDefault="00975E49" w:rsidP="000C0C82">
            <w:pPr>
              <w:jc w:val="center"/>
              <w:rPr>
                <w:del w:id="529" w:author="Bosch Coll, Nuria" w:date="2025-07-03T14:28:00Z"/>
                <w:rFonts w:ascii="Calibri" w:hAnsi="Calibri" w:cs="Calibri"/>
                <w:color w:val="000000"/>
                <w:sz w:val="22"/>
                <w:szCs w:val="22"/>
              </w:rPr>
            </w:pPr>
            <w:del w:id="530" w:author="Bosch Coll, Nuria" w:date="2025-07-03T14:28:00Z">
              <w:r w:rsidRPr="00F45B69" w:rsidDel="00520636">
                <w:rPr>
                  <w:rFonts w:ascii="Calibri" w:hAnsi="Calibri" w:cs="Calibri"/>
                  <w:color w:val="000000"/>
                  <w:sz w:val="22"/>
                  <w:szCs w:val="22"/>
                </w:rPr>
                <w:delText>18.150,00 €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1A0458F" w14:textId="4CC89DE5" w:rsidR="00975E49" w:rsidRPr="00F45B69" w:rsidDel="00520636" w:rsidRDefault="00975E49" w:rsidP="000C0C82">
            <w:pPr>
              <w:jc w:val="center"/>
              <w:rPr>
                <w:del w:id="531" w:author="Bosch Coll, Nuria" w:date="2025-07-03T14:28:00Z"/>
                <w:rFonts w:ascii="Calibri" w:hAnsi="Calibri" w:cs="Calibri"/>
                <w:color w:val="000000"/>
                <w:sz w:val="22"/>
                <w:szCs w:val="22"/>
              </w:rPr>
            </w:pPr>
            <w:del w:id="532" w:author="Bosch Coll, Nuria" w:date="2025-07-03T14:28:00Z">
              <w:r w:rsidRPr="00F45B69" w:rsidDel="00520636">
                <w:rPr>
                  <w:rFonts w:ascii="Calibri" w:hAnsi="Calibri" w:cs="Calibri"/>
                  <w:color w:val="000000"/>
                  <w:sz w:val="22"/>
                  <w:szCs w:val="22"/>
                </w:rPr>
                <w:delText>36.300,00 €</w:delText>
              </w:r>
            </w:del>
          </w:p>
        </w:tc>
        <w:tc>
          <w:tcPr>
            <w:tcW w:w="1466" w:type="dxa"/>
            <w:tcBorders>
              <w:top w:val="nil"/>
              <w:left w:val="nil"/>
              <w:bottom w:val="single" w:sz="4" w:space="0" w:color="auto"/>
              <w:right w:val="single" w:sz="4" w:space="0" w:color="auto"/>
            </w:tcBorders>
            <w:shd w:val="clear" w:color="auto" w:fill="auto"/>
            <w:noWrap/>
            <w:vAlign w:val="center"/>
          </w:tcPr>
          <w:p w14:paraId="6C993F9C" w14:textId="071E04A1" w:rsidR="00975E49" w:rsidRPr="00F45B69" w:rsidDel="00520636" w:rsidRDefault="00975E49" w:rsidP="000C0C82">
            <w:pPr>
              <w:jc w:val="center"/>
              <w:rPr>
                <w:del w:id="533" w:author="Bosch Coll, Nuria" w:date="2025-07-03T14:28:00Z"/>
                <w:rFonts w:ascii="Calibri" w:hAnsi="Calibri" w:cs="Calibri"/>
                <w:color w:val="000000"/>
                <w:sz w:val="22"/>
                <w:szCs w:val="22"/>
              </w:rPr>
            </w:pPr>
            <w:del w:id="534" w:author="Bosch Coll, Nuria" w:date="2025-07-03T14:28:00Z">
              <w:r w:rsidRPr="00F45B69" w:rsidDel="00520636">
                <w:rPr>
                  <w:rFonts w:ascii="Calibri" w:hAnsi="Calibri" w:cs="Calibri"/>
                  <w:color w:val="000000"/>
                  <w:sz w:val="22"/>
                  <w:szCs w:val="22"/>
                </w:rPr>
                <w:delText>54.450,00 €</w:delText>
              </w:r>
            </w:del>
          </w:p>
        </w:tc>
      </w:tr>
      <w:tr w:rsidR="00975E49" w:rsidRPr="00F45B69" w:rsidDel="00520636" w14:paraId="298D5929" w14:textId="7679DD3E" w:rsidTr="00D43283">
        <w:trPr>
          <w:trHeight w:val="300"/>
          <w:jc w:val="center"/>
          <w:del w:id="535"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14E44329" w14:textId="42D5E1CF" w:rsidR="00975E49" w:rsidRPr="00F45B69" w:rsidDel="00520636" w:rsidRDefault="00975E49" w:rsidP="00975E49">
            <w:pPr>
              <w:jc w:val="center"/>
              <w:rPr>
                <w:del w:id="536" w:author="Bosch Coll, Nuria" w:date="2025-07-03T14:28:00Z"/>
                <w:rFonts w:ascii="Calibri" w:hAnsi="Calibri" w:cs="Calibri"/>
                <w:b/>
                <w:bCs/>
                <w:color w:val="000000"/>
                <w:sz w:val="22"/>
                <w:szCs w:val="22"/>
              </w:rPr>
            </w:pPr>
            <w:del w:id="537" w:author="Bosch Coll, Nuria" w:date="2025-07-03T14:28:00Z">
              <w:r w:rsidRPr="00F45B69" w:rsidDel="00520636">
                <w:rPr>
                  <w:rFonts w:ascii="Calibri" w:hAnsi="Calibri" w:cs="Calibri"/>
                  <w:b/>
                  <w:bCs/>
                  <w:color w:val="000000"/>
                  <w:sz w:val="22"/>
                  <w:szCs w:val="22"/>
                </w:rPr>
                <w:delText>Import Manteniment LCTMS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13F1396A" w14:textId="3EFD47F7" w:rsidR="00975E49" w:rsidRPr="00F45B69" w:rsidDel="00520636" w:rsidRDefault="00975E49" w:rsidP="000C0C82">
            <w:pPr>
              <w:jc w:val="center"/>
              <w:rPr>
                <w:del w:id="538" w:author="Bosch Coll, Nuria" w:date="2025-07-03T14:28:00Z"/>
                <w:rFonts w:ascii="Calibri" w:hAnsi="Calibri" w:cs="Calibri"/>
                <w:color w:val="000000"/>
                <w:sz w:val="22"/>
                <w:szCs w:val="22"/>
              </w:rPr>
            </w:pPr>
            <w:del w:id="539"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28344FDB" w14:textId="4FD9C940" w:rsidR="00975E49" w:rsidRPr="00F45B69" w:rsidDel="00520636" w:rsidRDefault="00975E49" w:rsidP="000C0C82">
            <w:pPr>
              <w:jc w:val="center"/>
              <w:rPr>
                <w:del w:id="540" w:author="Bosch Coll, Nuria" w:date="2025-07-03T14:28:00Z"/>
                <w:rFonts w:ascii="Calibri" w:hAnsi="Calibri" w:cs="Calibri"/>
                <w:color w:val="000000"/>
                <w:sz w:val="22"/>
                <w:szCs w:val="22"/>
              </w:rPr>
            </w:pPr>
            <w:del w:id="541"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9E84ECF" w14:textId="3C2CE1D3" w:rsidR="00975E49" w:rsidRPr="00F45B69" w:rsidDel="00520636" w:rsidRDefault="00975E49" w:rsidP="000C0C82">
            <w:pPr>
              <w:jc w:val="center"/>
              <w:rPr>
                <w:del w:id="542" w:author="Bosch Coll, Nuria" w:date="2025-07-03T14:28:00Z"/>
                <w:rFonts w:ascii="Calibri" w:hAnsi="Calibri" w:cs="Calibri"/>
                <w:color w:val="000000"/>
                <w:sz w:val="22"/>
                <w:szCs w:val="22"/>
              </w:rPr>
            </w:pPr>
            <w:del w:id="543"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60245BA0" w14:textId="55D56468" w:rsidR="00975E49" w:rsidRPr="00F45B69" w:rsidDel="00520636" w:rsidRDefault="00975E49" w:rsidP="000C0C82">
            <w:pPr>
              <w:jc w:val="center"/>
              <w:rPr>
                <w:del w:id="544" w:author="Bosch Coll, Nuria" w:date="2025-07-03T14:28:00Z"/>
                <w:rFonts w:ascii="Calibri" w:hAnsi="Calibri" w:cs="Calibri"/>
                <w:color w:val="000000"/>
                <w:sz w:val="22"/>
                <w:szCs w:val="22"/>
              </w:rPr>
            </w:pPr>
            <w:del w:id="545"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3247CF4D" w14:textId="018B78FD" w:rsidTr="00D43283">
        <w:trPr>
          <w:trHeight w:val="300"/>
          <w:jc w:val="center"/>
          <w:del w:id="546"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2EA24127" w14:textId="218DFE53" w:rsidR="00975E49" w:rsidRPr="00F45B69" w:rsidDel="00520636" w:rsidRDefault="00975E49" w:rsidP="00975E49">
            <w:pPr>
              <w:jc w:val="center"/>
              <w:rPr>
                <w:del w:id="547" w:author="Bosch Coll, Nuria" w:date="2025-07-03T14:28:00Z"/>
                <w:rFonts w:ascii="Calibri" w:hAnsi="Calibri" w:cs="Calibri"/>
                <w:b/>
                <w:bCs/>
                <w:color w:val="000000"/>
                <w:sz w:val="22"/>
                <w:szCs w:val="22"/>
              </w:rPr>
            </w:pPr>
            <w:del w:id="548" w:author="Bosch Coll, Nuria" w:date="2025-07-03T14:28:00Z">
              <w:r w:rsidRPr="00F45B69" w:rsidDel="00520636">
                <w:rPr>
                  <w:rFonts w:ascii="Calibri" w:hAnsi="Calibri" w:cs="Calibri"/>
                  <w:b/>
                  <w:bCs/>
                  <w:color w:val="000000"/>
                  <w:sz w:val="22"/>
                  <w:szCs w:val="22"/>
                </w:rPr>
                <w:delText>Import Manteniment NGS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21AA450B" w14:textId="5DB1B4B4" w:rsidR="00975E49" w:rsidRPr="00F45B69" w:rsidDel="00520636" w:rsidRDefault="00975E49" w:rsidP="000C0C82">
            <w:pPr>
              <w:jc w:val="center"/>
              <w:rPr>
                <w:del w:id="549" w:author="Bosch Coll, Nuria" w:date="2025-07-03T14:28:00Z"/>
                <w:rFonts w:ascii="Calibri" w:hAnsi="Calibri" w:cs="Calibri"/>
                <w:color w:val="000000"/>
                <w:sz w:val="22"/>
                <w:szCs w:val="22"/>
              </w:rPr>
            </w:pPr>
            <w:del w:id="550"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1C27829A" w14:textId="6FFC0798" w:rsidR="00975E49" w:rsidRPr="00F45B69" w:rsidDel="00520636" w:rsidRDefault="00975E49" w:rsidP="000C0C82">
            <w:pPr>
              <w:jc w:val="center"/>
              <w:rPr>
                <w:del w:id="551" w:author="Bosch Coll, Nuria" w:date="2025-07-03T14:28:00Z"/>
                <w:rFonts w:ascii="Calibri" w:hAnsi="Calibri" w:cs="Calibri"/>
                <w:color w:val="000000"/>
                <w:sz w:val="22"/>
                <w:szCs w:val="22"/>
              </w:rPr>
            </w:pPr>
            <w:del w:id="552"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2CA0BFD" w14:textId="7D0EF26D" w:rsidR="00975E49" w:rsidRPr="00F45B69" w:rsidDel="00520636" w:rsidRDefault="00975E49" w:rsidP="000C0C82">
            <w:pPr>
              <w:jc w:val="center"/>
              <w:rPr>
                <w:del w:id="553" w:author="Bosch Coll, Nuria" w:date="2025-07-03T14:28:00Z"/>
                <w:rFonts w:ascii="Calibri" w:hAnsi="Calibri" w:cs="Calibri"/>
                <w:color w:val="000000"/>
                <w:sz w:val="22"/>
                <w:szCs w:val="22"/>
              </w:rPr>
            </w:pPr>
            <w:del w:id="554"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0C3AABAD" w14:textId="13D23016" w:rsidR="00975E49" w:rsidRPr="00F45B69" w:rsidDel="00520636" w:rsidRDefault="00975E49" w:rsidP="000C0C82">
            <w:pPr>
              <w:jc w:val="center"/>
              <w:rPr>
                <w:del w:id="555" w:author="Bosch Coll, Nuria" w:date="2025-07-03T14:28:00Z"/>
                <w:rFonts w:ascii="Calibri" w:hAnsi="Calibri" w:cs="Calibri"/>
                <w:color w:val="000000"/>
                <w:sz w:val="22"/>
                <w:szCs w:val="22"/>
              </w:rPr>
            </w:pPr>
            <w:del w:id="556"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1AD80A68" w14:textId="48E58636" w:rsidTr="00D43283">
        <w:trPr>
          <w:trHeight w:val="300"/>
          <w:jc w:val="center"/>
          <w:del w:id="557"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7E88AE7" w14:textId="35113235" w:rsidR="00975E49" w:rsidRPr="00F45B69" w:rsidDel="00520636" w:rsidRDefault="00975E49" w:rsidP="00975E49">
            <w:pPr>
              <w:jc w:val="center"/>
              <w:rPr>
                <w:del w:id="558" w:author="Bosch Coll, Nuria" w:date="2025-07-03T14:28:00Z"/>
                <w:rFonts w:ascii="Calibri" w:hAnsi="Calibri" w:cs="Calibri"/>
                <w:b/>
                <w:bCs/>
                <w:color w:val="000000"/>
                <w:sz w:val="22"/>
                <w:szCs w:val="22"/>
              </w:rPr>
            </w:pPr>
            <w:del w:id="559" w:author="Bosch Coll, Nuria" w:date="2025-07-03T14:28:00Z">
              <w:r w:rsidRPr="00F45B69" w:rsidDel="00520636">
                <w:rPr>
                  <w:rFonts w:ascii="Calibri" w:hAnsi="Calibri" w:cs="Calibri"/>
                  <w:b/>
                  <w:bCs/>
                  <w:color w:val="000000"/>
                  <w:sz w:val="22"/>
                  <w:szCs w:val="22"/>
                </w:rPr>
                <w:delText>Import variable extres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7F256FCB" w14:textId="33863BBE" w:rsidR="00975E49" w:rsidRPr="00F45B69" w:rsidDel="00520636" w:rsidRDefault="00975E49" w:rsidP="000C0C82">
            <w:pPr>
              <w:jc w:val="center"/>
              <w:rPr>
                <w:del w:id="560" w:author="Bosch Coll, Nuria" w:date="2025-07-03T14:28:00Z"/>
                <w:rFonts w:ascii="Calibri" w:hAnsi="Calibri" w:cs="Calibri"/>
                <w:color w:val="000000"/>
                <w:sz w:val="22"/>
                <w:szCs w:val="22"/>
              </w:rPr>
            </w:pPr>
            <w:del w:id="561" w:author="Bosch Coll, Nuria" w:date="2025-07-03T14:28:00Z">
              <w:r w:rsidRPr="00F45B69" w:rsidDel="00520636">
                <w:rPr>
                  <w:rFonts w:ascii="Calibri" w:hAnsi="Calibri" w:cs="Calibri"/>
                  <w:color w:val="000000"/>
                  <w:sz w:val="22"/>
                  <w:szCs w:val="22"/>
                </w:rPr>
                <w:delText>7.260,00 €</w:delText>
              </w:r>
            </w:del>
          </w:p>
        </w:tc>
        <w:tc>
          <w:tcPr>
            <w:tcW w:w="1425" w:type="dxa"/>
            <w:tcBorders>
              <w:top w:val="nil"/>
              <w:left w:val="nil"/>
              <w:bottom w:val="single" w:sz="4" w:space="0" w:color="auto"/>
              <w:right w:val="single" w:sz="4" w:space="0" w:color="auto"/>
            </w:tcBorders>
            <w:shd w:val="clear" w:color="auto" w:fill="auto"/>
            <w:noWrap/>
            <w:vAlign w:val="center"/>
          </w:tcPr>
          <w:p w14:paraId="5A3EC192" w14:textId="2E448D7A" w:rsidR="00975E49" w:rsidRPr="00F45B69" w:rsidDel="00520636" w:rsidRDefault="00975E49" w:rsidP="000C0C82">
            <w:pPr>
              <w:jc w:val="center"/>
              <w:rPr>
                <w:del w:id="562" w:author="Bosch Coll, Nuria" w:date="2025-07-03T14:28:00Z"/>
                <w:rFonts w:ascii="Calibri" w:hAnsi="Calibri" w:cs="Calibri"/>
                <w:color w:val="000000"/>
                <w:sz w:val="22"/>
                <w:szCs w:val="22"/>
              </w:rPr>
            </w:pPr>
            <w:del w:id="563" w:author="Bosch Coll, Nuria" w:date="2025-07-03T14:28:00Z">
              <w:r w:rsidRPr="00F45B69" w:rsidDel="00520636">
                <w:rPr>
                  <w:rFonts w:ascii="Calibri" w:hAnsi="Calibri" w:cs="Calibri"/>
                  <w:color w:val="000000"/>
                  <w:sz w:val="22"/>
                  <w:szCs w:val="22"/>
                </w:rPr>
                <w:delText>7.260,00 €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494DD93" w14:textId="34016C1B" w:rsidR="00975E49" w:rsidRPr="00F45B69" w:rsidDel="00520636" w:rsidRDefault="00975E49" w:rsidP="000C0C82">
            <w:pPr>
              <w:jc w:val="center"/>
              <w:rPr>
                <w:del w:id="564" w:author="Bosch Coll, Nuria" w:date="2025-07-03T14:28:00Z"/>
                <w:rFonts w:ascii="Calibri" w:hAnsi="Calibri" w:cs="Calibri"/>
                <w:color w:val="000000"/>
                <w:sz w:val="22"/>
                <w:szCs w:val="22"/>
              </w:rPr>
            </w:pPr>
            <w:del w:id="565" w:author="Bosch Coll, Nuria" w:date="2025-07-03T14:28:00Z">
              <w:r w:rsidRPr="00F45B69" w:rsidDel="00520636">
                <w:rPr>
                  <w:rFonts w:ascii="Calibri" w:hAnsi="Calibri" w:cs="Calibri"/>
                  <w:color w:val="000000"/>
                  <w:sz w:val="22"/>
                  <w:szCs w:val="22"/>
                </w:rPr>
                <w:delText>14.520,00 €</w:delText>
              </w:r>
            </w:del>
          </w:p>
        </w:tc>
        <w:tc>
          <w:tcPr>
            <w:tcW w:w="1466" w:type="dxa"/>
            <w:tcBorders>
              <w:top w:val="nil"/>
              <w:left w:val="nil"/>
              <w:bottom w:val="single" w:sz="4" w:space="0" w:color="auto"/>
              <w:right w:val="single" w:sz="4" w:space="0" w:color="auto"/>
            </w:tcBorders>
            <w:shd w:val="clear" w:color="auto" w:fill="auto"/>
            <w:noWrap/>
            <w:vAlign w:val="center"/>
          </w:tcPr>
          <w:p w14:paraId="4E051A95" w14:textId="6820AEF9" w:rsidR="00975E49" w:rsidRPr="00F45B69" w:rsidDel="00520636" w:rsidRDefault="00975E49" w:rsidP="000C0C82">
            <w:pPr>
              <w:jc w:val="center"/>
              <w:rPr>
                <w:del w:id="566" w:author="Bosch Coll, Nuria" w:date="2025-07-03T14:28:00Z"/>
                <w:rFonts w:ascii="Calibri" w:hAnsi="Calibri" w:cs="Calibri"/>
                <w:color w:val="000000"/>
                <w:sz w:val="22"/>
                <w:szCs w:val="22"/>
              </w:rPr>
            </w:pPr>
            <w:del w:id="567" w:author="Bosch Coll, Nuria" w:date="2025-07-03T14:28:00Z">
              <w:r w:rsidRPr="00F45B69" w:rsidDel="00520636">
                <w:rPr>
                  <w:rFonts w:ascii="Calibri" w:hAnsi="Calibri" w:cs="Calibri"/>
                  <w:color w:val="000000"/>
                  <w:sz w:val="22"/>
                  <w:szCs w:val="22"/>
                </w:rPr>
                <w:delText>21.780,00 €</w:delText>
              </w:r>
            </w:del>
          </w:p>
        </w:tc>
      </w:tr>
      <w:tr w:rsidR="00975E49" w:rsidRPr="00F45B69" w:rsidDel="00520636" w14:paraId="6BB28453" w14:textId="038BDCE0" w:rsidTr="00D43283">
        <w:trPr>
          <w:trHeight w:val="300"/>
          <w:jc w:val="center"/>
          <w:del w:id="568" w:author="Bosch Coll, Nuria" w:date="2025-07-03T14:28:00Z"/>
        </w:trPr>
        <w:tc>
          <w:tcPr>
            <w:tcW w:w="2931" w:type="dxa"/>
            <w:tcBorders>
              <w:top w:val="nil"/>
              <w:left w:val="single" w:sz="8" w:space="0" w:color="auto"/>
              <w:bottom w:val="single" w:sz="8" w:space="0" w:color="auto"/>
              <w:right w:val="single" w:sz="4" w:space="0" w:color="auto"/>
            </w:tcBorders>
            <w:shd w:val="clear" w:color="auto" w:fill="auto"/>
            <w:noWrap/>
            <w:vAlign w:val="center"/>
          </w:tcPr>
          <w:p w14:paraId="6D14046E" w14:textId="35E69139" w:rsidR="00975E49" w:rsidRPr="00F45B69" w:rsidDel="00520636" w:rsidRDefault="00975E49" w:rsidP="00975E49">
            <w:pPr>
              <w:jc w:val="center"/>
              <w:rPr>
                <w:del w:id="569" w:author="Bosch Coll, Nuria" w:date="2025-07-03T14:28:00Z"/>
                <w:rFonts w:ascii="Calibri" w:hAnsi="Calibri" w:cs="Calibri"/>
                <w:b/>
                <w:bCs/>
                <w:color w:val="000000"/>
                <w:sz w:val="22"/>
                <w:szCs w:val="22"/>
              </w:rPr>
            </w:pPr>
            <w:del w:id="570" w:author="Bosch Coll, Nuria" w:date="2025-07-03T14:28:00Z">
              <w:r w:rsidRPr="00F45B69" w:rsidDel="00520636">
                <w:rPr>
                  <w:rFonts w:ascii="Calibri" w:hAnsi="Calibri" w:cs="Calibri"/>
                  <w:b/>
                  <w:bCs/>
                  <w:color w:val="000000"/>
                  <w:sz w:val="22"/>
                  <w:szCs w:val="22"/>
                </w:rPr>
                <w:delText>TOTAL</w:delText>
              </w:r>
            </w:del>
          </w:p>
        </w:tc>
        <w:tc>
          <w:tcPr>
            <w:tcW w:w="1455" w:type="dxa"/>
            <w:tcBorders>
              <w:top w:val="nil"/>
              <w:left w:val="single" w:sz="4" w:space="0" w:color="auto"/>
              <w:bottom w:val="single" w:sz="8" w:space="0" w:color="auto"/>
              <w:right w:val="single" w:sz="4" w:space="0" w:color="auto"/>
            </w:tcBorders>
            <w:shd w:val="clear" w:color="auto" w:fill="auto"/>
            <w:noWrap/>
            <w:vAlign w:val="center"/>
          </w:tcPr>
          <w:p w14:paraId="33FAE932" w14:textId="56C03175" w:rsidR="00975E49" w:rsidRPr="00F45B69" w:rsidDel="00520636" w:rsidRDefault="00975E49" w:rsidP="000C0C82">
            <w:pPr>
              <w:jc w:val="center"/>
              <w:rPr>
                <w:del w:id="571" w:author="Bosch Coll, Nuria" w:date="2025-07-03T14:28:00Z"/>
                <w:rFonts w:ascii="Calibri" w:hAnsi="Calibri" w:cs="Calibri"/>
                <w:color w:val="000000"/>
                <w:sz w:val="22"/>
                <w:szCs w:val="22"/>
              </w:rPr>
            </w:pPr>
            <w:del w:id="572" w:author="Bosch Coll, Nuria" w:date="2025-07-03T14:28:00Z">
              <w:r w:rsidRPr="00F45B69" w:rsidDel="00520636">
                <w:rPr>
                  <w:rFonts w:ascii="Calibri" w:hAnsi="Calibri" w:cs="Calibri"/>
                  <w:color w:val="000000"/>
                  <w:sz w:val="22"/>
                  <w:szCs w:val="22"/>
                </w:rPr>
                <w:delText>102.245,00 €</w:delText>
              </w:r>
            </w:del>
          </w:p>
        </w:tc>
        <w:tc>
          <w:tcPr>
            <w:tcW w:w="1425" w:type="dxa"/>
            <w:tcBorders>
              <w:top w:val="nil"/>
              <w:left w:val="nil"/>
              <w:bottom w:val="single" w:sz="8" w:space="0" w:color="auto"/>
              <w:right w:val="single" w:sz="4" w:space="0" w:color="auto"/>
            </w:tcBorders>
            <w:shd w:val="clear" w:color="auto" w:fill="auto"/>
            <w:noWrap/>
            <w:vAlign w:val="center"/>
          </w:tcPr>
          <w:p w14:paraId="3BD0F91B" w14:textId="06F6FDD4" w:rsidR="00975E49" w:rsidRPr="00F45B69" w:rsidDel="00520636" w:rsidRDefault="00975E49" w:rsidP="000C0C82">
            <w:pPr>
              <w:jc w:val="center"/>
              <w:rPr>
                <w:del w:id="573" w:author="Bosch Coll, Nuria" w:date="2025-07-03T14:28:00Z"/>
                <w:rFonts w:ascii="Calibri" w:hAnsi="Calibri" w:cs="Calibri"/>
                <w:color w:val="000000"/>
                <w:sz w:val="22"/>
                <w:szCs w:val="22"/>
              </w:rPr>
            </w:pPr>
            <w:del w:id="574" w:author="Bosch Coll, Nuria" w:date="2025-07-03T14:28:00Z">
              <w:r w:rsidRPr="00F45B69" w:rsidDel="00520636">
                <w:rPr>
                  <w:rFonts w:ascii="Calibri" w:hAnsi="Calibri" w:cs="Calibri"/>
                  <w:color w:val="000000"/>
                  <w:sz w:val="22"/>
                  <w:szCs w:val="22"/>
                </w:rPr>
                <w:delText>102.245,00 €</w:delText>
              </w:r>
            </w:del>
          </w:p>
        </w:tc>
        <w:tc>
          <w:tcPr>
            <w:tcW w:w="1470" w:type="dxa"/>
            <w:tcBorders>
              <w:top w:val="nil"/>
              <w:left w:val="nil"/>
              <w:bottom w:val="single" w:sz="8" w:space="0" w:color="auto"/>
              <w:right w:val="single" w:sz="4" w:space="0" w:color="auto"/>
            </w:tcBorders>
            <w:shd w:val="clear" w:color="auto" w:fill="D9D9D9" w:themeFill="background1" w:themeFillShade="D9"/>
            <w:vAlign w:val="center"/>
          </w:tcPr>
          <w:p w14:paraId="5AF167C2" w14:textId="2596A9ED" w:rsidR="00975E49" w:rsidRPr="00F45B69" w:rsidDel="00520636" w:rsidRDefault="00975E49" w:rsidP="000C0C82">
            <w:pPr>
              <w:jc w:val="center"/>
              <w:rPr>
                <w:del w:id="575" w:author="Bosch Coll, Nuria" w:date="2025-07-03T14:28:00Z"/>
                <w:rFonts w:ascii="Calibri" w:hAnsi="Calibri" w:cs="Calibri"/>
                <w:b/>
                <w:bCs/>
                <w:color w:val="000000"/>
                <w:sz w:val="22"/>
                <w:szCs w:val="22"/>
              </w:rPr>
            </w:pPr>
            <w:del w:id="576" w:author="Bosch Coll, Nuria" w:date="2025-07-03T14:28:00Z">
              <w:r w:rsidRPr="00F45B69" w:rsidDel="00520636">
                <w:rPr>
                  <w:rFonts w:ascii="Calibri" w:hAnsi="Calibri" w:cs="Calibri"/>
                  <w:b/>
                  <w:bCs/>
                  <w:color w:val="000000"/>
                  <w:sz w:val="22"/>
                  <w:szCs w:val="22"/>
                </w:rPr>
                <w:delText>204.490,00 €</w:delText>
              </w:r>
            </w:del>
          </w:p>
        </w:tc>
        <w:tc>
          <w:tcPr>
            <w:tcW w:w="1466" w:type="dxa"/>
            <w:tcBorders>
              <w:top w:val="nil"/>
              <w:left w:val="nil"/>
              <w:bottom w:val="single" w:sz="8" w:space="0" w:color="auto"/>
              <w:right w:val="single" w:sz="4" w:space="0" w:color="auto"/>
            </w:tcBorders>
            <w:shd w:val="clear" w:color="auto" w:fill="auto"/>
            <w:noWrap/>
            <w:vAlign w:val="center"/>
          </w:tcPr>
          <w:p w14:paraId="7A266D57" w14:textId="79BDDB1D" w:rsidR="00975E49" w:rsidRPr="00F45B69" w:rsidDel="00520636" w:rsidRDefault="00975E49" w:rsidP="000C0C82">
            <w:pPr>
              <w:jc w:val="center"/>
              <w:rPr>
                <w:del w:id="577" w:author="Bosch Coll, Nuria" w:date="2025-07-03T14:28:00Z"/>
                <w:rFonts w:ascii="Calibri" w:hAnsi="Calibri" w:cs="Calibri"/>
                <w:color w:val="000000"/>
                <w:sz w:val="22"/>
                <w:szCs w:val="22"/>
              </w:rPr>
            </w:pPr>
            <w:del w:id="578" w:author="Bosch Coll, Nuria" w:date="2025-07-03T14:28:00Z">
              <w:r w:rsidRPr="00F45B69" w:rsidDel="00520636">
                <w:rPr>
                  <w:rFonts w:ascii="Calibri" w:hAnsi="Calibri" w:cs="Calibri"/>
                  <w:color w:val="000000"/>
                  <w:sz w:val="22"/>
                  <w:szCs w:val="22"/>
                </w:rPr>
                <w:delText>306.735,00 €</w:delText>
              </w:r>
            </w:del>
          </w:p>
        </w:tc>
      </w:tr>
    </w:tbl>
    <w:p w14:paraId="3A8B53CC" w14:textId="23682EE7" w:rsidR="004F36D3" w:rsidRPr="00F45B69" w:rsidDel="00520636" w:rsidRDefault="004F36D3" w:rsidP="000C0C82">
      <w:pPr>
        <w:spacing w:before="150" w:line="276" w:lineRule="auto"/>
        <w:jc w:val="both"/>
        <w:rPr>
          <w:del w:id="579" w:author="Bosch Coll, Nuria" w:date="2025-07-03T14:28:00Z"/>
          <w:rFonts w:ascii="Calibri Light" w:hAnsi="Calibri Light" w:cs="Arial"/>
          <w:sz w:val="22"/>
          <w:szCs w:val="22"/>
          <w:lang w:eastAsia="ca-ES"/>
        </w:rPr>
      </w:pPr>
      <w:del w:id="580" w:author="Bosch Coll, Nuria" w:date="2025-07-03T14:28:00Z">
        <w:r w:rsidRPr="00F45B69" w:rsidDel="00520636">
          <w:rPr>
            <w:rFonts w:ascii="Calibri Light" w:hAnsi="Calibri Light" w:cs="Arial"/>
            <w:sz w:val="22"/>
            <w:szCs w:val="22"/>
            <w:lang w:eastAsia="ca-ES"/>
          </w:rPr>
          <w:delText xml:space="preserve">L’import variable correspon a una dotació econòmica per assumir, dintre del contracte, l’import dels costos associats a correctius </w:delText>
        </w:r>
        <w:r w:rsidR="00771DB5" w:rsidRPr="00F45B69" w:rsidDel="00520636">
          <w:rPr>
            <w:rFonts w:ascii="Calibri Light" w:hAnsi="Calibri Light" w:cs="Arial"/>
            <w:sz w:val="22"/>
            <w:szCs w:val="22"/>
            <w:lang w:eastAsia="ca-ES"/>
          </w:rPr>
          <w:delText>extraordinaris</w:delText>
        </w:r>
        <w:r w:rsidRPr="00F45B69" w:rsidDel="00520636">
          <w:rPr>
            <w:rFonts w:ascii="Calibri Light" w:hAnsi="Calibri Light" w:cs="Arial"/>
            <w:sz w:val="22"/>
            <w:szCs w:val="22"/>
            <w:lang w:eastAsia="ca-ES"/>
          </w:rPr>
          <w:delText>.</w:delText>
        </w:r>
      </w:del>
    </w:p>
    <w:p w14:paraId="0E1A8577" w14:textId="66B61184" w:rsidR="004F36D3" w:rsidRPr="00F45B69" w:rsidDel="00520636" w:rsidRDefault="004F36D3" w:rsidP="000C0C82">
      <w:pPr>
        <w:spacing w:before="150" w:line="276" w:lineRule="auto"/>
        <w:jc w:val="both"/>
        <w:rPr>
          <w:del w:id="581" w:author="Bosch Coll, Nuria" w:date="2025-07-03T14:28:00Z"/>
          <w:rFonts w:ascii="Calibri Light" w:hAnsi="Calibri Light" w:cs="Arial"/>
          <w:sz w:val="22"/>
          <w:szCs w:val="22"/>
          <w:lang w:eastAsia="ca-ES"/>
        </w:rPr>
      </w:pPr>
      <w:del w:id="582"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2A7EDD3B" w14:textId="71CAEB30" w:rsidR="004F36D3" w:rsidRPr="00F45B69" w:rsidDel="00520636" w:rsidRDefault="004F36D3" w:rsidP="009622BA">
      <w:pPr>
        <w:pStyle w:val="Subttol1"/>
        <w:spacing w:line="276" w:lineRule="auto"/>
        <w:jc w:val="both"/>
        <w:rPr>
          <w:del w:id="583" w:author="Bosch Coll, Nuria" w:date="2025-07-03T14:28:00Z"/>
          <w:rFonts w:ascii="Calibri Light" w:hAnsi="Calibri Light" w:cs="Arial"/>
          <w:b w:val="0"/>
          <w:snapToGrid/>
          <w:sz w:val="22"/>
          <w:szCs w:val="22"/>
          <w:lang w:val="ca-ES" w:eastAsia="ca-ES"/>
        </w:rPr>
      </w:pPr>
    </w:p>
    <w:p w14:paraId="1A03EF1F" w14:textId="6B708DE5" w:rsidR="000A4F1B" w:rsidRPr="00F45B69" w:rsidDel="00520636" w:rsidRDefault="000A4F1B">
      <w:pPr>
        <w:rPr>
          <w:del w:id="584" w:author="Bosch Coll, Nuria" w:date="2025-07-03T14:28:00Z"/>
          <w:rFonts w:ascii="Calibri Light" w:hAnsi="Calibri Light" w:cs="Arial"/>
          <w:b/>
          <w:sz w:val="22"/>
          <w:szCs w:val="22"/>
          <w:lang w:eastAsia="ca-ES"/>
        </w:rPr>
      </w:pPr>
      <w:del w:id="585" w:author="Bosch Coll, Nuria" w:date="2025-07-03T14:28:00Z">
        <w:r w:rsidRPr="00F45B69" w:rsidDel="00520636">
          <w:rPr>
            <w:rFonts w:ascii="Calibri Light" w:hAnsi="Calibri Light" w:cs="Arial"/>
            <w:sz w:val="22"/>
            <w:szCs w:val="22"/>
            <w:lang w:eastAsia="ca-ES"/>
          </w:rPr>
          <w:br w:type="page"/>
        </w:r>
      </w:del>
    </w:p>
    <w:p w14:paraId="5FF9E059" w14:textId="2560122C" w:rsidR="00D62AB4" w:rsidRPr="00F45B69" w:rsidDel="00520636" w:rsidRDefault="5C23BD82" w:rsidP="009622BA">
      <w:pPr>
        <w:pStyle w:val="Subttol1"/>
        <w:spacing w:line="276" w:lineRule="auto"/>
        <w:jc w:val="both"/>
        <w:rPr>
          <w:del w:id="586" w:author="Bosch Coll, Nuria" w:date="2025-07-03T14:28:00Z"/>
          <w:rFonts w:ascii="Calibri Light" w:hAnsi="Calibri Light" w:cs="Arial"/>
          <w:snapToGrid/>
          <w:sz w:val="22"/>
          <w:szCs w:val="22"/>
          <w:lang w:val="ca-ES" w:eastAsia="ca-ES"/>
        </w:rPr>
      </w:pPr>
      <w:del w:id="587" w:author="Bosch Coll, Nuria" w:date="2025-07-03T14:28:00Z">
        <w:r w:rsidRPr="00F45B69" w:rsidDel="00520636">
          <w:rPr>
            <w:rFonts w:ascii="Calibri Light" w:hAnsi="Calibri Light" w:cs="Arial"/>
            <w:snapToGrid/>
            <w:sz w:val="22"/>
            <w:szCs w:val="22"/>
            <w:lang w:val="ca-ES" w:eastAsia="ca-ES"/>
          </w:rPr>
          <w:delText>Lot 2</w:delText>
        </w:r>
      </w:del>
    </w:p>
    <w:p w14:paraId="6F0204E0" w14:textId="71A5D8AE" w:rsidR="6518DE63" w:rsidDel="00520636" w:rsidRDefault="6518DE63" w:rsidP="6518DE63">
      <w:pPr>
        <w:pStyle w:val="Subttol1"/>
        <w:spacing w:line="276" w:lineRule="auto"/>
        <w:jc w:val="both"/>
        <w:rPr>
          <w:del w:id="588" w:author="Bosch Coll, Nuria" w:date="2025-07-03T14:28:00Z"/>
          <w:rFonts w:ascii="Calibri Light" w:hAnsi="Calibri Light" w:cs="Arial"/>
          <w:sz w:val="22"/>
          <w:szCs w:val="22"/>
          <w:lang w:val="ca-ES" w:eastAsia="ca-ES"/>
        </w:rPr>
      </w:pPr>
    </w:p>
    <w:p w14:paraId="2835FCDA" w14:textId="26A4BBCC" w:rsidR="6462BB40" w:rsidDel="00520636" w:rsidRDefault="650AA2B0" w:rsidP="6518DE63">
      <w:pPr>
        <w:pStyle w:val="Subttol1"/>
        <w:spacing w:line="276" w:lineRule="auto"/>
        <w:jc w:val="both"/>
        <w:rPr>
          <w:del w:id="589" w:author="Bosch Coll, Nuria" w:date="2025-07-03T14:28:00Z"/>
          <w:rFonts w:ascii="Calibri Light" w:hAnsi="Calibri Light" w:cs="Arial"/>
          <w:sz w:val="22"/>
          <w:szCs w:val="22"/>
          <w:lang w:val="ca-ES" w:eastAsia="ca-ES"/>
        </w:rPr>
      </w:pPr>
      <w:del w:id="590" w:author="Bosch Coll, Nuria" w:date="2025-07-03T14:28:00Z">
        <w:r w:rsidRPr="6815D149" w:rsidDel="00520636">
          <w:rPr>
            <w:rFonts w:ascii="Calibri Light" w:hAnsi="Calibri Light" w:cs="Arial"/>
            <w:sz w:val="22"/>
            <w:szCs w:val="22"/>
            <w:lang w:val="ca-ES" w:eastAsia="ca-ES"/>
          </w:rPr>
          <w:delText>Desglossament pressupo</w:delText>
        </w:r>
        <w:r w:rsidR="006E77DB" w:rsidDel="00520636">
          <w:rPr>
            <w:rFonts w:ascii="Calibri Light" w:hAnsi="Calibri Light" w:cs="Arial"/>
            <w:sz w:val="22"/>
            <w:szCs w:val="22"/>
            <w:lang w:val="ca-ES" w:eastAsia="ca-ES"/>
          </w:rPr>
          <w:delText>s</w:delText>
        </w:r>
        <w:r w:rsidRPr="6815D149" w:rsidDel="00520636">
          <w:rPr>
            <w:rFonts w:ascii="Calibri Light" w:hAnsi="Calibri Light" w:cs="Arial"/>
            <w:sz w:val="22"/>
            <w:szCs w:val="22"/>
            <w:lang w:val="ca-ES" w:eastAsia="ca-ES"/>
          </w:rPr>
          <w:delText>t</w:delText>
        </w:r>
      </w:del>
    </w:p>
    <w:p w14:paraId="3BAD86E2" w14:textId="18C540BA" w:rsidR="008133EC" w:rsidRPr="00F45B69" w:rsidDel="00520636" w:rsidRDefault="008133EC" w:rsidP="6815D149">
      <w:pPr>
        <w:spacing w:before="150" w:line="276" w:lineRule="auto"/>
        <w:jc w:val="both"/>
        <w:rPr>
          <w:del w:id="591" w:author="Bosch Coll, Nuria" w:date="2025-07-03T14:28:00Z"/>
          <w:rFonts w:ascii="Calibri Light" w:hAnsi="Calibri Light" w:cs="Arial"/>
          <w:sz w:val="22"/>
          <w:szCs w:val="22"/>
          <w:lang w:eastAsia="ca-ES"/>
        </w:rPr>
      </w:pPr>
    </w:p>
    <w:p w14:paraId="1C2368D0" w14:textId="52F696EF" w:rsidR="00D62AB4" w:rsidRPr="00F45B69" w:rsidDel="00520636" w:rsidRDefault="00D62AB4" w:rsidP="00D62AB4">
      <w:pPr>
        <w:spacing w:line="276" w:lineRule="auto"/>
        <w:jc w:val="both"/>
        <w:rPr>
          <w:del w:id="592" w:author="Bosch Coll, Nuria" w:date="2025-07-03T14:28:00Z"/>
          <w:rFonts w:ascii="Calibri Light" w:hAnsi="Calibri Light" w:cs="Arial"/>
          <w:b/>
          <w:sz w:val="22"/>
          <w:szCs w:val="22"/>
          <w:u w:val="single"/>
          <w:lang w:eastAsia="ca-ES"/>
        </w:rPr>
      </w:pPr>
      <w:del w:id="593" w:author="Bosch Coll, Nuria" w:date="2025-07-03T14:28:00Z">
        <w:r w:rsidRPr="00F45B69" w:rsidDel="00520636">
          <w:rPr>
            <w:rFonts w:ascii="Calibri Light" w:hAnsi="Calibri Light" w:cs="Arial"/>
            <w:b/>
            <w:sz w:val="22"/>
            <w:szCs w:val="22"/>
            <w:u w:val="single"/>
            <w:lang w:eastAsia="ca-ES"/>
          </w:rPr>
          <w:delText>Imports sense IVA</w:delText>
        </w:r>
      </w:del>
    </w:p>
    <w:p w14:paraId="73C680CB" w14:textId="59093360" w:rsidR="00697781" w:rsidRPr="00F45B69" w:rsidDel="00520636" w:rsidRDefault="00697781" w:rsidP="00D62AB4">
      <w:pPr>
        <w:spacing w:line="276" w:lineRule="auto"/>
        <w:jc w:val="both"/>
        <w:rPr>
          <w:del w:id="594" w:author="Bosch Coll, Nuria" w:date="2025-07-03T14:28:00Z"/>
          <w:rFonts w:ascii="Calibri Light" w:hAnsi="Calibri Light" w:cs="Arial"/>
          <w:b/>
          <w:sz w:val="22"/>
          <w:szCs w:val="22"/>
          <w:u w:val="single"/>
          <w:lang w:eastAsia="ca-ES"/>
        </w:rPr>
      </w:pPr>
    </w:p>
    <w:tbl>
      <w:tblPr>
        <w:tblW w:w="8787" w:type="dxa"/>
        <w:jc w:val="center"/>
        <w:tblCellMar>
          <w:left w:w="70" w:type="dxa"/>
          <w:right w:w="70" w:type="dxa"/>
        </w:tblCellMar>
        <w:tblLook w:val="04A0" w:firstRow="1" w:lastRow="0" w:firstColumn="1" w:lastColumn="0" w:noHBand="0" w:noVBand="1"/>
      </w:tblPr>
      <w:tblGrid>
        <w:gridCol w:w="3396"/>
        <w:gridCol w:w="1279"/>
        <w:gridCol w:w="1268"/>
        <w:gridCol w:w="1206"/>
        <w:gridCol w:w="1638"/>
      </w:tblGrid>
      <w:tr w:rsidR="00D62AB4" w:rsidRPr="00F45B69" w:rsidDel="00520636" w14:paraId="0C36BC5E" w14:textId="23A2CE42" w:rsidTr="00D43283">
        <w:trPr>
          <w:trHeight w:val="300"/>
          <w:jc w:val="center"/>
          <w:del w:id="595" w:author="Bosch Coll, Nuria" w:date="2025-07-03T14:28:00Z"/>
        </w:trPr>
        <w:tc>
          <w:tcPr>
            <w:tcW w:w="3396"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578B62D" w14:textId="5104E0EF" w:rsidR="00D62AB4" w:rsidRPr="00F45B69" w:rsidDel="00520636" w:rsidRDefault="00D62AB4" w:rsidP="00D62AB4">
            <w:pPr>
              <w:jc w:val="center"/>
              <w:rPr>
                <w:del w:id="596" w:author="Bosch Coll, Nuria" w:date="2025-07-03T14:28:00Z"/>
                <w:rFonts w:ascii="Calibri" w:hAnsi="Calibri" w:cs="Calibri"/>
                <w:b/>
                <w:bCs/>
                <w:color w:val="FFFFFF"/>
                <w:sz w:val="22"/>
                <w:szCs w:val="22"/>
                <w:lang w:eastAsia="ca-ES"/>
              </w:rPr>
            </w:pPr>
          </w:p>
        </w:tc>
        <w:tc>
          <w:tcPr>
            <w:tcW w:w="2547"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7668EA72" w14:textId="0EDEA3EB" w:rsidR="002C0F82" w:rsidDel="00520636" w:rsidRDefault="00D62AB4" w:rsidP="002C0F82">
            <w:pPr>
              <w:jc w:val="center"/>
              <w:rPr>
                <w:del w:id="597" w:author="Bosch Coll, Nuria" w:date="2025-07-03T14:28:00Z"/>
                <w:rFonts w:ascii="Calibri" w:hAnsi="Calibri" w:cs="Calibri"/>
                <w:b/>
                <w:color w:val="FFFFFF"/>
                <w:sz w:val="22"/>
                <w:szCs w:val="22"/>
                <w:lang w:eastAsia="ca-ES"/>
              </w:rPr>
            </w:pPr>
            <w:del w:id="598" w:author="Bosch Coll, Nuria" w:date="2025-07-03T14:28:00Z">
              <w:r w:rsidRPr="00F45B69" w:rsidDel="00520636">
                <w:rPr>
                  <w:rFonts w:ascii="Calibri" w:hAnsi="Calibri" w:cs="Calibri"/>
                  <w:b/>
                  <w:color w:val="FFFFFF"/>
                  <w:sz w:val="22"/>
                  <w:szCs w:val="22"/>
                  <w:lang w:eastAsia="ca-ES"/>
                </w:rPr>
                <w:delText>Imports Licitació</w:delText>
              </w:r>
            </w:del>
          </w:p>
          <w:p w14:paraId="52F1A22E" w14:textId="435ED202" w:rsidR="00D62AB4" w:rsidRPr="00F45B69" w:rsidDel="00520636" w:rsidRDefault="00D62AB4" w:rsidP="002C0F82">
            <w:pPr>
              <w:jc w:val="center"/>
              <w:rPr>
                <w:del w:id="599" w:author="Bosch Coll, Nuria" w:date="2025-07-03T14:28:00Z"/>
                <w:rFonts w:ascii="Calibri" w:hAnsi="Calibri" w:cs="Calibri"/>
                <w:b/>
                <w:color w:val="FFFFFF"/>
                <w:sz w:val="22"/>
                <w:szCs w:val="22"/>
                <w:lang w:eastAsia="ca-ES"/>
              </w:rPr>
            </w:pPr>
            <w:del w:id="600" w:author="Bosch Coll, Nuria" w:date="2025-07-03T14:28:00Z">
              <w:r w:rsidRPr="00F45B69" w:rsidDel="00520636">
                <w:rPr>
                  <w:rFonts w:ascii="Calibri" w:hAnsi="Calibri" w:cs="Calibri"/>
                  <w:b/>
                  <w:color w:val="FFFFFF"/>
                  <w:sz w:val="22"/>
                  <w:szCs w:val="22"/>
                  <w:lang w:eastAsia="ca-ES"/>
                </w:rPr>
                <w:delText>(24 mesos)</w:delText>
              </w:r>
            </w:del>
          </w:p>
        </w:tc>
        <w:tc>
          <w:tcPr>
            <w:tcW w:w="1206" w:type="dxa"/>
            <w:tcBorders>
              <w:top w:val="single" w:sz="8" w:space="0" w:color="auto"/>
              <w:left w:val="nil"/>
              <w:bottom w:val="single" w:sz="4" w:space="0" w:color="auto"/>
              <w:right w:val="single" w:sz="4" w:space="0" w:color="auto"/>
            </w:tcBorders>
            <w:shd w:val="clear" w:color="auto" w:fill="000000" w:themeFill="text1"/>
            <w:vAlign w:val="center"/>
            <w:hideMark/>
          </w:tcPr>
          <w:p w14:paraId="1AE7A3A4" w14:textId="77FE915A" w:rsidR="00D62AB4" w:rsidRPr="00F45B69" w:rsidDel="00520636" w:rsidRDefault="00D62AB4" w:rsidP="00D62AB4">
            <w:pPr>
              <w:jc w:val="center"/>
              <w:rPr>
                <w:del w:id="601" w:author="Bosch Coll, Nuria" w:date="2025-07-03T14:28:00Z"/>
                <w:rFonts w:ascii="Calibri" w:hAnsi="Calibri" w:cs="Calibri"/>
                <w:b/>
                <w:color w:val="FFFFFF"/>
                <w:sz w:val="22"/>
                <w:szCs w:val="22"/>
                <w:lang w:eastAsia="ca-ES"/>
              </w:rPr>
            </w:pPr>
            <w:del w:id="602" w:author="Bosch Coll, Nuria" w:date="2025-07-03T14:28:00Z">
              <w:r w:rsidRPr="00F45B69" w:rsidDel="00520636">
                <w:rPr>
                  <w:rFonts w:ascii="Calibri" w:hAnsi="Calibri" w:cs="Calibri"/>
                  <w:b/>
                  <w:color w:val="FFFFFF"/>
                  <w:sz w:val="22"/>
                  <w:szCs w:val="22"/>
                  <w:lang w:eastAsia="ca-ES"/>
                </w:rPr>
                <w:delText>Licitació</w:delText>
              </w:r>
            </w:del>
          </w:p>
        </w:tc>
        <w:tc>
          <w:tcPr>
            <w:tcW w:w="1638" w:type="dxa"/>
            <w:tcBorders>
              <w:top w:val="single" w:sz="8" w:space="0" w:color="auto"/>
              <w:left w:val="nil"/>
              <w:bottom w:val="single" w:sz="4" w:space="0" w:color="auto"/>
              <w:right w:val="single" w:sz="4" w:space="0" w:color="auto"/>
            </w:tcBorders>
            <w:shd w:val="clear" w:color="auto" w:fill="000000" w:themeFill="text1"/>
            <w:vAlign w:val="center"/>
            <w:hideMark/>
          </w:tcPr>
          <w:p w14:paraId="437D97C1" w14:textId="385157D1" w:rsidR="00D62AB4" w:rsidRPr="00F45B69" w:rsidDel="00520636" w:rsidRDefault="00D62AB4" w:rsidP="00D62AB4">
            <w:pPr>
              <w:jc w:val="center"/>
              <w:rPr>
                <w:del w:id="603" w:author="Bosch Coll, Nuria" w:date="2025-07-03T14:28:00Z"/>
                <w:rFonts w:ascii="Calibri" w:hAnsi="Calibri" w:cs="Calibri"/>
                <w:b/>
                <w:color w:val="FFFFFF"/>
                <w:sz w:val="22"/>
                <w:szCs w:val="22"/>
                <w:lang w:eastAsia="ca-ES"/>
              </w:rPr>
            </w:pPr>
            <w:del w:id="604" w:author="Bosch Coll, Nuria" w:date="2025-07-03T14:28:00Z">
              <w:r w:rsidRPr="00F45B69" w:rsidDel="00520636">
                <w:rPr>
                  <w:rFonts w:ascii="Calibri" w:hAnsi="Calibri" w:cs="Calibri"/>
                  <w:b/>
                  <w:color w:val="FFFFFF"/>
                  <w:sz w:val="22"/>
                  <w:szCs w:val="22"/>
                  <w:lang w:eastAsia="ca-ES"/>
                </w:rPr>
                <w:delText>Import Pròrroga (36 mesos)</w:delText>
              </w:r>
            </w:del>
          </w:p>
        </w:tc>
      </w:tr>
      <w:tr w:rsidR="000C0C82" w:rsidRPr="00F45B69" w:rsidDel="00520636" w14:paraId="43D628BA" w14:textId="768470D0" w:rsidTr="00D43283">
        <w:trPr>
          <w:trHeight w:val="300"/>
          <w:jc w:val="center"/>
          <w:del w:id="605" w:author="Bosch Coll, Nuria" w:date="2025-07-03T14:28:00Z"/>
        </w:trPr>
        <w:tc>
          <w:tcPr>
            <w:tcW w:w="3396"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2AE5176D" w14:textId="37CF91F1" w:rsidR="00D62AB4" w:rsidRPr="00F45B69" w:rsidDel="00520636" w:rsidRDefault="00D62AB4" w:rsidP="00D62AB4">
            <w:pPr>
              <w:jc w:val="center"/>
              <w:rPr>
                <w:del w:id="606" w:author="Bosch Coll, Nuria" w:date="2025-07-03T14:28:00Z"/>
                <w:color w:val="000000"/>
                <w:lang w:eastAsia="ca-ES"/>
              </w:rPr>
            </w:pPr>
          </w:p>
        </w:tc>
        <w:tc>
          <w:tcPr>
            <w:tcW w:w="1279"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31C069B2" w14:textId="00FF91B6" w:rsidR="00D62AB4" w:rsidRPr="00F45B69" w:rsidDel="00520636" w:rsidRDefault="009629B4" w:rsidP="00D62AB4">
            <w:pPr>
              <w:jc w:val="center"/>
              <w:rPr>
                <w:del w:id="607" w:author="Bosch Coll, Nuria" w:date="2025-07-03T14:28:00Z"/>
                <w:rFonts w:ascii="Calibri" w:hAnsi="Calibri" w:cs="Calibri"/>
                <w:b/>
                <w:color w:val="FFFFFF"/>
                <w:sz w:val="22"/>
                <w:szCs w:val="22"/>
                <w:lang w:eastAsia="ca-ES"/>
              </w:rPr>
            </w:pPr>
            <w:del w:id="608" w:author="Bosch Coll, Nuria" w:date="2025-07-03T14:28:00Z">
              <w:r w:rsidRPr="00F45B69" w:rsidDel="00520636">
                <w:rPr>
                  <w:rFonts w:ascii="Calibri" w:hAnsi="Calibri" w:cs="Calibri"/>
                  <w:b/>
                  <w:color w:val="FFFFFF"/>
                  <w:sz w:val="22"/>
                  <w:szCs w:val="22"/>
                  <w:lang w:eastAsia="ca-ES"/>
                </w:rPr>
                <w:delText>2026</w:delText>
              </w:r>
            </w:del>
          </w:p>
        </w:tc>
        <w:tc>
          <w:tcPr>
            <w:tcW w:w="1268" w:type="dxa"/>
            <w:tcBorders>
              <w:top w:val="nil"/>
              <w:left w:val="nil"/>
              <w:bottom w:val="single" w:sz="4" w:space="0" w:color="auto"/>
              <w:right w:val="single" w:sz="4" w:space="0" w:color="auto"/>
            </w:tcBorders>
            <w:shd w:val="clear" w:color="auto" w:fill="000000" w:themeFill="text1"/>
            <w:noWrap/>
            <w:vAlign w:val="center"/>
            <w:hideMark/>
          </w:tcPr>
          <w:p w14:paraId="3DA394E0" w14:textId="0A300B1B" w:rsidR="00D62AB4" w:rsidRPr="00F45B69" w:rsidDel="00520636" w:rsidRDefault="009629B4" w:rsidP="00D62AB4">
            <w:pPr>
              <w:jc w:val="center"/>
              <w:rPr>
                <w:del w:id="609" w:author="Bosch Coll, Nuria" w:date="2025-07-03T14:28:00Z"/>
                <w:rFonts w:ascii="Calibri" w:hAnsi="Calibri" w:cs="Calibri"/>
                <w:b/>
                <w:color w:val="FFFFFF"/>
                <w:sz w:val="22"/>
                <w:szCs w:val="22"/>
                <w:lang w:eastAsia="ca-ES"/>
              </w:rPr>
            </w:pPr>
            <w:del w:id="610" w:author="Bosch Coll, Nuria" w:date="2025-07-03T14:28:00Z">
              <w:r w:rsidRPr="00F45B69" w:rsidDel="00520636">
                <w:rPr>
                  <w:rFonts w:ascii="Calibri" w:hAnsi="Calibri" w:cs="Calibri"/>
                  <w:b/>
                  <w:color w:val="FFFFFF"/>
                  <w:sz w:val="22"/>
                  <w:szCs w:val="22"/>
                  <w:lang w:eastAsia="ca-ES"/>
                </w:rPr>
                <w:delText>2027</w:delText>
              </w:r>
            </w:del>
          </w:p>
        </w:tc>
        <w:tc>
          <w:tcPr>
            <w:tcW w:w="1206" w:type="dxa"/>
            <w:tcBorders>
              <w:top w:val="nil"/>
              <w:left w:val="nil"/>
              <w:bottom w:val="single" w:sz="4" w:space="0" w:color="auto"/>
              <w:right w:val="single" w:sz="4" w:space="0" w:color="auto"/>
            </w:tcBorders>
            <w:shd w:val="clear" w:color="auto" w:fill="000000" w:themeFill="text1"/>
            <w:vAlign w:val="center"/>
            <w:hideMark/>
          </w:tcPr>
          <w:p w14:paraId="47932C97" w14:textId="1B785003" w:rsidR="00D62AB4" w:rsidRPr="00F45B69" w:rsidDel="00520636" w:rsidRDefault="00D62AB4" w:rsidP="00D62AB4">
            <w:pPr>
              <w:jc w:val="center"/>
              <w:rPr>
                <w:del w:id="611" w:author="Bosch Coll, Nuria" w:date="2025-07-03T14:28:00Z"/>
                <w:rFonts w:ascii="Calibri" w:hAnsi="Calibri" w:cs="Calibri"/>
                <w:b/>
                <w:color w:val="FFFFFF"/>
                <w:sz w:val="22"/>
                <w:szCs w:val="22"/>
                <w:lang w:eastAsia="ca-ES"/>
              </w:rPr>
            </w:pPr>
            <w:del w:id="612" w:author="Bosch Coll, Nuria" w:date="2025-07-03T14:28:00Z">
              <w:r w:rsidRPr="00F45B69" w:rsidDel="00520636">
                <w:rPr>
                  <w:rFonts w:ascii="Calibri" w:hAnsi="Calibri" w:cs="Calibri"/>
                  <w:b/>
                  <w:color w:val="FFFFFF"/>
                  <w:sz w:val="22"/>
                  <w:szCs w:val="22"/>
                  <w:lang w:eastAsia="ca-ES"/>
                </w:rPr>
                <w:delText>TOTAL</w:delText>
              </w:r>
            </w:del>
          </w:p>
        </w:tc>
        <w:tc>
          <w:tcPr>
            <w:tcW w:w="1638" w:type="dxa"/>
            <w:tcBorders>
              <w:top w:val="nil"/>
              <w:left w:val="nil"/>
              <w:bottom w:val="single" w:sz="4" w:space="0" w:color="auto"/>
              <w:right w:val="single" w:sz="4" w:space="0" w:color="auto"/>
            </w:tcBorders>
            <w:shd w:val="clear" w:color="auto" w:fill="000000" w:themeFill="text1"/>
            <w:noWrap/>
            <w:vAlign w:val="center"/>
            <w:hideMark/>
          </w:tcPr>
          <w:p w14:paraId="7422872D" w14:textId="71A232D1" w:rsidR="00D62AB4" w:rsidRPr="00F45B69" w:rsidDel="00520636" w:rsidRDefault="00D62AB4" w:rsidP="00D62AB4">
            <w:pPr>
              <w:jc w:val="center"/>
              <w:rPr>
                <w:del w:id="613" w:author="Bosch Coll, Nuria" w:date="2025-07-03T14:28:00Z"/>
                <w:rFonts w:ascii="Calibri" w:hAnsi="Calibri" w:cs="Calibri"/>
                <w:b/>
                <w:color w:val="FFFFFF"/>
                <w:sz w:val="22"/>
                <w:szCs w:val="22"/>
                <w:lang w:eastAsia="ca-ES"/>
              </w:rPr>
            </w:pPr>
          </w:p>
        </w:tc>
      </w:tr>
      <w:tr w:rsidR="000C0C82" w:rsidRPr="00F45B69" w:rsidDel="00520636" w14:paraId="7CA9CC54" w14:textId="06D32B10" w:rsidTr="00D43283">
        <w:trPr>
          <w:trHeight w:val="300"/>
          <w:jc w:val="center"/>
          <w:del w:id="614"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09E54981" w14:textId="6994EA5E" w:rsidR="000C0C82" w:rsidRPr="00F45B69" w:rsidDel="00520636" w:rsidRDefault="000C0C82" w:rsidP="000C0C82">
            <w:pPr>
              <w:jc w:val="center"/>
              <w:rPr>
                <w:del w:id="615" w:author="Bosch Coll, Nuria" w:date="2025-07-03T14:28:00Z"/>
                <w:rFonts w:ascii="Calibri" w:hAnsi="Calibri" w:cs="Calibri"/>
                <w:b/>
                <w:bCs/>
                <w:color w:val="000000"/>
                <w:sz w:val="22"/>
                <w:szCs w:val="22"/>
                <w:lang w:eastAsia="ca-ES"/>
              </w:rPr>
            </w:pPr>
            <w:del w:id="616"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3C419CDA" w14:textId="62764DCF" w:rsidR="000C0C82" w:rsidRPr="00F45B69" w:rsidDel="00520636" w:rsidRDefault="000C0C82" w:rsidP="000C0C82">
            <w:pPr>
              <w:jc w:val="center"/>
              <w:rPr>
                <w:del w:id="617" w:author="Bosch Coll, Nuria" w:date="2025-07-03T14:28:00Z"/>
                <w:rFonts w:ascii="Calibri" w:hAnsi="Calibri" w:cs="Calibri"/>
                <w:color w:val="000000"/>
                <w:sz w:val="22"/>
                <w:szCs w:val="22"/>
              </w:rPr>
            </w:pPr>
            <w:del w:id="618" w:author="Bosch Coll, Nuria" w:date="2025-07-03T14:28:00Z">
              <w:r w:rsidRPr="00F45B69" w:rsidDel="00520636">
                <w:rPr>
                  <w:rFonts w:ascii="Calibri" w:hAnsi="Calibri" w:cs="Calibri"/>
                  <w:color w:val="000000"/>
                  <w:sz w:val="22"/>
                  <w:szCs w:val="22"/>
                </w:rPr>
                <w:delText>4.000,00 €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3C2B1982" w14:textId="1A267784" w:rsidR="000C0C82" w:rsidRPr="00F45B69" w:rsidDel="00520636" w:rsidRDefault="000C0C82" w:rsidP="000C0C82">
            <w:pPr>
              <w:jc w:val="center"/>
              <w:rPr>
                <w:del w:id="619" w:author="Bosch Coll, Nuria" w:date="2025-07-03T14:28:00Z"/>
                <w:rFonts w:ascii="Calibri" w:hAnsi="Calibri" w:cs="Calibri"/>
                <w:color w:val="000000"/>
                <w:sz w:val="22"/>
                <w:szCs w:val="22"/>
              </w:rPr>
            </w:pPr>
            <w:del w:id="620" w:author="Bosch Coll, Nuria" w:date="2025-07-03T14:28:00Z">
              <w:r w:rsidRPr="00F45B69" w:rsidDel="00520636">
                <w:rPr>
                  <w:rFonts w:ascii="Calibri" w:hAnsi="Calibri" w:cs="Calibri"/>
                  <w:color w:val="000000"/>
                  <w:sz w:val="22"/>
                  <w:szCs w:val="22"/>
                </w:rPr>
                <w:delText>4.000,00 €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C7E608C" w14:textId="02DDC1BC" w:rsidR="000C0C82" w:rsidRPr="00F45B69" w:rsidDel="00520636" w:rsidRDefault="000C0C82" w:rsidP="000C0C82">
            <w:pPr>
              <w:jc w:val="center"/>
              <w:rPr>
                <w:del w:id="621" w:author="Bosch Coll, Nuria" w:date="2025-07-03T14:28:00Z"/>
                <w:rFonts w:ascii="Calibri" w:hAnsi="Calibri" w:cs="Calibri"/>
                <w:color w:val="000000"/>
                <w:sz w:val="22"/>
                <w:szCs w:val="22"/>
              </w:rPr>
            </w:pPr>
            <w:del w:id="622" w:author="Bosch Coll, Nuria" w:date="2025-07-03T14:28:00Z">
              <w:r w:rsidRPr="00F45B69" w:rsidDel="00520636">
                <w:rPr>
                  <w:rFonts w:ascii="Calibri" w:hAnsi="Calibri" w:cs="Calibri"/>
                  <w:color w:val="000000"/>
                  <w:sz w:val="22"/>
                  <w:szCs w:val="22"/>
                </w:rPr>
                <w:delText>8.000,00 €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74AD045" w14:textId="01C53D74" w:rsidR="000C0C82" w:rsidRPr="00F45B69" w:rsidDel="00520636" w:rsidRDefault="000C0C82" w:rsidP="000C0C82">
            <w:pPr>
              <w:jc w:val="center"/>
              <w:rPr>
                <w:del w:id="623" w:author="Bosch Coll, Nuria" w:date="2025-07-03T14:28:00Z"/>
                <w:rFonts w:ascii="Calibri" w:hAnsi="Calibri" w:cs="Calibri"/>
                <w:color w:val="000000"/>
                <w:sz w:val="22"/>
                <w:szCs w:val="22"/>
              </w:rPr>
            </w:pPr>
            <w:del w:id="624" w:author="Bosch Coll, Nuria" w:date="2025-07-03T14:28:00Z">
              <w:r w:rsidRPr="00F45B69" w:rsidDel="00520636">
                <w:rPr>
                  <w:rFonts w:ascii="Calibri" w:hAnsi="Calibri" w:cs="Calibri"/>
                  <w:color w:val="000000"/>
                  <w:sz w:val="22"/>
                  <w:szCs w:val="22"/>
                </w:rPr>
                <w:delText>12.000,00 €</w:delText>
              </w:r>
            </w:del>
          </w:p>
        </w:tc>
      </w:tr>
      <w:tr w:rsidR="000C0C82" w:rsidRPr="00F45B69" w:rsidDel="00520636" w14:paraId="20B5A6B1" w14:textId="010A5E66" w:rsidTr="00D43283">
        <w:trPr>
          <w:trHeight w:val="300"/>
          <w:jc w:val="center"/>
          <w:del w:id="625"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1910A575" w14:textId="07037E76" w:rsidR="000C0C82" w:rsidRPr="00F45B69" w:rsidDel="00520636" w:rsidRDefault="000C0C82" w:rsidP="000C0C82">
            <w:pPr>
              <w:jc w:val="center"/>
              <w:rPr>
                <w:del w:id="626" w:author="Bosch Coll, Nuria" w:date="2025-07-03T14:28:00Z"/>
                <w:rFonts w:ascii="Calibri" w:hAnsi="Calibri" w:cs="Calibri"/>
                <w:b/>
                <w:bCs/>
                <w:color w:val="000000"/>
                <w:sz w:val="22"/>
                <w:szCs w:val="22"/>
                <w:lang w:eastAsia="ca-ES"/>
              </w:rPr>
            </w:pPr>
            <w:del w:id="627"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2EA8458F" w14:textId="126A6780" w:rsidR="000C0C82" w:rsidRPr="00F45B69" w:rsidDel="00520636" w:rsidRDefault="000C0C82" w:rsidP="000C0C82">
            <w:pPr>
              <w:jc w:val="center"/>
              <w:rPr>
                <w:del w:id="628" w:author="Bosch Coll, Nuria" w:date="2025-07-03T14:28:00Z"/>
                <w:rFonts w:ascii="Calibri" w:hAnsi="Calibri" w:cs="Calibri"/>
                <w:color w:val="000000"/>
                <w:sz w:val="22"/>
                <w:szCs w:val="22"/>
              </w:rPr>
            </w:pPr>
            <w:del w:id="629" w:author="Bosch Coll, Nuria" w:date="2025-07-03T14:28:00Z">
              <w:r w:rsidRPr="00F45B69" w:rsidDel="00520636">
                <w:rPr>
                  <w:rFonts w:ascii="Calibri" w:hAnsi="Calibri" w:cs="Calibri"/>
                  <w:color w:val="000000"/>
                  <w:sz w:val="22"/>
                  <w:szCs w:val="22"/>
                </w:rPr>
                <w:delText>3.000,00 €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08814071" w14:textId="11607ADA" w:rsidR="000C0C82" w:rsidRPr="00F45B69" w:rsidDel="00520636" w:rsidRDefault="000C0C82" w:rsidP="000C0C82">
            <w:pPr>
              <w:jc w:val="center"/>
              <w:rPr>
                <w:del w:id="630" w:author="Bosch Coll, Nuria" w:date="2025-07-03T14:28:00Z"/>
                <w:rFonts w:ascii="Calibri" w:hAnsi="Calibri" w:cs="Calibri"/>
                <w:color w:val="000000"/>
                <w:sz w:val="22"/>
                <w:szCs w:val="22"/>
              </w:rPr>
            </w:pPr>
            <w:del w:id="631" w:author="Bosch Coll, Nuria" w:date="2025-07-03T14:28:00Z">
              <w:r w:rsidRPr="00F45B69" w:rsidDel="00520636">
                <w:rPr>
                  <w:rFonts w:ascii="Calibri" w:hAnsi="Calibri" w:cs="Calibri"/>
                  <w:color w:val="000000"/>
                  <w:sz w:val="22"/>
                  <w:szCs w:val="22"/>
                </w:rPr>
                <w:delText>3.000,00 €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6191D915" w14:textId="1DB1EDC7" w:rsidR="000C0C82" w:rsidRPr="00F45B69" w:rsidDel="00520636" w:rsidRDefault="000C0C82" w:rsidP="000C0C82">
            <w:pPr>
              <w:jc w:val="center"/>
              <w:rPr>
                <w:del w:id="632" w:author="Bosch Coll, Nuria" w:date="2025-07-03T14:28:00Z"/>
                <w:rFonts w:ascii="Calibri" w:hAnsi="Calibri" w:cs="Calibri"/>
                <w:color w:val="000000"/>
                <w:sz w:val="22"/>
                <w:szCs w:val="22"/>
              </w:rPr>
            </w:pPr>
            <w:del w:id="633" w:author="Bosch Coll, Nuria" w:date="2025-07-03T14:28:00Z">
              <w:r w:rsidRPr="00F45B69" w:rsidDel="00520636">
                <w:rPr>
                  <w:rFonts w:ascii="Calibri" w:hAnsi="Calibri" w:cs="Calibri"/>
                  <w:color w:val="000000"/>
                  <w:sz w:val="22"/>
                  <w:szCs w:val="22"/>
                </w:rPr>
                <w:delText>6.000,00 €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3341F703" w14:textId="4973F853" w:rsidR="000C0C82" w:rsidRPr="00F45B69" w:rsidDel="00520636" w:rsidRDefault="000C0C82" w:rsidP="000C0C82">
            <w:pPr>
              <w:jc w:val="center"/>
              <w:rPr>
                <w:del w:id="634" w:author="Bosch Coll, Nuria" w:date="2025-07-03T14:28:00Z"/>
                <w:rFonts w:ascii="Calibri" w:hAnsi="Calibri" w:cs="Calibri"/>
                <w:color w:val="000000"/>
                <w:sz w:val="22"/>
                <w:szCs w:val="22"/>
              </w:rPr>
            </w:pPr>
            <w:del w:id="635" w:author="Bosch Coll, Nuria" w:date="2025-07-03T14:28:00Z">
              <w:r w:rsidRPr="00F45B69" w:rsidDel="00520636">
                <w:rPr>
                  <w:rFonts w:ascii="Calibri" w:hAnsi="Calibri" w:cs="Calibri"/>
                  <w:color w:val="000000"/>
                  <w:sz w:val="22"/>
                  <w:szCs w:val="22"/>
                </w:rPr>
                <w:delText>9.000,00 €</w:delText>
              </w:r>
            </w:del>
          </w:p>
        </w:tc>
      </w:tr>
      <w:tr w:rsidR="000C0C82" w:rsidRPr="00F45B69" w:rsidDel="00520636" w14:paraId="02F444AE" w14:textId="2BD4997A" w:rsidTr="00D43283">
        <w:trPr>
          <w:trHeight w:val="300"/>
          <w:jc w:val="center"/>
          <w:del w:id="636"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73C88F6B" w14:textId="36A2288E" w:rsidR="000C0C82" w:rsidRPr="00F45B69" w:rsidDel="00520636" w:rsidRDefault="000C0C82" w:rsidP="000C0C82">
            <w:pPr>
              <w:jc w:val="center"/>
              <w:rPr>
                <w:del w:id="637" w:author="Bosch Coll, Nuria" w:date="2025-07-03T14:28:00Z"/>
                <w:rFonts w:ascii="Calibri" w:hAnsi="Calibri" w:cs="Calibri"/>
                <w:b/>
                <w:bCs/>
                <w:color w:val="000000"/>
                <w:sz w:val="22"/>
                <w:szCs w:val="22"/>
                <w:lang w:eastAsia="ca-ES"/>
              </w:rPr>
            </w:pPr>
            <w:del w:id="638"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7032E1C5" w14:textId="798C2D88" w:rsidR="000C0C82" w:rsidRPr="00F45B69" w:rsidDel="00520636" w:rsidRDefault="000C0C82" w:rsidP="000C0C82">
            <w:pPr>
              <w:jc w:val="center"/>
              <w:rPr>
                <w:del w:id="639" w:author="Bosch Coll, Nuria" w:date="2025-07-03T14:28:00Z"/>
                <w:rFonts w:ascii="Calibri" w:hAnsi="Calibri" w:cs="Calibri"/>
                <w:color w:val="000000"/>
                <w:sz w:val="22"/>
                <w:szCs w:val="22"/>
              </w:rPr>
            </w:pPr>
            <w:del w:id="640" w:author="Bosch Coll, Nuria" w:date="2025-07-03T14:28:00Z">
              <w:r w:rsidRPr="00F45B69" w:rsidDel="00520636">
                <w:rPr>
                  <w:rFonts w:ascii="Calibri" w:hAnsi="Calibri" w:cs="Calibri"/>
                  <w:color w:val="000000"/>
                  <w:sz w:val="22"/>
                  <w:szCs w:val="22"/>
                </w:rPr>
                <w:delText>2.500,00 €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6B0C43F7" w14:textId="670A45D6" w:rsidR="000C0C82" w:rsidRPr="00F45B69" w:rsidDel="00520636" w:rsidRDefault="000C0C82" w:rsidP="000C0C82">
            <w:pPr>
              <w:jc w:val="center"/>
              <w:rPr>
                <w:del w:id="641" w:author="Bosch Coll, Nuria" w:date="2025-07-03T14:28:00Z"/>
                <w:rFonts w:ascii="Calibri" w:hAnsi="Calibri" w:cs="Calibri"/>
                <w:color w:val="000000"/>
                <w:sz w:val="22"/>
                <w:szCs w:val="22"/>
              </w:rPr>
            </w:pPr>
            <w:del w:id="642" w:author="Bosch Coll, Nuria" w:date="2025-07-03T14:28:00Z">
              <w:r w:rsidRPr="00F45B69" w:rsidDel="00520636">
                <w:rPr>
                  <w:rFonts w:ascii="Calibri" w:hAnsi="Calibri" w:cs="Calibri"/>
                  <w:color w:val="000000"/>
                  <w:sz w:val="22"/>
                  <w:szCs w:val="22"/>
                </w:rPr>
                <w:delText>2.500,00 €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0984F3E" w14:textId="21009C22" w:rsidR="000C0C82" w:rsidRPr="00F45B69" w:rsidDel="00520636" w:rsidRDefault="000C0C82" w:rsidP="000C0C82">
            <w:pPr>
              <w:jc w:val="center"/>
              <w:rPr>
                <w:del w:id="643" w:author="Bosch Coll, Nuria" w:date="2025-07-03T14:28:00Z"/>
                <w:rFonts w:ascii="Calibri" w:hAnsi="Calibri" w:cs="Calibri"/>
                <w:color w:val="000000"/>
                <w:sz w:val="22"/>
                <w:szCs w:val="22"/>
              </w:rPr>
            </w:pPr>
            <w:del w:id="644" w:author="Bosch Coll, Nuria" w:date="2025-07-03T14:28:00Z">
              <w:r w:rsidRPr="00F45B69" w:rsidDel="00520636">
                <w:rPr>
                  <w:rFonts w:ascii="Calibri" w:hAnsi="Calibri" w:cs="Calibri"/>
                  <w:color w:val="000000"/>
                  <w:sz w:val="22"/>
                  <w:szCs w:val="22"/>
                </w:rPr>
                <w:delText>5.000,00 €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E24E8BE" w14:textId="57C496A8" w:rsidR="000C0C82" w:rsidRPr="00F45B69" w:rsidDel="00520636" w:rsidRDefault="000C0C82" w:rsidP="000C0C82">
            <w:pPr>
              <w:jc w:val="center"/>
              <w:rPr>
                <w:del w:id="645" w:author="Bosch Coll, Nuria" w:date="2025-07-03T14:28:00Z"/>
                <w:rFonts w:ascii="Calibri" w:hAnsi="Calibri" w:cs="Calibri"/>
                <w:color w:val="000000"/>
                <w:sz w:val="22"/>
                <w:szCs w:val="22"/>
              </w:rPr>
            </w:pPr>
            <w:del w:id="646" w:author="Bosch Coll, Nuria" w:date="2025-07-03T14:28:00Z">
              <w:r w:rsidRPr="00F45B69" w:rsidDel="00520636">
                <w:rPr>
                  <w:rFonts w:ascii="Calibri" w:hAnsi="Calibri" w:cs="Calibri"/>
                  <w:color w:val="000000"/>
                  <w:sz w:val="22"/>
                  <w:szCs w:val="22"/>
                </w:rPr>
                <w:delText>7.500,00 €</w:delText>
              </w:r>
            </w:del>
          </w:p>
        </w:tc>
      </w:tr>
      <w:tr w:rsidR="000C0C82" w:rsidRPr="00F45B69" w:rsidDel="00520636" w14:paraId="29ECA383" w14:textId="1A3801BD" w:rsidTr="00D43283">
        <w:trPr>
          <w:trHeight w:val="300"/>
          <w:jc w:val="center"/>
          <w:del w:id="647"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6FFB8732" w14:textId="18CE42E6" w:rsidR="000C0C82" w:rsidRPr="00F45B69" w:rsidDel="00520636" w:rsidRDefault="000C0C82" w:rsidP="000C0C82">
            <w:pPr>
              <w:jc w:val="center"/>
              <w:rPr>
                <w:del w:id="648" w:author="Bosch Coll, Nuria" w:date="2025-07-03T14:28:00Z"/>
                <w:rFonts w:ascii="Calibri" w:hAnsi="Calibri" w:cs="Calibri"/>
                <w:b/>
                <w:bCs/>
                <w:color w:val="000000"/>
                <w:sz w:val="22"/>
                <w:szCs w:val="22"/>
                <w:lang w:eastAsia="ca-ES"/>
              </w:rPr>
            </w:pPr>
            <w:del w:id="649"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1F7E8E04" w14:textId="7C71DC3A" w:rsidR="000C0C82" w:rsidRPr="00F45B69" w:rsidDel="00520636" w:rsidRDefault="000C0C82" w:rsidP="000C0C82">
            <w:pPr>
              <w:jc w:val="center"/>
              <w:rPr>
                <w:del w:id="650" w:author="Bosch Coll, Nuria" w:date="2025-07-03T14:28:00Z"/>
                <w:rFonts w:ascii="Calibri" w:hAnsi="Calibri" w:cs="Calibri"/>
                <w:color w:val="000000"/>
                <w:sz w:val="22"/>
                <w:szCs w:val="22"/>
              </w:rPr>
            </w:pPr>
            <w:del w:id="651" w:author="Bosch Coll, Nuria" w:date="2025-07-03T14:28:00Z">
              <w:r w:rsidRPr="00F45B69" w:rsidDel="00520636">
                <w:rPr>
                  <w:rFonts w:ascii="Calibri" w:hAnsi="Calibri" w:cs="Calibri"/>
                  <w:color w:val="000000"/>
                  <w:sz w:val="22"/>
                  <w:szCs w:val="22"/>
                </w:rPr>
                <w:delText>6.000,00 €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551AFBCE" w14:textId="12AE9C94" w:rsidR="000C0C82" w:rsidRPr="00F45B69" w:rsidDel="00520636" w:rsidRDefault="000C0C82" w:rsidP="000C0C82">
            <w:pPr>
              <w:jc w:val="center"/>
              <w:rPr>
                <w:del w:id="652" w:author="Bosch Coll, Nuria" w:date="2025-07-03T14:28:00Z"/>
                <w:rFonts w:ascii="Calibri" w:hAnsi="Calibri" w:cs="Calibri"/>
                <w:color w:val="000000"/>
                <w:sz w:val="22"/>
                <w:szCs w:val="22"/>
              </w:rPr>
            </w:pPr>
            <w:del w:id="653" w:author="Bosch Coll, Nuria" w:date="2025-07-03T14:28:00Z">
              <w:r w:rsidRPr="00F45B69" w:rsidDel="00520636">
                <w:rPr>
                  <w:rFonts w:ascii="Calibri" w:hAnsi="Calibri" w:cs="Calibri"/>
                  <w:color w:val="000000"/>
                  <w:sz w:val="22"/>
                  <w:szCs w:val="22"/>
                </w:rPr>
                <w:delText>6.000,00 €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073AEB33" w14:textId="1B66C0F7" w:rsidR="000C0C82" w:rsidRPr="00F45B69" w:rsidDel="00520636" w:rsidRDefault="000C0C82" w:rsidP="000C0C82">
            <w:pPr>
              <w:jc w:val="center"/>
              <w:rPr>
                <w:del w:id="654" w:author="Bosch Coll, Nuria" w:date="2025-07-03T14:28:00Z"/>
                <w:rFonts w:ascii="Calibri" w:hAnsi="Calibri" w:cs="Calibri"/>
                <w:color w:val="000000"/>
                <w:sz w:val="22"/>
                <w:szCs w:val="22"/>
              </w:rPr>
            </w:pPr>
            <w:del w:id="655" w:author="Bosch Coll, Nuria" w:date="2025-07-03T14:28:00Z">
              <w:r w:rsidRPr="00F45B69" w:rsidDel="00520636">
                <w:rPr>
                  <w:rFonts w:ascii="Calibri" w:hAnsi="Calibri" w:cs="Calibri"/>
                  <w:color w:val="000000"/>
                  <w:sz w:val="22"/>
                  <w:szCs w:val="22"/>
                </w:rPr>
                <w:delText>12.000,00 €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A5DC370" w14:textId="011EEB5D" w:rsidR="000C0C82" w:rsidRPr="00F45B69" w:rsidDel="00520636" w:rsidRDefault="000C0C82" w:rsidP="000C0C82">
            <w:pPr>
              <w:jc w:val="center"/>
              <w:rPr>
                <w:del w:id="656" w:author="Bosch Coll, Nuria" w:date="2025-07-03T14:28:00Z"/>
                <w:rFonts w:ascii="Calibri" w:hAnsi="Calibri" w:cs="Calibri"/>
                <w:color w:val="000000"/>
                <w:sz w:val="22"/>
                <w:szCs w:val="22"/>
              </w:rPr>
            </w:pPr>
            <w:del w:id="657" w:author="Bosch Coll, Nuria" w:date="2025-07-03T14:28:00Z">
              <w:r w:rsidRPr="00F45B69" w:rsidDel="00520636">
                <w:rPr>
                  <w:rFonts w:ascii="Calibri" w:hAnsi="Calibri" w:cs="Calibri"/>
                  <w:color w:val="000000"/>
                  <w:sz w:val="22"/>
                  <w:szCs w:val="22"/>
                </w:rPr>
                <w:delText>18.000,00 €</w:delText>
              </w:r>
            </w:del>
          </w:p>
        </w:tc>
      </w:tr>
      <w:tr w:rsidR="000C0C82" w:rsidRPr="00F45B69" w:rsidDel="00520636" w14:paraId="670398DA" w14:textId="789A84D6" w:rsidTr="00D43283">
        <w:trPr>
          <w:trHeight w:val="300"/>
          <w:jc w:val="center"/>
          <w:del w:id="658" w:author="Bosch Coll, Nuria" w:date="2025-07-03T14:28:00Z"/>
        </w:trPr>
        <w:tc>
          <w:tcPr>
            <w:tcW w:w="3396" w:type="dxa"/>
            <w:tcBorders>
              <w:top w:val="nil"/>
              <w:left w:val="single" w:sz="8" w:space="0" w:color="auto"/>
              <w:bottom w:val="single" w:sz="8" w:space="0" w:color="auto"/>
              <w:right w:val="single" w:sz="4" w:space="0" w:color="auto"/>
            </w:tcBorders>
            <w:shd w:val="clear" w:color="auto" w:fill="auto"/>
            <w:noWrap/>
            <w:vAlign w:val="center"/>
            <w:hideMark/>
          </w:tcPr>
          <w:p w14:paraId="7649985A" w14:textId="4089F0BF" w:rsidR="000C0C82" w:rsidRPr="00F45B69" w:rsidDel="00520636" w:rsidRDefault="000C0C82" w:rsidP="000C0C82">
            <w:pPr>
              <w:jc w:val="center"/>
              <w:rPr>
                <w:del w:id="659" w:author="Bosch Coll, Nuria" w:date="2025-07-03T14:28:00Z"/>
                <w:rFonts w:ascii="Calibri" w:hAnsi="Calibri" w:cs="Calibri"/>
                <w:b/>
                <w:bCs/>
                <w:color w:val="000000"/>
                <w:sz w:val="22"/>
                <w:szCs w:val="22"/>
                <w:lang w:eastAsia="ca-ES"/>
              </w:rPr>
            </w:pPr>
            <w:del w:id="660" w:author="Bosch Coll, Nuria" w:date="2025-07-03T14:28:00Z">
              <w:r w:rsidRPr="00F45B69" w:rsidDel="00520636">
                <w:rPr>
                  <w:rFonts w:ascii="Calibri" w:hAnsi="Calibri" w:cs="Calibri"/>
                  <w:b/>
                  <w:bCs/>
                  <w:color w:val="000000"/>
                  <w:sz w:val="22"/>
                  <w:szCs w:val="22"/>
                  <w:lang w:eastAsia="ca-ES"/>
                </w:rPr>
                <w:delText>TOTAL</w:delText>
              </w:r>
            </w:del>
          </w:p>
        </w:tc>
        <w:tc>
          <w:tcPr>
            <w:tcW w:w="1279" w:type="dxa"/>
            <w:tcBorders>
              <w:top w:val="nil"/>
              <w:left w:val="single" w:sz="4" w:space="0" w:color="auto"/>
              <w:bottom w:val="single" w:sz="8" w:space="0" w:color="auto"/>
              <w:right w:val="single" w:sz="4" w:space="0" w:color="auto"/>
            </w:tcBorders>
            <w:shd w:val="clear" w:color="auto" w:fill="auto"/>
            <w:noWrap/>
            <w:vAlign w:val="center"/>
            <w:hideMark/>
          </w:tcPr>
          <w:p w14:paraId="0066A4A4" w14:textId="33AB26F8" w:rsidR="000C0C82" w:rsidRPr="00F45B69" w:rsidDel="00520636" w:rsidRDefault="000C0C82" w:rsidP="000C0C82">
            <w:pPr>
              <w:jc w:val="center"/>
              <w:rPr>
                <w:del w:id="661" w:author="Bosch Coll, Nuria" w:date="2025-07-03T14:28:00Z"/>
                <w:rFonts w:ascii="Calibri" w:hAnsi="Calibri" w:cs="Calibri"/>
                <w:color w:val="000000"/>
                <w:sz w:val="22"/>
                <w:szCs w:val="22"/>
              </w:rPr>
            </w:pPr>
            <w:del w:id="662" w:author="Bosch Coll, Nuria" w:date="2025-07-03T14:28:00Z">
              <w:r w:rsidRPr="00F45B69" w:rsidDel="00520636">
                <w:rPr>
                  <w:rFonts w:ascii="Calibri" w:hAnsi="Calibri" w:cs="Calibri"/>
                  <w:color w:val="000000"/>
                  <w:sz w:val="22"/>
                  <w:szCs w:val="22"/>
                </w:rPr>
                <w:delText>15.500,00 €</w:delText>
              </w:r>
            </w:del>
          </w:p>
        </w:tc>
        <w:tc>
          <w:tcPr>
            <w:tcW w:w="1268" w:type="dxa"/>
            <w:tcBorders>
              <w:top w:val="nil"/>
              <w:left w:val="nil"/>
              <w:bottom w:val="single" w:sz="8" w:space="0" w:color="auto"/>
              <w:right w:val="single" w:sz="4" w:space="0" w:color="auto"/>
            </w:tcBorders>
            <w:shd w:val="clear" w:color="auto" w:fill="auto"/>
            <w:noWrap/>
            <w:vAlign w:val="center"/>
            <w:hideMark/>
          </w:tcPr>
          <w:p w14:paraId="7CC6E970" w14:textId="2B76BAF3" w:rsidR="000C0C82" w:rsidRPr="00F45B69" w:rsidDel="00520636" w:rsidRDefault="000C0C82" w:rsidP="000C0C82">
            <w:pPr>
              <w:jc w:val="center"/>
              <w:rPr>
                <w:del w:id="663" w:author="Bosch Coll, Nuria" w:date="2025-07-03T14:28:00Z"/>
                <w:rFonts w:ascii="Calibri" w:hAnsi="Calibri" w:cs="Calibri"/>
                <w:color w:val="000000"/>
                <w:sz w:val="22"/>
                <w:szCs w:val="22"/>
              </w:rPr>
            </w:pPr>
            <w:del w:id="664" w:author="Bosch Coll, Nuria" w:date="2025-07-03T14:28:00Z">
              <w:r w:rsidRPr="00F45B69" w:rsidDel="00520636">
                <w:rPr>
                  <w:rFonts w:ascii="Calibri" w:hAnsi="Calibri" w:cs="Calibri"/>
                  <w:color w:val="000000"/>
                  <w:sz w:val="22"/>
                  <w:szCs w:val="22"/>
                </w:rPr>
                <w:delText>15.500,00 €</w:delText>
              </w:r>
            </w:del>
          </w:p>
        </w:tc>
        <w:tc>
          <w:tcPr>
            <w:tcW w:w="1206" w:type="dxa"/>
            <w:tcBorders>
              <w:top w:val="nil"/>
              <w:left w:val="nil"/>
              <w:bottom w:val="single" w:sz="8" w:space="0" w:color="auto"/>
              <w:right w:val="single" w:sz="4" w:space="0" w:color="auto"/>
            </w:tcBorders>
            <w:shd w:val="clear" w:color="auto" w:fill="D9D9D9" w:themeFill="background1" w:themeFillShade="D9"/>
            <w:vAlign w:val="center"/>
            <w:hideMark/>
          </w:tcPr>
          <w:p w14:paraId="75F660ED" w14:textId="5A11C923" w:rsidR="000C0C82" w:rsidRPr="00F45B69" w:rsidDel="00520636" w:rsidRDefault="000C0C82" w:rsidP="000C0C82">
            <w:pPr>
              <w:jc w:val="center"/>
              <w:rPr>
                <w:del w:id="665" w:author="Bosch Coll, Nuria" w:date="2025-07-03T14:28:00Z"/>
                <w:rFonts w:ascii="Calibri" w:hAnsi="Calibri" w:cs="Calibri"/>
                <w:b/>
                <w:bCs/>
                <w:color w:val="000000"/>
                <w:sz w:val="22"/>
                <w:szCs w:val="22"/>
              </w:rPr>
            </w:pPr>
            <w:del w:id="666" w:author="Bosch Coll, Nuria" w:date="2025-07-03T14:28:00Z">
              <w:r w:rsidRPr="00F45B69" w:rsidDel="00520636">
                <w:rPr>
                  <w:rFonts w:ascii="Calibri" w:hAnsi="Calibri" w:cs="Calibri"/>
                  <w:b/>
                  <w:bCs/>
                  <w:color w:val="000000"/>
                  <w:sz w:val="22"/>
                  <w:szCs w:val="22"/>
                </w:rPr>
                <w:delText>31.000,00 €</w:delText>
              </w:r>
            </w:del>
          </w:p>
        </w:tc>
        <w:tc>
          <w:tcPr>
            <w:tcW w:w="1638" w:type="dxa"/>
            <w:tcBorders>
              <w:top w:val="nil"/>
              <w:left w:val="nil"/>
              <w:bottom w:val="single" w:sz="8" w:space="0" w:color="auto"/>
              <w:right w:val="single" w:sz="4" w:space="0" w:color="auto"/>
            </w:tcBorders>
            <w:shd w:val="clear" w:color="auto" w:fill="auto"/>
            <w:noWrap/>
            <w:vAlign w:val="center"/>
            <w:hideMark/>
          </w:tcPr>
          <w:p w14:paraId="07F15A43" w14:textId="735E02B3" w:rsidR="000C0C82" w:rsidRPr="00F45B69" w:rsidDel="00520636" w:rsidRDefault="000C0C82" w:rsidP="000C0C82">
            <w:pPr>
              <w:jc w:val="center"/>
              <w:rPr>
                <w:del w:id="667" w:author="Bosch Coll, Nuria" w:date="2025-07-03T14:28:00Z"/>
                <w:rFonts w:ascii="Calibri" w:hAnsi="Calibri" w:cs="Calibri"/>
                <w:color w:val="000000"/>
                <w:sz w:val="22"/>
                <w:szCs w:val="22"/>
              </w:rPr>
            </w:pPr>
            <w:del w:id="668" w:author="Bosch Coll, Nuria" w:date="2025-07-03T14:28:00Z">
              <w:r w:rsidRPr="00F45B69" w:rsidDel="00520636">
                <w:rPr>
                  <w:rFonts w:ascii="Calibri" w:hAnsi="Calibri" w:cs="Calibri"/>
                  <w:color w:val="000000"/>
                  <w:sz w:val="22"/>
                  <w:szCs w:val="22"/>
                </w:rPr>
                <w:delText>46.500,00 €</w:delText>
              </w:r>
            </w:del>
          </w:p>
        </w:tc>
      </w:tr>
    </w:tbl>
    <w:p w14:paraId="100BC7D4" w14:textId="5AE6F0AA" w:rsidR="00D62AB4" w:rsidRPr="00F45B69" w:rsidDel="00520636" w:rsidRDefault="00D62AB4" w:rsidP="00D62AB4">
      <w:pPr>
        <w:spacing w:line="276" w:lineRule="auto"/>
        <w:jc w:val="both"/>
        <w:rPr>
          <w:del w:id="669" w:author="Bosch Coll, Nuria" w:date="2025-07-03T14:28:00Z"/>
          <w:rFonts w:ascii="Calibri Light" w:hAnsi="Calibri Light" w:cs="Arial"/>
          <w:sz w:val="22"/>
          <w:szCs w:val="22"/>
          <w:lang w:eastAsia="ca-ES"/>
        </w:rPr>
      </w:pPr>
    </w:p>
    <w:p w14:paraId="57EE2E32" w14:textId="180F48CF" w:rsidR="00D62AB4" w:rsidRPr="00F45B69" w:rsidDel="00520636" w:rsidRDefault="00D62AB4" w:rsidP="00D62AB4">
      <w:pPr>
        <w:spacing w:line="276" w:lineRule="auto"/>
        <w:jc w:val="both"/>
        <w:rPr>
          <w:del w:id="670" w:author="Bosch Coll, Nuria" w:date="2025-07-03T14:28:00Z"/>
          <w:rFonts w:ascii="Calibri Light" w:hAnsi="Calibri Light" w:cs="Arial"/>
          <w:b/>
          <w:sz w:val="22"/>
          <w:szCs w:val="22"/>
          <w:u w:val="single"/>
          <w:lang w:eastAsia="ca-ES"/>
        </w:rPr>
      </w:pPr>
      <w:del w:id="671" w:author="Bosch Coll, Nuria" w:date="2025-07-03T14:28:00Z">
        <w:r w:rsidRPr="00F45B69" w:rsidDel="00520636">
          <w:rPr>
            <w:rFonts w:ascii="Calibri Light" w:hAnsi="Calibri Light" w:cs="Arial"/>
            <w:b/>
            <w:sz w:val="22"/>
            <w:szCs w:val="22"/>
            <w:u w:val="single"/>
            <w:lang w:eastAsia="ca-ES"/>
          </w:rPr>
          <w:delText>Imports amb IVA</w:delText>
        </w:r>
      </w:del>
    </w:p>
    <w:p w14:paraId="676F11F9" w14:textId="1D68D9A2" w:rsidR="00D62AB4" w:rsidRPr="00F45B69" w:rsidDel="00520636" w:rsidRDefault="00D62AB4" w:rsidP="00D62AB4">
      <w:pPr>
        <w:spacing w:line="276" w:lineRule="auto"/>
        <w:jc w:val="both"/>
        <w:rPr>
          <w:del w:id="672" w:author="Bosch Coll, Nuria" w:date="2025-07-03T14:28:00Z"/>
          <w:rFonts w:ascii="Calibri Light" w:hAnsi="Calibri Light" w:cs="Arial"/>
          <w:b/>
          <w:sz w:val="22"/>
          <w:szCs w:val="22"/>
          <w:u w:val="single"/>
          <w:lang w:eastAsia="ca-ES"/>
        </w:rPr>
      </w:pPr>
    </w:p>
    <w:tbl>
      <w:tblPr>
        <w:tblW w:w="8853" w:type="dxa"/>
        <w:jc w:val="center"/>
        <w:tblCellMar>
          <w:left w:w="70" w:type="dxa"/>
          <w:right w:w="70" w:type="dxa"/>
        </w:tblCellMar>
        <w:tblLook w:val="04A0" w:firstRow="1" w:lastRow="0" w:firstColumn="1" w:lastColumn="0" w:noHBand="0" w:noVBand="1"/>
      </w:tblPr>
      <w:tblGrid>
        <w:gridCol w:w="3535"/>
        <w:gridCol w:w="1193"/>
        <w:gridCol w:w="1193"/>
        <w:gridCol w:w="1280"/>
        <w:gridCol w:w="1652"/>
      </w:tblGrid>
      <w:tr w:rsidR="009629B4" w:rsidRPr="00F45B69" w:rsidDel="00520636" w14:paraId="0EDCFE9C" w14:textId="6F2F3D1F" w:rsidTr="00D43283">
        <w:trPr>
          <w:trHeight w:val="300"/>
          <w:jc w:val="center"/>
          <w:del w:id="673" w:author="Bosch Coll, Nuria" w:date="2025-07-03T14:28:00Z"/>
        </w:trPr>
        <w:tc>
          <w:tcPr>
            <w:tcW w:w="3535"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2B11672F" w14:textId="5A71EAAD" w:rsidR="00D62AB4" w:rsidRPr="00F45B69" w:rsidDel="00520636" w:rsidRDefault="00D62AB4" w:rsidP="00975E49">
            <w:pPr>
              <w:jc w:val="center"/>
              <w:rPr>
                <w:del w:id="674" w:author="Bosch Coll, Nuria" w:date="2025-07-03T14:28:00Z"/>
                <w:rFonts w:ascii="Calibri" w:hAnsi="Calibri" w:cs="Calibri"/>
                <w:b/>
                <w:bCs/>
                <w:color w:val="FFFFFF"/>
                <w:sz w:val="22"/>
                <w:szCs w:val="22"/>
                <w:lang w:eastAsia="ca-ES"/>
              </w:rPr>
            </w:pPr>
          </w:p>
        </w:tc>
        <w:tc>
          <w:tcPr>
            <w:tcW w:w="2386"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4567CB26" w14:textId="6D5253EB" w:rsidR="002C0F82" w:rsidDel="00520636" w:rsidRDefault="002C0F82" w:rsidP="00975E49">
            <w:pPr>
              <w:jc w:val="center"/>
              <w:rPr>
                <w:del w:id="675" w:author="Bosch Coll, Nuria" w:date="2025-07-03T14:28:00Z"/>
                <w:rFonts w:ascii="Calibri" w:hAnsi="Calibri" w:cs="Calibri"/>
                <w:b/>
                <w:color w:val="FFFFFF"/>
                <w:sz w:val="22"/>
                <w:szCs w:val="22"/>
                <w:lang w:eastAsia="ca-ES"/>
              </w:rPr>
            </w:pPr>
            <w:del w:id="676" w:author="Bosch Coll, Nuria" w:date="2025-07-03T14:28:00Z">
              <w:r w:rsidDel="00520636">
                <w:rPr>
                  <w:rFonts w:ascii="Calibri" w:hAnsi="Calibri" w:cs="Calibri"/>
                  <w:b/>
                  <w:color w:val="FFFFFF"/>
                  <w:sz w:val="22"/>
                  <w:szCs w:val="22"/>
                  <w:lang w:eastAsia="ca-ES"/>
                </w:rPr>
                <w:delText>Imports Licitació</w:delText>
              </w:r>
            </w:del>
          </w:p>
          <w:p w14:paraId="55B034DD" w14:textId="297C7009" w:rsidR="00D62AB4" w:rsidRPr="00F45B69" w:rsidDel="00520636" w:rsidRDefault="00D62AB4" w:rsidP="00975E49">
            <w:pPr>
              <w:jc w:val="center"/>
              <w:rPr>
                <w:del w:id="677" w:author="Bosch Coll, Nuria" w:date="2025-07-03T14:28:00Z"/>
                <w:rFonts w:ascii="Calibri" w:hAnsi="Calibri" w:cs="Calibri"/>
                <w:b/>
                <w:color w:val="FFFFFF"/>
                <w:sz w:val="22"/>
                <w:szCs w:val="22"/>
                <w:lang w:eastAsia="ca-ES"/>
              </w:rPr>
            </w:pPr>
            <w:del w:id="678" w:author="Bosch Coll, Nuria" w:date="2025-07-03T14:28:00Z">
              <w:r w:rsidRPr="00F45B69" w:rsidDel="00520636">
                <w:rPr>
                  <w:rFonts w:ascii="Calibri" w:hAnsi="Calibri" w:cs="Calibri"/>
                  <w:b/>
                  <w:color w:val="FFFFFF"/>
                  <w:sz w:val="22"/>
                  <w:szCs w:val="22"/>
                  <w:lang w:eastAsia="ca-ES"/>
                </w:rPr>
                <w:delText>(24 mesos)</w:delText>
              </w:r>
            </w:del>
          </w:p>
        </w:tc>
        <w:tc>
          <w:tcPr>
            <w:tcW w:w="1280" w:type="dxa"/>
            <w:tcBorders>
              <w:top w:val="single" w:sz="8" w:space="0" w:color="auto"/>
              <w:left w:val="nil"/>
              <w:bottom w:val="single" w:sz="4" w:space="0" w:color="auto"/>
              <w:right w:val="single" w:sz="4" w:space="0" w:color="auto"/>
            </w:tcBorders>
            <w:shd w:val="clear" w:color="auto" w:fill="000000" w:themeFill="text1"/>
            <w:vAlign w:val="center"/>
            <w:hideMark/>
          </w:tcPr>
          <w:p w14:paraId="63E8E45D" w14:textId="0AE4E9B8" w:rsidR="00D62AB4" w:rsidRPr="00F45B69" w:rsidDel="00520636" w:rsidRDefault="00D62AB4" w:rsidP="00975E49">
            <w:pPr>
              <w:jc w:val="center"/>
              <w:rPr>
                <w:del w:id="679" w:author="Bosch Coll, Nuria" w:date="2025-07-03T14:28:00Z"/>
                <w:rFonts w:ascii="Calibri" w:hAnsi="Calibri" w:cs="Calibri"/>
                <w:b/>
                <w:color w:val="FFFFFF"/>
                <w:sz w:val="22"/>
                <w:szCs w:val="22"/>
                <w:lang w:eastAsia="ca-ES"/>
              </w:rPr>
            </w:pPr>
            <w:del w:id="680" w:author="Bosch Coll, Nuria" w:date="2025-07-03T14:28:00Z">
              <w:r w:rsidRPr="00F45B69" w:rsidDel="00520636">
                <w:rPr>
                  <w:rFonts w:ascii="Calibri" w:hAnsi="Calibri" w:cs="Calibri"/>
                  <w:b/>
                  <w:color w:val="FFFFFF"/>
                  <w:sz w:val="22"/>
                  <w:szCs w:val="22"/>
                  <w:lang w:eastAsia="ca-ES"/>
                </w:rPr>
                <w:delText>Licitació</w:delText>
              </w:r>
            </w:del>
          </w:p>
        </w:tc>
        <w:tc>
          <w:tcPr>
            <w:tcW w:w="1652" w:type="dxa"/>
            <w:tcBorders>
              <w:top w:val="single" w:sz="8" w:space="0" w:color="auto"/>
              <w:left w:val="nil"/>
              <w:bottom w:val="single" w:sz="4" w:space="0" w:color="auto"/>
              <w:right w:val="single" w:sz="4" w:space="0" w:color="auto"/>
            </w:tcBorders>
            <w:shd w:val="clear" w:color="auto" w:fill="000000" w:themeFill="text1"/>
            <w:vAlign w:val="center"/>
            <w:hideMark/>
          </w:tcPr>
          <w:p w14:paraId="788DBB11" w14:textId="59D583D4" w:rsidR="00D62AB4" w:rsidRPr="00F45B69" w:rsidDel="00520636" w:rsidRDefault="00D62AB4" w:rsidP="00975E49">
            <w:pPr>
              <w:jc w:val="center"/>
              <w:rPr>
                <w:del w:id="681" w:author="Bosch Coll, Nuria" w:date="2025-07-03T14:28:00Z"/>
                <w:rFonts w:ascii="Calibri" w:hAnsi="Calibri" w:cs="Calibri"/>
                <w:b/>
                <w:color w:val="FFFFFF"/>
                <w:sz w:val="22"/>
                <w:szCs w:val="22"/>
                <w:lang w:eastAsia="ca-ES"/>
              </w:rPr>
            </w:pPr>
            <w:del w:id="682" w:author="Bosch Coll, Nuria" w:date="2025-07-03T14:28:00Z">
              <w:r w:rsidRPr="00F45B69" w:rsidDel="00520636">
                <w:rPr>
                  <w:rFonts w:ascii="Calibri" w:hAnsi="Calibri" w:cs="Calibri"/>
                  <w:b/>
                  <w:color w:val="FFFFFF"/>
                  <w:sz w:val="22"/>
                  <w:szCs w:val="22"/>
                  <w:lang w:eastAsia="ca-ES"/>
                </w:rPr>
                <w:delText>Import Pròrroga (36 mesos)</w:delText>
              </w:r>
            </w:del>
          </w:p>
        </w:tc>
      </w:tr>
      <w:tr w:rsidR="009629B4" w:rsidRPr="00F45B69" w:rsidDel="00520636" w14:paraId="114C9FDE" w14:textId="2BC90BED" w:rsidTr="00D43283">
        <w:trPr>
          <w:trHeight w:val="300"/>
          <w:jc w:val="center"/>
          <w:del w:id="683" w:author="Bosch Coll, Nuria" w:date="2025-07-03T14:28:00Z"/>
        </w:trPr>
        <w:tc>
          <w:tcPr>
            <w:tcW w:w="3535"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4F204F5B" w14:textId="0248B7B1" w:rsidR="00D62AB4" w:rsidRPr="00F45B69" w:rsidDel="00520636" w:rsidRDefault="00D62AB4" w:rsidP="00975E49">
            <w:pPr>
              <w:jc w:val="center"/>
              <w:rPr>
                <w:del w:id="684" w:author="Bosch Coll, Nuria" w:date="2025-07-03T14:28:00Z"/>
                <w:color w:val="000000"/>
                <w:lang w:eastAsia="ca-ES"/>
              </w:rPr>
            </w:pPr>
          </w:p>
        </w:tc>
        <w:tc>
          <w:tcPr>
            <w:tcW w:w="119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591481A" w14:textId="4B9AA46B" w:rsidR="00D62AB4" w:rsidRPr="00F45B69" w:rsidDel="00520636" w:rsidRDefault="009629B4" w:rsidP="00975E49">
            <w:pPr>
              <w:jc w:val="center"/>
              <w:rPr>
                <w:del w:id="685" w:author="Bosch Coll, Nuria" w:date="2025-07-03T14:28:00Z"/>
                <w:rFonts w:ascii="Calibri" w:hAnsi="Calibri" w:cs="Calibri"/>
                <w:b/>
                <w:color w:val="FFFFFF"/>
                <w:sz w:val="22"/>
                <w:szCs w:val="22"/>
                <w:lang w:eastAsia="ca-ES"/>
              </w:rPr>
            </w:pPr>
            <w:del w:id="686" w:author="Bosch Coll, Nuria" w:date="2025-07-03T14:28:00Z">
              <w:r w:rsidRPr="00F45B69" w:rsidDel="00520636">
                <w:rPr>
                  <w:rFonts w:ascii="Calibri" w:hAnsi="Calibri" w:cs="Calibri"/>
                  <w:b/>
                  <w:color w:val="FFFFFF"/>
                  <w:sz w:val="22"/>
                  <w:szCs w:val="22"/>
                  <w:lang w:eastAsia="ca-ES"/>
                </w:rPr>
                <w:delText>2026</w:delText>
              </w:r>
            </w:del>
          </w:p>
        </w:tc>
        <w:tc>
          <w:tcPr>
            <w:tcW w:w="1193" w:type="dxa"/>
            <w:tcBorders>
              <w:top w:val="nil"/>
              <w:left w:val="nil"/>
              <w:bottom w:val="single" w:sz="4" w:space="0" w:color="auto"/>
              <w:right w:val="single" w:sz="4" w:space="0" w:color="auto"/>
            </w:tcBorders>
            <w:shd w:val="clear" w:color="auto" w:fill="000000" w:themeFill="text1"/>
            <w:noWrap/>
            <w:vAlign w:val="center"/>
            <w:hideMark/>
          </w:tcPr>
          <w:p w14:paraId="5187D274" w14:textId="22F5C72D" w:rsidR="00D62AB4" w:rsidRPr="00F45B69" w:rsidDel="00520636" w:rsidRDefault="009629B4" w:rsidP="00975E49">
            <w:pPr>
              <w:jc w:val="center"/>
              <w:rPr>
                <w:del w:id="687" w:author="Bosch Coll, Nuria" w:date="2025-07-03T14:28:00Z"/>
                <w:rFonts w:ascii="Calibri" w:hAnsi="Calibri" w:cs="Calibri"/>
                <w:b/>
                <w:color w:val="FFFFFF"/>
                <w:sz w:val="22"/>
                <w:szCs w:val="22"/>
                <w:lang w:eastAsia="ca-ES"/>
              </w:rPr>
            </w:pPr>
            <w:del w:id="688" w:author="Bosch Coll, Nuria" w:date="2025-07-03T14:28:00Z">
              <w:r w:rsidRPr="00F45B69" w:rsidDel="00520636">
                <w:rPr>
                  <w:rFonts w:ascii="Calibri" w:hAnsi="Calibri" w:cs="Calibri"/>
                  <w:b/>
                  <w:color w:val="FFFFFF"/>
                  <w:sz w:val="22"/>
                  <w:szCs w:val="22"/>
                  <w:lang w:eastAsia="ca-ES"/>
                </w:rPr>
                <w:delText>2027</w:delText>
              </w:r>
            </w:del>
          </w:p>
        </w:tc>
        <w:tc>
          <w:tcPr>
            <w:tcW w:w="1280" w:type="dxa"/>
            <w:tcBorders>
              <w:top w:val="nil"/>
              <w:left w:val="nil"/>
              <w:bottom w:val="single" w:sz="4" w:space="0" w:color="auto"/>
              <w:right w:val="single" w:sz="4" w:space="0" w:color="auto"/>
            </w:tcBorders>
            <w:shd w:val="clear" w:color="auto" w:fill="000000" w:themeFill="text1"/>
            <w:vAlign w:val="center"/>
            <w:hideMark/>
          </w:tcPr>
          <w:p w14:paraId="62A19124" w14:textId="38C92411" w:rsidR="00D62AB4" w:rsidRPr="00F45B69" w:rsidDel="00520636" w:rsidRDefault="00D62AB4" w:rsidP="00975E49">
            <w:pPr>
              <w:jc w:val="center"/>
              <w:rPr>
                <w:del w:id="689" w:author="Bosch Coll, Nuria" w:date="2025-07-03T14:28:00Z"/>
                <w:rFonts w:ascii="Calibri" w:hAnsi="Calibri" w:cs="Calibri"/>
                <w:b/>
                <w:color w:val="FFFFFF"/>
                <w:sz w:val="22"/>
                <w:szCs w:val="22"/>
                <w:lang w:eastAsia="ca-ES"/>
              </w:rPr>
            </w:pPr>
            <w:del w:id="690" w:author="Bosch Coll, Nuria" w:date="2025-07-03T14:28:00Z">
              <w:r w:rsidRPr="00F45B69" w:rsidDel="00520636">
                <w:rPr>
                  <w:rFonts w:ascii="Calibri" w:hAnsi="Calibri" w:cs="Calibri"/>
                  <w:b/>
                  <w:color w:val="FFFFFF"/>
                  <w:sz w:val="22"/>
                  <w:szCs w:val="22"/>
                  <w:lang w:eastAsia="ca-ES"/>
                </w:rPr>
                <w:delText>TOTAL</w:delText>
              </w:r>
            </w:del>
          </w:p>
        </w:tc>
        <w:tc>
          <w:tcPr>
            <w:tcW w:w="1652" w:type="dxa"/>
            <w:tcBorders>
              <w:top w:val="nil"/>
              <w:left w:val="nil"/>
              <w:bottom w:val="single" w:sz="4" w:space="0" w:color="auto"/>
              <w:right w:val="single" w:sz="4" w:space="0" w:color="auto"/>
            </w:tcBorders>
            <w:shd w:val="clear" w:color="auto" w:fill="000000" w:themeFill="text1"/>
            <w:noWrap/>
            <w:vAlign w:val="center"/>
            <w:hideMark/>
          </w:tcPr>
          <w:p w14:paraId="6B4A0C95" w14:textId="177983FC" w:rsidR="00D62AB4" w:rsidRPr="00F45B69" w:rsidDel="00520636" w:rsidRDefault="00D62AB4" w:rsidP="00975E49">
            <w:pPr>
              <w:jc w:val="center"/>
              <w:rPr>
                <w:del w:id="691" w:author="Bosch Coll, Nuria" w:date="2025-07-03T14:28:00Z"/>
                <w:rFonts w:ascii="Calibri" w:hAnsi="Calibri" w:cs="Calibri"/>
                <w:b/>
                <w:color w:val="FFFFFF"/>
                <w:sz w:val="22"/>
                <w:szCs w:val="22"/>
                <w:lang w:eastAsia="ca-ES"/>
              </w:rPr>
            </w:pPr>
          </w:p>
        </w:tc>
      </w:tr>
      <w:tr w:rsidR="009629B4" w:rsidRPr="00F45B69" w:rsidDel="00520636" w14:paraId="041AA7A0" w14:textId="2AA40769" w:rsidTr="00D43283">
        <w:trPr>
          <w:trHeight w:val="300"/>
          <w:jc w:val="center"/>
          <w:del w:id="692"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39DC756" w14:textId="2AD168A6" w:rsidR="000C0C82" w:rsidRPr="00F45B69" w:rsidDel="00520636" w:rsidRDefault="000C0C82" w:rsidP="000C0C82">
            <w:pPr>
              <w:jc w:val="center"/>
              <w:rPr>
                <w:del w:id="693" w:author="Bosch Coll, Nuria" w:date="2025-07-03T14:28:00Z"/>
                <w:rFonts w:ascii="Calibri" w:hAnsi="Calibri" w:cs="Calibri"/>
                <w:b/>
                <w:bCs/>
                <w:color w:val="000000"/>
                <w:sz w:val="22"/>
                <w:szCs w:val="22"/>
                <w:lang w:eastAsia="ca-ES"/>
              </w:rPr>
            </w:pPr>
            <w:del w:id="694"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16F51738" w14:textId="5E459D43" w:rsidR="000C0C82" w:rsidRPr="00F45B69" w:rsidDel="00520636" w:rsidRDefault="000C0C82" w:rsidP="000C0C82">
            <w:pPr>
              <w:jc w:val="center"/>
              <w:rPr>
                <w:del w:id="695" w:author="Bosch Coll, Nuria" w:date="2025-07-03T14:28:00Z"/>
                <w:rFonts w:ascii="Calibri" w:hAnsi="Calibri" w:cs="Calibri"/>
                <w:color w:val="000000"/>
                <w:sz w:val="22"/>
                <w:szCs w:val="22"/>
              </w:rPr>
            </w:pPr>
            <w:del w:id="696" w:author="Bosch Coll, Nuria" w:date="2025-07-03T14:28:00Z">
              <w:r w:rsidRPr="00F45B69" w:rsidDel="00520636">
                <w:rPr>
                  <w:rFonts w:ascii="Calibri" w:hAnsi="Calibri" w:cs="Calibri"/>
                  <w:color w:val="000000"/>
                  <w:sz w:val="22"/>
                  <w:szCs w:val="22"/>
                </w:rPr>
                <w:delText>4.840,00 €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5388852D" w14:textId="68B34281" w:rsidR="000C0C82" w:rsidRPr="00F45B69" w:rsidDel="00520636" w:rsidRDefault="000C0C82" w:rsidP="000C0C82">
            <w:pPr>
              <w:jc w:val="center"/>
              <w:rPr>
                <w:del w:id="697" w:author="Bosch Coll, Nuria" w:date="2025-07-03T14:28:00Z"/>
                <w:rFonts w:ascii="Calibri" w:hAnsi="Calibri" w:cs="Calibri"/>
                <w:color w:val="000000"/>
                <w:sz w:val="22"/>
                <w:szCs w:val="22"/>
              </w:rPr>
            </w:pPr>
            <w:del w:id="698" w:author="Bosch Coll, Nuria" w:date="2025-07-03T14:28:00Z">
              <w:r w:rsidRPr="00F45B69" w:rsidDel="00520636">
                <w:rPr>
                  <w:rFonts w:ascii="Calibri" w:hAnsi="Calibri" w:cs="Calibri"/>
                  <w:color w:val="000000"/>
                  <w:sz w:val="22"/>
                  <w:szCs w:val="22"/>
                </w:rPr>
                <w:delText>4.840,00 €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3769F447" w14:textId="0B3E83DD" w:rsidR="000C0C82" w:rsidRPr="00F45B69" w:rsidDel="00520636" w:rsidRDefault="000C0C82" w:rsidP="000C0C82">
            <w:pPr>
              <w:jc w:val="center"/>
              <w:rPr>
                <w:del w:id="699" w:author="Bosch Coll, Nuria" w:date="2025-07-03T14:28:00Z"/>
                <w:rFonts w:ascii="Calibri" w:hAnsi="Calibri" w:cs="Calibri"/>
                <w:color w:val="000000"/>
                <w:sz w:val="22"/>
                <w:szCs w:val="22"/>
              </w:rPr>
            </w:pPr>
            <w:del w:id="700" w:author="Bosch Coll, Nuria" w:date="2025-07-03T14:28:00Z">
              <w:r w:rsidRPr="00F45B69" w:rsidDel="00520636">
                <w:rPr>
                  <w:rFonts w:ascii="Calibri" w:hAnsi="Calibri" w:cs="Calibri"/>
                  <w:color w:val="000000"/>
                  <w:sz w:val="22"/>
                  <w:szCs w:val="22"/>
                </w:rPr>
                <w:delText>9.680,00 €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76CD14F7" w14:textId="7E5C011F" w:rsidR="000C0C82" w:rsidRPr="00F45B69" w:rsidDel="00520636" w:rsidRDefault="000C0C82" w:rsidP="000C0C82">
            <w:pPr>
              <w:jc w:val="center"/>
              <w:rPr>
                <w:del w:id="701" w:author="Bosch Coll, Nuria" w:date="2025-07-03T14:28:00Z"/>
                <w:rFonts w:ascii="Calibri" w:hAnsi="Calibri" w:cs="Calibri"/>
                <w:color w:val="000000"/>
                <w:sz w:val="22"/>
                <w:szCs w:val="22"/>
              </w:rPr>
            </w:pPr>
            <w:del w:id="702" w:author="Bosch Coll, Nuria" w:date="2025-07-03T14:28:00Z">
              <w:r w:rsidRPr="00F45B69" w:rsidDel="00520636">
                <w:rPr>
                  <w:rFonts w:ascii="Calibri" w:hAnsi="Calibri" w:cs="Calibri"/>
                  <w:color w:val="000000"/>
                  <w:sz w:val="22"/>
                  <w:szCs w:val="22"/>
                </w:rPr>
                <w:delText>14.520,00 €</w:delText>
              </w:r>
            </w:del>
          </w:p>
        </w:tc>
      </w:tr>
      <w:tr w:rsidR="009629B4" w:rsidRPr="00F45B69" w:rsidDel="00520636" w14:paraId="58ABA15B" w14:textId="18AD6F0E" w:rsidTr="00D43283">
        <w:trPr>
          <w:trHeight w:val="300"/>
          <w:jc w:val="center"/>
          <w:del w:id="703"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0D9D615F" w14:textId="31565733" w:rsidR="000C0C82" w:rsidRPr="00F45B69" w:rsidDel="00520636" w:rsidRDefault="000C0C82" w:rsidP="000C0C82">
            <w:pPr>
              <w:jc w:val="center"/>
              <w:rPr>
                <w:del w:id="704" w:author="Bosch Coll, Nuria" w:date="2025-07-03T14:28:00Z"/>
                <w:rFonts w:ascii="Calibri" w:hAnsi="Calibri" w:cs="Calibri"/>
                <w:b/>
                <w:bCs/>
                <w:color w:val="000000"/>
                <w:sz w:val="22"/>
                <w:szCs w:val="22"/>
                <w:lang w:eastAsia="ca-ES"/>
              </w:rPr>
            </w:pPr>
            <w:del w:id="705"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69AD2E7C" w14:textId="5DE4983C" w:rsidR="000C0C82" w:rsidRPr="00F45B69" w:rsidDel="00520636" w:rsidRDefault="000C0C82" w:rsidP="000C0C82">
            <w:pPr>
              <w:jc w:val="center"/>
              <w:rPr>
                <w:del w:id="706" w:author="Bosch Coll, Nuria" w:date="2025-07-03T14:28:00Z"/>
                <w:rFonts w:ascii="Calibri" w:hAnsi="Calibri" w:cs="Calibri"/>
                <w:color w:val="000000"/>
                <w:sz w:val="22"/>
                <w:szCs w:val="22"/>
              </w:rPr>
            </w:pPr>
            <w:del w:id="707" w:author="Bosch Coll, Nuria" w:date="2025-07-03T14:28:00Z">
              <w:r w:rsidRPr="00F45B69" w:rsidDel="00520636">
                <w:rPr>
                  <w:rFonts w:ascii="Calibri" w:hAnsi="Calibri" w:cs="Calibri"/>
                  <w:color w:val="000000"/>
                  <w:sz w:val="22"/>
                  <w:szCs w:val="22"/>
                </w:rPr>
                <w:delText>3.630,00 €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33DD34FF" w14:textId="1912BF74" w:rsidR="000C0C82" w:rsidRPr="00F45B69" w:rsidDel="00520636" w:rsidRDefault="000C0C82" w:rsidP="000C0C82">
            <w:pPr>
              <w:jc w:val="center"/>
              <w:rPr>
                <w:del w:id="708" w:author="Bosch Coll, Nuria" w:date="2025-07-03T14:28:00Z"/>
                <w:rFonts w:ascii="Calibri" w:hAnsi="Calibri" w:cs="Calibri"/>
                <w:color w:val="000000"/>
                <w:sz w:val="22"/>
                <w:szCs w:val="22"/>
              </w:rPr>
            </w:pPr>
            <w:del w:id="709" w:author="Bosch Coll, Nuria" w:date="2025-07-03T14:28:00Z">
              <w:r w:rsidRPr="00F45B69" w:rsidDel="00520636">
                <w:rPr>
                  <w:rFonts w:ascii="Calibri" w:hAnsi="Calibri" w:cs="Calibri"/>
                  <w:color w:val="000000"/>
                  <w:sz w:val="22"/>
                  <w:szCs w:val="22"/>
                </w:rPr>
                <w:delText>3.630,00 €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4846EE55" w14:textId="747510DC" w:rsidR="000C0C82" w:rsidRPr="00F45B69" w:rsidDel="00520636" w:rsidRDefault="000C0C82" w:rsidP="000C0C82">
            <w:pPr>
              <w:jc w:val="center"/>
              <w:rPr>
                <w:del w:id="710" w:author="Bosch Coll, Nuria" w:date="2025-07-03T14:28:00Z"/>
                <w:rFonts w:ascii="Calibri" w:hAnsi="Calibri" w:cs="Calibri"/>
                <w:color w:val="000000"/>
                <w:sz w:val="22"/>
                <w:szCs w:val="22"/>
              </w:rPr>
            </w:pPr>
            <w:del w:id="711" w:author="Bosch Coll, Nuria" w:date="2025-07-03T14:28:00Z">
              <w:r w:rsidRPr="00F45B69" w:rsidDel="00520636">
                <w:rPr>
                  <w:rFonts w:ascii="Calibri" w:hAnsi="Calibri" w:cs="Calibri"/>
                  <w:color w:val="000000"/>
                  <w:sz w:val="22"/>
                  <w:szCs w:val="22"/>
                </w:rPr>
                <w:delText>7.260,00 €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64320898" w14:textId="195CD03D" w:rsidR="000C0C82" w:rsidRPr="00F45B69" w:rsidDel="00520636" w:rsidRDefault="000C0C82" w:rsidP="000C0C82">
            <w:pPr>
              <w:jc w:val="center"/>
              <w:rPr>
                <w:del w:id="712" w:author="Bosch Coll, Nuria" w:date="2025-07-03T14:28:00Z"/>
                <w:rFonts w:ascii="Calibri" w:hAnsi="Calibri" w:cs="Calibri"/>
                <w:color w:val="000000"/>
                <w:sz w:val="22"/>
                <w:szCs w:val="22"/>
              </w:rPr>
            </w:pPr>
            <w:del w:id="713" w:author="Bosch Coll, Nuria" w:date="2025-07-03T14:28:00Z">
              <w:r w:rsidRPr="00F45B69" w:rsidDel="00520636">
                <w:rPr>
                  <w:rFonts w:ascii="Calibri" w:hAnsi="Calibri" w:cs="Calibri"/>
                  <w:color w:val="000000"/>
                  <w:sz w:val="22"/>
                  <w:szCs w:val="22"/>
                </w:rPr>
                <w:delText>10.890,00 €</w:delText>
              </w:r>
            </w:del>
          </w:p>
        </w:tc>
      </w:tr>
      <w:tr w:rsidR="009629B4" w:rsidRPr="00F45B69" w:rsidDel="00520636" w14:paraId="21F73C8E" w14:textId="03C9C932" w:rsidTr="00D43283">
        <w:trPr>
          <w:trHeight w:val="300"/>
          <w:jc w:val="center"/>
          <w:del w:id="714"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B5A0031" w14:textId="62563607" w:rsidR="000C0C82" w:rsidRPr="00F45B69" w:rsidDel="00520636" w:rsidRDefault="000C0C82" w:rsidP="000C0C82">
            <w:pPr>
              <w:jc w:val="center"/>
              <w:rPr>
                <w:del w:id="715" w:author="Bosch Coll, Nuria" w:date="2025-07-03T14:28:00Z"/>
                <w:rFonts w:ascii="Calibri" w:hAnsi="Calibri" w:cs="Calibri"/>
                <w:b/>
                <w:bCs/>
                <w:color w:val="000000"/>
                <w:sz w:val="22"/>
                <w:szCs w:val="22"/>
                <w:lang w:eastAsia="ca-ES"/>
              </w:rPr>
            </w:pPr>
            <w:del w:id="716"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56C6335D" w14:textId="28ABC94E" w:rsidR="000C0C82" w:rsidRPr="00F45B69" w:rsidDel="00520636" w:rsidRDefault="000C0C82" w:rsidP="000C0C82">
            <w:pPr>
              <w:jc w:val="center"/>
              <w:rPr>
                <w:del w:id="717" w:author="Bosch Coll, Nuria" w:date="2025-07-03T14:28:00Z"/>
                <w:rFonts w:ascii="Calibri" w:hAnsi="Calibri" w:cs="Calibri"/>
                <w:color w:val="000000"/>
                <w:sz w:val="22"/>
                <w:szCs w:val="22"/>
              </w:rPr>
            </w:pPr>
            <w:del w:id="718" w:author="Bosch Coll, Nuria" w:date="2025-07-03T14:28:00Z">
              <w:r w:rsidRPr="00F45B69" w:rsidDel="00520636">
                <w:rPr>
                  <w:rFonts w:ascii="Calibri" w:hAnsi="Calibri" w:cs="Calibri"/>
                  <w:color w:val="000000"/>
                  <w:sz w:val="22"/>
                  <w:szCs w:val="22"/>
                </w:rPr>
                <w:delText>3.025,00 €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CAD4F47" w14:textId="4DABE674" w:rsidR="000C0C82" w:rsidRPr="00F45B69" w:rsidDel="00520636" w:rsidRDefault="000C0C82" w:rsidP="000C0C82">
            <w:pPr>
              <w:jc w:val="center"/>
              <w:rPr>
                <w:del w:id="719" w:author="Bosch Coll, Nuria" w:date="2025-07-03T14:28:00Z"/>
                <w:rFonts w:ascii="Calibri" w:hAnsi="Calibri" w:cs="Calibri"/>
                <w:color w:val="000000"/>
                <w:sz w:val="22"/>
                <w:szCs w:val="22"/>
              </w:rPr>
            </w:pPr>
            <w:del w:id="720" w:author="Bosch Coll, Nuria" w:date="2025-07-03T14:28:00Z">
              <w:r w:rsidRPr="00F45B69" w:rsidDel="00520636">
                <w:rPr>
                  <w:rFonts w:ascii="Calibri" w:hAnsi="Calibri" w:cs="Calibri"/>
                  <w:color w:val="000000"/>
                  <w:sz w:val="22"/>
                  <w:szCs w:val="22"/>
                </w:rPr>
                <w:delText>3.025,00 €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6FC71E1F" w14:textId="732257EB" w:rsidR="000C0C82" w:rsidRPr="00F45B69" w:rsidDel="00520636" w:rsidRDefault="000C0C82" w:rsidP="000C0C82">
            <w:pPr>
              <w:jc w:val="center"/>
              <w:rPr>
                <w:del w:id="721" w:author="Bosch Coll, Nuria" w:date="2025-07-03T14:28:00Z"/>
                <w:rFonts w:ascii="Calibri" w:hAnsi="Calibri" w:cs="Calibri"/>
                <w:color w:val="000000"/>
                <w:sz w:val="22"/>
                <w:szCs w:val="22"/>
              </w:rPr>
            </w:pPr>
            <w:del w:id="722" w:author="Bosch Coll, Nuria" w:date="2025-07-03T14:28:00Z">
              <w:r w:rsidRPr="00F45B69" w:rsidDel="00520636">
                <w:rPr>
                  <w:rFonts w:ascii="Calibri" w:hAnsi="Calibri" w:cs="Calibri"/>
                  <w:color w:val="000000"/>
                  <w:sz w:val="22"/>
                  <w:szCs w:val="22"/>
                </w:rPr>
                <w:delText>6.050,00 €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4DB8878" w14:textId="4BC5F160" w:rsidR="000C0C82" w:rsidRPr="00F45B69" w:rsidDel="00520636" w:rsidRDefault="000C0C82" w:rsidP="000C0C82">
            <w:pPr>
              <w:jc w:val="center"/>
              <w:rPr>
                <w:del w:id="723" w:author="Bosch Coll, Nuria" w:date="2025-07-03T14:28:00Z"/>
                <w:rFonts w:ascii="Calibri" w:hAnsi="Calibri" w:cs="Calibri"/>
                <w:color w:val="000000"/>
                <w:sz w:val="22"/>
                <w:szCs w:val="22"/>
              </w:rPr>
            </w:pPr>
            <w:del w:id="724" w:author="Bosch Coll, Nuria" w:date="2025-07-03T14:28:00Z">
              <w:r w:rsidRPr="00F45B69" w:rsidDel="00520636">
                <w:rPr>
                  <w:rFonts w:ascii="Calibri" w:hAnsi="Calibri" w:cs="Calibri"/>
                  <w:color w:val="000000"/>
                  <w:sz w:val="22"/>
                  <w:szCs w:val="22"/>
                </w:rPr>
                <w:delText>9.075,00 €</w:delText>
              </w:r>
            </w:del>
          </w:p>
        </w:tc>
      </w:tr>
      <w:tr w:rsidR="009629B4" w:rsidRPr="00F45B69" w:rsidDel="00520636" w14:paraId="3FCE58C4" w14:textId="77D56354" w:rsidTr="00D43283">
        <w:trPr>
          <w:trHeight w:val="300"/>
          <w:jc w:val="center"/>
          <w:del w:id="725"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24DACEB5" w14:textId="57CC2352" w:rsidR="000C0C82" w:rsidRPr="00F45B69" w:rsidDel="00520636" w:rsidRDefault="000C0C82" w:rsidP="000C0C82">
            <w:pPr>
              <w:jc w:val="center"/>
              <w:rPr>
                <w:del w:id="726" w:author="Bosch Coll, Nuria" w:date="2025-07-03T14:28:00Z"/>
                <w:rFonts w:ascii="Calibri" w:hAnsi="Calibri" w:cs="Calibri"/>
                <w:b/>
                <w:bCs/>
                <w:color w:val="000000"/>
                <w:sz w:val="22"/>
                <w:szCs w:val="22"/>
                <w:lang w:eastAsia="ca-ES"/>
              </w:rPr>
            </w:pPr>
            <w:del w:id="727"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7938B54A" w14:textId="743A7A41" w:rsidR="000C0C82" w:rsidRPr="00F45B69" w:rsidDel="00520636" w:rsidRDefault="000C0C82" w:rsidP="000C0C82">
            <w:pPr>
              <w:jc w:val="center"/>
              <w:rPr>
                <w:del w:id="728" w:author="Bosch Coll, Nuria" w:date="2025-07-03T14:28:00Z"/>
                <w:rFonts w:ascii="Calibri" w:hAnsi="Calibri" w:cs="Calibri"/>
                <w:color w:val="000000"/>
                <w:sz w:val="22"/>
                <w:szCs w:val="22"/>
              </w:rPr>
            </w:pPr>
            <w:del w:id="729" w:author="Bosch Coll, Nuria" w:date="2025-07-03T14:28:00Z">
              <w:r w:rsidRPr="00F45B69" w:rsidDel="00520636">
                <w:rPr>
                  <w:rFonts w:ascii="Calibri" w:hAnsi="Calibri" w:cs="Calibri"/>
                  <w:color w:val="000000"/>
                  <w:sz w:val="22"/>
                  <w:szCs w:val="22"/>
                </w:rPr>
                <w:delText>7.260,00 €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F8FD94A" w14:textId="4786CA84" w:rsidR="000C0C82" w:rsidRPr="00F45B69" w:rsidDel="00520636" w:rsidRDefault="000C0C82" w:rsidP="000C0C82">
            <w:pPr>
              <w:jc w:val="center"/>
              <w:rPr>
                <w:del w:id="730" w:author="Bosch Coll, Nuria" w:date="2025-07-03T14:28:00Z"/>
                <w:rFonts w:ascii="Calibri" w:hAnsi="Calibri" w:cs="Calibri"/>
                <w:color w:val="000000"/>
                <w:sz w:val="22"/>
                <w:szCs w:val="22"/>
              </w:rPr>
            </w:pPr>
            <w:del w:id="731" w:author="Bosch Coll, Nuria" w:date="2025-07-03T14:28:00Z">
              <w:r w:rsidRPr="00F45B69" w:rsidDel="00520636">
                <w:rPr>
                  <w:rFonts w:ascii="Calibri" w:hAnsi="Calibri" w:cs="Calibri"/>
                  <w:color w:val="000000"/>
                  <w:sz w:val="22"/>
                  <w:szCs w:val="22"/>
                </w:rPr>
                <w:delText>7.260,00 €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1C8F93AC" w14:textId="304CC6A3" w:rsidR="000C0C82" w:rsidRPr="00F45B69" w:rsidDel="00520636" w:rsidRDefault="000C0C82" w:rsidP="000C0C82">
            <w:pPr>
              <w:jc w:val="center"/>
              <w:rPr>
                <w:del w:id="732" w:author="Bosch Coll, Nuria" w:date="2025-07-03T14:28:00Z"/>
                <w:rFonts w:ascii="Calibri" w:hAnsi="Calibri" w:cs="Calibri"/>
                <w:color w:val="000000"/>
                <w:sz w:val="22"/>
                <w:szCs w:val="22"/>
              </w:rPr>
            </w:pPr>
            <w:del w:id="733" w:author="Bosch Coll, Nuria" w:date="2025-07-03T14:28:00Z">
              <w:r w:rsidRPr="00F45B69" w:rsidDel="00520636">
                <w:rPr>
                  <w:rFonts w:ascii="Calibri" w:hAnsi="Calibri" w:cs="Calibri"/>
                  <w:color w:val="000000"/>
                  <w:sz w:val="22"/>
                  <w:szCs w:val="22"/>
                </w:rPr>
                <w:delText>14.520,00 €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B20F245" w14:textId="53517A80" w:rsidR="000C0C82" w:rsidRPr="00F45B69" w:rsidDel="00520636" w:rsidRDefault="000C0C82" w:rsidP="000C0C82">
            <w:pPr>
              <w:jc w:val="center"/>
              <w:rPr>
                <w:del w:id="734" w:author="Bosch Coll, Nuria" w:date="2025-07-03T14:28:00Z"/>
                <w:rFonts w:ascii="Calibri" w:hAnsi="Calibri" w:cs="Calibri"/>
                <w:color w:val="000000"/>
                <w:sz w:val="22"/>
                <w:szCs w:val="22"/>
              </w:rPr>
            </w:pPr>
            <w:del w:id="735" w:author="Bosch Coll, Nuria" w:date="2025-07-03T14:28:00Z">
              <w:r w:rsidRPr="00F45B69" w:rsidDel="00520636">
                <w:rPr>
                  <w:rFonts w:ascii="Calibri" w:hAnsi="Calibri" w:cs="Calibri"/>
                  <w:color w:val="000000"/>
                  <w:sz w:val="22"/>
                  <w:szCs w:val="22"/>
                </w:rPr>
                <w:delText>21.780,00 €</w:delText>
              </w:r>
            </w:del>
          </w:p>
        </w:tc>
      </w:tr>
      <w:tr w:rsidR="009629B4" w:rsidRPr="00F45B69" w:rsidDel="00520636" w14:paraId="6725BE9C" w14:textId="16865E1B" w:rsidTr="00D43283">
        <w:trPr>
          <w:trHeight w:val="300"/>
          <w:jc w:val="center"/>
          <w:del w:id="736" w:author="Bosch Coll, Nuria" w:date="2025-07-03T14:28:00Z"/>
        </w:trPr>
        <w:tc>
          <w:tcPr>
            <w:tcW w:w="3535" w:type="dxa"/>
            <w:tcBorders>
              <w:top w:val="nil"/>
              <w:left w:val="single" w:sz="8" w:space="0" w:color="auto"/>
              <w:bottom w:val="single" w:sz="8" w:space="0" w:color="auto"/>
              <w:right w:val="single" w:sz="4" w:space="0" w:color="auto"/>
            </w:tcBorders>
            <w:shd w:val="clear" w:color="auto" w:fill="auto"/>
            <w:noWrap/>
            <w:vAlign w:val="center"/>
            <w:hideMark/>
          </w:tcPr>
          <w:p w14:paraId="6A302F3E" w14:textId="3AF55936" w:rsidR="000C0C82" w:rsidRPr="00F45B69" w:rsidDel="00520636" w:rsidRDefault="000C0C82" w:rsidP="000C0C82">
            <w:pPr>
              <w:jc w:val="center"/>
              <w:rPr>
                <w:del w:id="737" w:author="Bosch Coll, Nuria" w:date="2025-07-03T14:28:00Z"/>
                <w:rFonts w:ascii="Calibri" w:hAnsi="Calibri" w:cs="Calibri"/>
                <w:b/>
                <w:bCs/>
                <w:color w:val="000000"/>
                <w:sz w:val="22"/>
                <w:szCs w:val="22"/>
                <w:lang w:eastAsia="ca-ES"/>
              </w:rPr>
            </w:pPr>
            <w:del w:id="738" w:author="Bosch Coll, Nuria" w:date="2025-07-03T14:28:00Z">
              <w:r w:rsidRPr="00F45B69" w:rsidDel="00520636">
                <w:rPr>
                  <w:rFonts w:ascii="Calibri" w:hAnsi="Calibri" w:cs="Calibri"/>
                  <w:b/>
                  <w:bCs/>
                  <w:color w:val="000000"/>
                  <w:sz w:val="22"/>
                  <w:szCs w:val="22"/>
                  <w:lang w:eastAsia="ca-ES"/>
                </w:rPr>
                <w:delText>TOTAL</w:delText>
              </w:r>
            </w:del>
          </w:p>
        </w:tc>
        <w:tc>
          <w:tcPr>
            <w:tcW w:w="1193" w:type="dxa"/>
            <w:tcBorders>
              <w:top w:val="nil"/>
              <w:left w:val="single" w:sz="4" w:space="0" w:color="auto"/>
              <w:bottom w:val="single" w:sz="8" w:space="0" w:color="auto"/>
              <w:right w:val="single" w:sz="4" w:space="0" w:color="auto"/>
            </w:tcBorders>
            <w:shd w:val="clear" w:color="auto" w:fill="auto"/>
            <w:noWrap/>
            <w:vAlign w:val="center"/>
            <w:hideMark/>
          </w:tcPr>
          <w:p w14:paraId="559147C5" w14:textId="632DD8C9" w:rsidR="000C0C82" w:rsidRPr="00F45B69" w:rsidDel="00520636" w:rsidRDefault="000C0C82" w:rsidP="000C0C82">
            <w:pPr>
              <w:jc w:val="center"/>
              <w:rPr>
                <w:del w:id="739" w:author="Bosch Coll, Nuria" w:date="2025-07-03T14:28:00Z"/>
                <w:rFonts w:ascii="Calibri" w:hAnsi="Calibri" w:cs="Calibri"/>
                <w:color w:val="000000"/>
                <w:sz w:val="22"/>
                <w:szCs w:val="22"/>
              </w:rPr>
            </w:pPr>
            <w:del w:id="740" w:author="Bosch Coll, Nuria" w:date="2025-07-03T14:28:00Z">
              <w:r w:rsidRPr="00F45B69" w:rsidDel="00520636">
                <w:rPr>
                  <w:rFonts w:ascii="Calibri" w:hAnsi="Calibri" w:cs="Calibri"/>
                  <w:color w:val="000000"/>
                  <w:sz w:val="22"/>
                  <w:szCs w:val="22"/>
                </w:rPr>
                <w:delText>18.755,00 €</w:delText>
              </w:r>
            </w:del>
          </w:p>
        </w:tc>
        <w:tc>
          <w:tcPr>
            <w:tcW w:w="1193" w:type="dxa"/>
            <w:tcBorders>
              <w:top w:val="nil"/>
              <w:left w:val="nil"/>
              <w:bottom w:val="single" w:sz="8" w:space="0" w:color="auto"/>
              <w:right w:val="single" w:sz="4" w:space="0" w:color="auto"/>
            </w:tcBorders>
            <w:shd w:val="clear" w:color="auto" w:fill="auto"/>
            <w:noWrap/>
            <w:vAlign w:val="center"/>
            <w:hideMark/>
          </w:tcPr>
          <w:p w14:paraId="417B4023" w14:textId="3B412BE3" w:rsidR="000C0C82" w:rsidRPr="00F45B69" w:rsidDel="00520636" w:rsidRDefault="000C0C82" w:rsidP="000C0C82">
            <w:pPr>
              <w:jc w:val="center"/>
              <w:rPr>
                <w:del w:id="741" w:author="Bosch Coll, Nuria" w:date="2025-07-03T14:28:00Z"/>
                <w:rFonts w:ascii="Calibri" w:hAnsi="Calibri" w:cs="Calibri"/>
                <w:color w:val="000000"/>
                <w:sz w:val="22"/>
                <w:szCs w:val="22"/>
              </w:rPr>
            </w:pPr>
            <w:del w:id="742" w:author="Bosch Coll, Nuria" w:date="2025-07-03T14:28:00Z">
              <w:r w:rsidRPr="00F45B69" w:rsidDel="00520636">
                <w:rPr>
                  <w:rFonts w:ascii="Calibri" w:hAnsi="Calibri" w:cs="Calibri"/>
                  <w:color w:val="000000"/>
                  <w:sz w:val="22"/>
                  <w:szCs w:val="22"/>
                </w:rPr>
                <w:delText>18.755,00 €</w:delText>
              </w:r>
            </w:del>
          </w:p>
        </w:tc>
        <w:tc>
          <w:tcPr>
            <w:tcW w:w="1280" w:type="dxa"/>
            <w:tcBorders>
              <w:top w:val="nil"/>
              <w:left w:val="nil"/>
              <w:bottom w:val="single" w:sz="8" w:space="0" w:color="auto"/>
              <w:right w:val="single" w:sz="4" w:space="0" w:color="auto"/>
            </w:tcBorders>
            <w:shd w:val="clear" w:color="auto" w:fill="D9D9D9" w:themeFill="background1" w:themeFillShade="D9"/>
            <w:vAlign w:val="center"/>
            <w:hideMark/>
          </w:tcPr>
          <w:p w14:paraId="305843F3" w14:textId="25B28564" w:rsidR="000C0C82" w:rsidRPr="00F45B69" w:rsidDel="00520636" w:rsidRDefault="000C0C82" w:rsidP="000C0C82">
            <w:pPr>
              <w:jc w:val="center"/>
              <w:rPr>
                <w:del w:id="743" w:author="Bosch Coll, Nuria" w:date="2025-07-03T14:28:00Z"/>
                <w:rFonts w:ascii="Calibri" w:hAnsi="Calibri" w:cs="Calibri"/>
                <w:b/>
                <w:bCs/>
                <w:color w:val="000000"/>
                <w:sz w:val="22"/>
                <w:szCs w:val="22"/>
              </w:rPr>
            </w:pPr>
            <w:del w:id="744" w:author="Bosch Coll, Nuria" w:date="2025-07-03T14:28:00Z">
              <w:r w:rsidRPr="00F45B69" w:rsidDel="00520636">
                <w:rPr>
                  <w:rFonts w:ascii="Calibri" w:hAnsi="Calibri" w:cs="Calibri"/>
                  <w:b/>
                  <w:bCs/>
                  <w:color w:val="000000"/>
                  <w:sz w:val="22"/>
                  <w:szCs w:val="22"/>
                </w:rPr>
                <w:delText>37.510,00 €</w:delText>
              </w:r>
            </w:del>
          </w:p>
        </w:tc>
        <w:tc>
          <w:tcPr>
            <w:tcW w:w="1652" w:type="dxa"/>
            <w:tcBorders>
              <w:top w:val="nil"/>
              <w:left w:val="nil"/>
              <w:bottom w:val="single" w:sz="8" w:space="0" w:color="auto"/>
              <w:right w:val="single" w:sz="4" w:space="0" w:color="auto"/>
            </w:tcBorders>
            <w:shd w:val="clear" w:color="auto" w:fill="auto"/>
            <w:noWrap/>
            <w:vAlign w:val="center"/>
            <w:hideMark/>
          </w:tcPr>
          <w:p w14:paraId="453394D3" w14:textId="35BFB4C3" w:rsidR="000C0C82" w:rsidRPr="00F45B69" w:rsidDel="00520636" w:rsidRDefault="000C0C82" w:rsidP="000C0C82">
            <w:pPr>
              <w:jc w:val="center"/>
              <w:rPr>
                <w:del w:id="745" w:author="Bosch Coll, Nuria" w:date="2025-07-03T14:28:00Z"/>
                <w:rFonts w:ascii="Calibri" w:hAnsi="Calibri" w:cs="Calibri"/>
                <w:color w:val="000000"/>
                <w:sz w:val="22"/>
                <w:szCs w:val="22"/>
              </w:rPr>
            </w:pPr>
            <w:del w:id="746" w:author="Bosch Coll, Nuria" w:date="2025-07-03T14:28:00Z">
              <w:r w:rsidRPr="00F45B69" w:rsidDel="00520636">
                <w:rPr>
                  <w:rFonts w:ascii="Calibri" w:hAnsi="Calibri" w:cs="Calibri"/>
                  <w:color w:val="000000"/>
                  <w:sz w:val="22"/>
                  <w:szCs w:val="22"/>
                </w:rPr>
                <w:delText>56.265,00 €</w:delText>
              </w:r>
            </w:del>
          </w:p>
        </w:tc>
      </w:tr>
    </w:tbl>
    <w:p w14:paraId="2E0E6228" w14:textId="72A0855A" w:rsidR="00D62AB4" w:rsidRPr="00F45B69" w:rsidDel="00520636" w:rsidRDefault="00D62AB4" w:rsidP="000C0C82">
      <w:pPr>
        <w:spacing w:before="150" w:line="276" w:lineRule="auto"/>
        <w:jc w:val="both"/>
        <w:rPr>
          <w:del w:id="747" w:author="Bosch Coll, Nuria" w:date="2025-07-03T14:28:00Z"/>
          <w:rFonts w:ascii="Calibri Light" w:hAnsi="Calibri Light" w:cs="Arial"/>
          <w:sz w:val="22"/>
          <w:szCs w:val="22"/>
          <w:lang w:eastAsia="ca-ES"/>
        </w:rPr>
      </w:pPr>
      <w:del w:id="748" w:author="Bosch Coll, Nuria" w:date="2025-07-03T14:28:00Z">
        <w:r w:rsidRPr="00F45B69" w:rsidDel="00520636">
          <w:rPr>
            <w:rFonts w:ascii="Calibri Light" w:hAnsi="Calibri Light" w:cs="Arial"/>
            <w:sz w:val="22"/>
            <w:szCs w:val="22"/>
            <w:lang w:eastAsia="ca-ES"/>
          </w:rPr>
          <w:delText>L’import variable correspon a una dotació econòmica per assumir, dintre del contracte, l’import dels costos associats a correctius extraordinaris.</w:delText>
        </w:r>
      </w:del>
    </w:p>
    <w:p w14:paraId="78D85931" w14:textId="1C8743B9" w:rsidR="00D62AB4" w:rsidRPr="00F45B69" w:rsidDel="00520636" w:rsidRDefault="00D62AB4" w:rsidP="000C0C82">
      <w:pPr>
        <w:spacing w:before="150" w:line="276" w:lineRule="auto"/>
        <w:jc w:val="both"/>
        <w:rPr>
          <w:del w:id="749" w:author="Bosch Coll, Nuria" w:date="2025-07-03T14:28:00Z"/>
          <w:rFonts w:ascii="Calibri Light" w:hAnsi="Calibri Light" w:cs="Arial"/>
          <w:sz w:val="22"/>
          <w:szCs w:val="22"/>
          <w:lang w:eastAsia="ca-ES"/>
        </w:rPr>
      </w:pPr>
      <w:del w:id="750"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1EE2A3A4" w14:textId="0C3DE2C8" w:rsidR="00D62AB4" w:rsidRPr="00F45B69" w:rsidDel="00520636" w:rsidRDefault="00D62AB4" w:rsidP="009622BA">
      <w:pPr>
        <w:pStyle w:val="Subttol1"/>
        <w:spacing w:line="276" w:lineRule="auto"/>
        <w:jc w:val="both"/>
        <w:rPr>
          <w:del w:id="751" w:author="Bosch Coll, Nuria" w:date="2025-07-03T14:28:00Z"/>
          <w:rFonts w:ascii="Calibri Light" w:hAnsi="Calibri Light" w:cs="Arial"/>
          <w:b w:val="0"/>
          <w:snapToGrid/>
          <w:sz w:val="22"/>
          <w:szCs w:val="22"/>
          <w:lang w:val="ca-ES" w:eastAsia="ca-ES"/>
        </w:rPr>
      </w:pPr>
    </w:p>
    <w:p w14:paraId="310D048E" w14:textId="3A820CE7" w:rsidR="000A4F1B" w:rsidRPr="00F45B69" w:rsidDel="00520636" w:rsidRDefault="000A4F1B">
      <w:pPr>
        <w:rPr>
          <w:del w:id="752" w:author="Bosch Coll, Nuria" w:date="2025-07-03T14:28:00Z"/>
          <w:rFonts w:ascii="Calibri Light" w:hAnsi="Calibri Light"/>
          <w:b/>
          <w:color w:val="000000"/>
          <w:sz w:val="22"/>
          <w:szCs w:val="22"/>
        </w:rPr>
      </w:pPr>
      <w:del w:id="753" w:author="Bosch Coll, Nuria" w:date="2025-07-03T14:28:00Z">
        <w:r w:rsidRPr="00F45B69" w:rsidDel="00520636">
          <w:rPr>
            <w:rFonts w:ascii="Calibri Light" w:hAnsi="Calibri Light"/>
            <w:b/>
            <w:color w:val="000000"/>
            <w:sz w:val="22"/>
            <w:szCs w:val="22"/>
          </w:rPr>
          <w:br w:type="page"/>
        </w:r>
      </w:del>
    </w:p>
    <w:p w14:paraId="77AC8159" w14:textId="6C999BB3" w:rsidR="004F36D3" w:rsidRPr="00F45B69" w:rsidDel="00520636" w:rsidRDefault="004F36D3" w:rsidP="009622BA">
      <w:pPr>
        <w:pStyle w:val="Pargrafdellista"/>
        <w:numPr>
          <w:ilvl w:val="0"/>
          <w:numId w:val="1"/>
        </w:numPr>
        <w:spacing w:line="276" w:lineRule="auto"/>
        <w:ind w:right="133"/>
        <w:jc w:val="both"/>
        <w:rPr>
          <w:del w:id="754" w:author="Bosch Coll, Nuria" w:date="2025-07-03T14:28:00Z"/>
          <w:rFonts w:ascii="Calibri Light" w:hAnsi="Calibri Light"/>
          <w:b/>
          <w:color w:val="000000"/>
          <w:sz w:val="22"/>
          <w:szCs w:val="22"/>
        </w:rPr>
      </w:pPr>
      <w:del w:id="755" w:author="Bosch Coll, Nuria" w:date="2025-07-03T14:28:00Z">
        <w:r w:rsidRPr="00F45B69" w:rsidDel="00520636">
          <w:rPr>
            <w:rFonts w:ascii="Calibri Light" w:hAnsi="Calibri Light"/>
            <w:b/>
            <w:color w:val="000000"/>
            <w:sz w:val="22"/>
            <w:szCs w:val="22"/>
          </w:rPr>
          <w:delText>Sistema de facturació</w:delText>
        </w:r>
      </w:del>
    </w:p>
    <w:p w14:paraId="595EFC1E" w14:textId="5E80AB67" w:rsidR="441F7CB4" w:rsidDel="00520636" w:rsidRDefault="7674A9BF" w:rsidP="6518DE63">
      <w:pPr>
        <w:spacing w:before="150" w:line="276" w:lineRule="auto"/>
        <w:jc w:val="both"/>
        <w:rPr>
          <w:del w:id="756" w:author="Bosch Coll, Nuria" w:date="2025-07-03T14:28:00Z"/>
          <w:rFonts w:ascii="Calibri Light" w:hAnsi="Calibri Light" w:cs="Arial"/>
          <w:sz w:val="22"/>
          <w:szCs w:val="22"/>
          <w:lang w:eastAsia="ca-ES"/>
        </w:rPr>
      </w:pPr>
      <w:del w:id="757" w:author="Bosch Coll, Nuria" w:date="2025-07-03T14:28:00Z">
        <w:r w:rsidRPr="6815D149" w:rsidDel="00520636">
          <w:rPr>
            <w:rFonts w:ascii="Calibri Light" w:hAnsi="Calibri Light" w:cs="Arial"/>
            <w:sz w:val="22"/>
            <w:szCs w:val="22"/>
            <w:lang w:eastAsia="ca-ES"/>
          </w:rPr>
          <w:delText>En els dos lots l</w:delText>
        </w:r>
        <w:r w:rsidR="48146CC3" w:rsidRPr="6815D149" w:rsidDel="00520636">
          <w:rPr>
            <w:rFonts w:ascii="Calibri Light" w:hAnsi="Calibri Light" w:cs="Arial"/>
            <w:sz w:val="22"/>
            <w:szCs w:val="22"/>
            <w:lang w:eastAsia="ca-ES"/>
          </w:rPr>
          <w:delText xml:space="preserve">a facturació </w:delText>
        </w:r>
        <w:r w:rsidR="71624EAF" w:rsidRPr="6815D149" w:rsidDel="00520636">
          <w:rPr>
            <w:rFonts w:ascii="Calibri Light" w:hAnsi="Calibri Light" w:cs="Arial"/>
            <w:sz w:val="22"/>
            <w:szCs w:val="22"/>
            <w:lang w:eastAsia="ca-ES"/>
          </w:rPr>
          <w:delText>es durà a terme de la següent manera</w:delText>
        </w:r>
        <w:r w:rsidR="48146CC3" w:rsidRPr="6815D149" w:rsidDel="00520636">
          <w:rPr>
            <w:rFonts w:ascii="Calibri Light" w:hAnsi="Calibri Light" w:cs="Arial"/>
            <w:sz w:val="22"/>
            <w:szCs w:val="22"/>
            <w:lang w:eastAsia="ca-ES"/>
          </w:rPr>
          <w:delText>:</w:delText>
        </w:r>
      </w:del>
    </w:p>
    <w:p w14:paraId="04CFA07E" w14:textId="7D8018B4" w:rsidR="441F7CB4" w:rsidDel="00520636" w:rsidRDefault="48146CC3" w:rsidP="6518DE63">
      <w:pPr>
        <w:spacing w:before="150" w:line="276" w:lineRule="auto"/>
        <w:jc w:val="both"/>
        <w:rPr>
          <w:del w:id="758" w:author="Bosch Coll, Nuria" w:date="2025-07-03T14:28:00Z"/>
          <w:rFonts w:ascii="Calibri Light" w:hAnsi="Calibri Light" w:cs="Arial"/>
          <w:sz w:val="22"/>
          <w:szCs w:val="22"/>
          <w:lang w:eastAsia="ca-ES"/>
        </w:rPr>
      </w:pPr>
      <w:del w:id="759" w:author="Bosch Coll, Nuria" w:date="2025-07-03T14:28:00Z">
        <w:r w:rsidRPr="6815D149" w:rsidDel="00520636">
          <w:rPr>
            <w:rFonts w:ascii="Calibri Light" w:hAnsi="Calibri Light" w:cs="Arial"/>
            <w:sz w:val="22"/>
            <w:szCs w:val="22"/>
            <w:lang w:eastAsia="ca-ES"/>
          </w:rPr>
          <w:delText xml:space="preserve">Import fix: </w:delText>
        </w:r>
        <w:r w:rsidR="7DE610C6" w:rsidRPr="6815D149" w:rsidDel="00520636">
          <w:rPr>
            <w:rFonts w:ascii="Calibri Light" w:hAnsi="Calibri Light" w:cs="Arial"/>
            <w:sz w:val="22"/>
            <w:szCs w:val="22"/>
            <w:lang w:eastAsia="ca-ES"/>
          </w:rPr>
          <w:delText xml:space="preserve">les tasques de </w:delText>
        </w:r>
        <w:r w:rsidRPr="6815D149" w:rsidDel="00520636">
          <w:rPr>
            <w:rFonts w:ascii="Calibri Light" w:hAnsi="Calibri Light" w:cs="Arial"/>
            <w:sz w:val="22"/>
            <w:szCs w:val="22"/>
            <w:lang w:eastAsia="ca-ES"/>
          </w:rPr>
          <w:delText>manteniment preventiu i normatiu</w:delText>
        </w:r>
        <w:r w:rsidR="3F28DBF7" w:rsidRPr="6815D149" w:rsidDel="00520636">
          <w:rPr>
            <w:rFonts w:ascii="Calibri Light" w:hAnsi="Calibri Light" w:cs="Arial"/>
            <w:sz w:val="22"/>
            <w:szCs w:val="22"/>
            <w:lang w:eastAsia="ca-ES"/>
          </w:rPr>
          <w:delText>. Es fa</w:delText>
        </w:r>
        <w:r w:rsidR="03FCA4C4" w:rsidRPr="6815D149" w:rsidDel="00520636">
          <w:rPr>
            <w:rFonts w:ascii="Calibri Light" w:hAnsi="Calibri Light" w:cs="Arial"/>
            <w:sz w:val="22"/>
            <w:szCs w:val="22"/>
            <w:lang w:eastAsia="ca-ES"/>
          </w:rPr>
          <w:delText>c</w:delText>
        </w:r>
        <w:r w:rsidR="3F28DBF7" w:rsidRPr="6815D149" w:rsidDel="00520636">
          <w:rPr>
            <w:rFonts w:ascii="Calibri Light" w:hAnsi="Calibri Light" w:cs="Arial"/>
            <w:sz w:val="22"/>
            <w:szCs w:val="22"/>
            <w:lang w:eastAsia="ca-ES"/>
          </w:rPr>
          <w:delText xml:space="preserve">turarà </w:delText>
        </w:r>
        <w:r w:rsidR="469593DA" w:rsidRPr="6815D149" w:rsidDel="00520636">
          <w:rPr>
            <w:rFonts w:ascii="Calibri Light" w:hAnsi="Calibri Light" w:cs="Arial"/>
            <w:sz w:val="22"/>
            <w:szCs w:val="22"/>
            <w:lang w:eastAsia="ca-ES"/>
          </w:rPr>
          <w:delText xml:space="preserve">mensualment </w:delText>
        </w:r>
        <w:r w:rsidR="3F28DBF7" w:rsidRPr="6815D149" w:rsidDel="00520636">
          <w:rPr>
            <w:rFonts w:ascii="Calibri Light" w:hAnsi="Calibri Light" w:cs="Arial"/>
            <w:sz w:val="22"/>
            <w:szCs w:val="22"/>
            <w:lang w:eastAsia="ca-ES"/>
          </w:rPr>
          <w:delText>la part proporci</w:delText>
        </w:r>
        <w:r w:rsidR="403074A1" w:rsidRPr="6815D149" w:rsidDel="00520636">
          <w:rPr>
            <w:rFonts w:ascii="Calibri Light" w:hAnsi="Calibri Light" w:cs="Arial"/>
            <w:sz w:val="22"/>
            <w:szCs w:val="22"/>
            <w:lang w:eastAsia="ca-ES"/>
          </w:rPr>
          <w:delText>o</w:delText>
        </w:r>
        <w:r w:rsidR="3F28DBF7" w:rsidRPr="6815D149" w:rsidDel="00520636">
          <w:rPr>
            <w:rFonts w:ascii="Calibri Light" w:hAnsi="Calibri Light" w:cs="Arial"/>
            <w:sz w:val="22"/>
            <w:szCs w:val="22"/>
            <w:lang w:eastAsia="ca-ES"/>
          </w:rPr>
          <w:delText xml:space="preserve">nal de l’import ofertat per aquest període. </w:delText>
        </w:r>
      </w:del>
    </w:p>
    <w:p w14:paraId="0323C0CA" w14:textId="3F7E5875" w:rsidR="65F06202" w:rsidDel="00520636" w:rsidRDefault="4247392D" w:rsidP="6518DE63">
      <w:pPr>
        <w:spacing w:before="150" w:line="276" w:lineRule="auto"/>
        <w:jc w:val="both"/>
        <w:rPr>
          <w:del w:id="760" w:author="Bosch Coll, Nuria" w:date="2025-07-03T14:28:00Z"/>
          <w:rFonts w:ascii="Calibri Light" w:hAnsi="Calibri Light" w:cs="Arial"/>
          <w:sz w:val="22"/>
          <w:szCs w:val="22"/>
          <w:lang w:eastAsia="ca-ES"/>
        </w:rPr>
      </w:pPr>
      <w:del w:id="761" w:author="Bosch Coll, Nuria" w:date="2025-07-03T14:28:00Z">
        <w:r w:rsidRPr="6815D149" w:rsidDel="00520636">
          <w:rPr>
            <w:rFonts w:ascii="Calibri Light" w:hAnsi="Calibri Light" w:cs="Arial"/>
            <w:sz w:val="22"/>
            <w:szCs w:val="22"/>
            <w:lang w:eastAsia="ca-ES"/>
          </w:rPr>
          <w:delText xml:space="preserve">Import variable: Correspon a la facturació </w:delText>
        </w:r>
        <w:r w:rsidR="79637DE7" w:rsidRPr="6815D149" w:rsidDel="00520636">
          <w:rPr>
            <w:rFonts w:ascii="Calibri Light" w:hAnsi="Calibri Light" w:cs="Arial"/>
            <w:sz w:val="22"/>
            <w:szCs w:val="22"/>
            <w:lang w:eastAsia="ca-ES"/>
          </w:rPr>
          <w:delText>del</w:delText>
        </w:r>
        <w:r w:rsidRPr="6815D149" w:rsidDel="00520636">
          <w:rPr>
            <w:rFonts w:ascii="Calibri Light" w:hAnsi="Calibri Light" w:cs="Arial"/>
            <w:sz w:val="22"/>
            <w:szCs w:val="22"/>
            <w:lang w:eastAsia="ca-ES"/>
          </w:rPr>
          <w:delText xml:space="preserve"> manteniment correctiu</w:delText>
        </w:r>
        <w:r w:rsidR="7350224A" w:rsidRPr="6815D149" w:rsidDel="00520636">
          <w:rPr>
            <w:rFonts w:ascii="Calibri Light" w:hAnsi="Calibri Light" w:cs="Arial"/>
            <w:sz w:val="22"/>
            <w:szCs w:val="22"/>
            <w:lang w:eastAsia="ca-ES"/>
          </w:rPr>
          <w:delText xml:space="preserve">, </w:delText>
        </w:r>
        <w:r w:rsidR="006E77DB" w:rsidDel="00520636">
          <w:rPr>
            <w:rFonts w:ascii="Calibri Light" w:hAnsi="Calibri Light" w:cs="Arial"/>
            <w:sz w:val="22"/>
            <w:szCs w:val="22"/>
            <w:lang w:eastAsia="ca-ES"/>
          </w:rPr>
          <w:delText>l</w:delText>
        </w:r>
        <w:r w:rsidR="6A85014D" w:rsidRPr="6815D149" w:rsidDel="00520636">
          <w:rPr>
            <w:rFonts w:ascii="Calibri Light" w:hAnsi="Calibri Light" w:cs="Arial"/>
            <w:sz w:val="22"/>
            <w:szCs w:val="22"/>
            <w:lang w:eastAsia="ca-ES"/>
          </w:rPr>
          <w:delText>a</w:delText>
        </w:r>
        <w:r w:rsidR="655AF495" w:rsidRPr="6815D149" w:rsidDel="00520636">
          <w:rPr>
            <w:rFonts w:ascii="Calibri Light" w:hAnsi="Calibri Light" w:cs="Arial"/>
            <w:sz w:val="22"/>
            <w:szCs w:val="22"/>
            <w:lang w:eastAsia="ca-ES"/>
          </w:rPr>
          <w:delText xml:space="preserve"> facturació serà </w:delText>
        </w:r>
        <w:r w:rsidR="78A25335" w:rsidRPr="6815D149" w:rsidDel="00520636">
          <w:rPr>
            <w:rFonts w:ascii="Calibri Light" w:hAnsi="Calibri Light" w:cs="Arial"/>
            <w:sz w:val="22"/>
            <w:szCs w:val="22"/>
            <w:lang w:eastAsia="ca-ES"/>
          </w:rPr>
          <w:delText>mensual</w:delText>
        </w:r>
        <w:r w:rsidR="655AF495" w:rsidRPr="6815D149" w:rsidDel="00520636">
          <w:rPr>
            <w:rFonts w:ascii="Calibri Light" w:hAnsi="Calibri Light" w:cs="Arial"/>
            <w:sz w:val="22"/>
            <w:szCs w:val="22"/>
            <w:lang w:eastAsia="ca-ES"/>
          </w:rPr>
          <w:delText xml:space="preserve">, </w:delText>
        </w:r>
        <w:r w:rsidR="50F485CC" w:rsidRPr="6815D149" w:rsidDel="00520636">
          <w:rPr>
            <w:rFonts w:ascii="Calibri Light" w:hAnsi="Calibri Light" w:cs="Arial"/>
            <w:sz w:val="22"/>
            <w:szCs w:val="22"/>
            <w:lang w:eastAsia="ca-ES"/>
          </w:rPr>
          <w:delText>i inclourà</w:delText>
        </w:r>
        <w:r w:rsidR="655AF495" w:rsidRPr="6815D149" w:rsidDel="00520636">
          <w:rPr>
            <w:rFonts w:ascii="Calibri Light" w:hAnsi="Calibri Light" w:cs="Arial"/>
            <w:sz w:val="22"/>
            <w:szCs w:val="22"/>
            <w:lang w:eastAsia="ca-ES"/>
          </w:rPr>
          <w:delText xml:space="preserve"> les actuacions correctives realment executades durant </w:delText>
        </w:r>
        <w:r w:rsidR="7F61AEB7" w:rsidRPr="6815D149" w:rsidDel="00520636">
          <w:rPr>
            <w:rFonts w:ascii="Calibri Light" w:hAnsi="Calibri Light" w:cs="Arial"/>
            <w:sz w:val="22"/>
            <w:szCs w:val="22"/>
            <w:lang w:eastAsia="ca-ES"/>
          </w:rPr>
          <w:delText>la mensualitat objecte.</w:delText>
        </w:r>
        <w:r w:rsidR="655AF495" w:rsidRPr="6815D149" w:rsidDel="00520636">
          <w:rPr>
            <w:rFonts w:ascii="Calibri Light" w:hAnsi="Calibri Light" w:cs="Arial"/>
            <w:sz w:val="22"/>
            <w:szCs w:val="22"/>
            <w:lang w:eastAsia="ca-ES"/>
          </w:rPr>
          <w:delText xml:space="preserve"> </w:delText>
        </w:r>
        <w:r w:rsidR="04987410" w:rsidRPr="6815D149" w:rsidDel="00520636">
          <w:rPr>
            <w:rFonts w:ascii="Calibri Light" w:hAnsi="Calibri Light" w:cs="Arial"/>
            <w:sz w:val="22"/>
            <w:szCs w:val="22"/>
            <w:lang w:eastAsia="ca-ES"/>
          </w:rPr>
          <w:delText>E</w:delText>
        </w:r>
        <w:r w:rsidR="6C217E4E" w:rsidRPr="6815D149" w:rsidDel="00520636">
          <w:rPr>
            <w:rFonts w:ascii="Calibri Light" w:hAnsi="Calibri Light" w:cs="Arial"/>
            <w:sz w:val="22"/>
            <w:szCs w:val="22"/>
            <w:lang w:eastAsia="ca-ES"/>
          </w:rPr>
          <w:delText>s valid</w:delText>
        </w:r>
        <w:r w:rsidR="0AADBF6F" w:rsidRPr="6815D149" w:rsidDel="00520636">
          <w:rPr>
            <w:rFonts w:ascii="Calibri Light" w:hAnsi="Calibri Light" w:cs="Arial"/>
            <w:sz w:val="22"/>
            <w:szCs w:val="22"/>
            <w:lang w:eastAsia="ca-ES"/>
          </w:rPr>
          <w:delText>a</w:delText>
        </w:r>
        <w:r w:rsidR="6C217E4E" w:rsidRPr="6815D149" w:rsidDel="00520636">
          <w:rPr>
            <w:rFonts w:ascii="Calibri Light" w:hAnsi="Calibri Light" w:cs="Arial"/>
            <w:sz w:val="22"/>
            <w:szCs w:val="22"/>
            <w:lang w:eastAsia="ca-ES"/>
          </w:rPr>
          <w:delText>rà la factura segons el procediment detallat a l’apartat 5.2 del PPT</w:delText>
        </w:r>
        <w:r w:rsidR="5D78CD04" w:rsidRPr="6815D149" w:rsidDel="00520636">
          <w:rPr>
            <w:rFonts w:ascii="Calibri Light" w:hAnsi="Calibri Light" w:cs="Arial"/>
            <w:sz w:val="22"/>
            <w:szCs w:val="22"/>
            <w:lang w:eastAsia="ca-ES"/>
          </w:rPr>
          <w:delText>.</w:delText>
        </w:r>
      </w:del>
    </w:p>
    <w:p w14:paraId="6E745D14" w14:textId="439E87CF" w:rsidR="1B3D4A03" w:rsidDel="00520636" w:rsidRDefault="6C217E4E" w:rsidP="6518DE63">
      <w:pPr>
        <w:spacing w:before="150" w:line="276" w:lineRule="auto"/>
        <w:jc w:val="both"/>
        <w:rPr>
          <w:del w:id="762" w:author="Bosch Coll, Nuria" w:date="2025-07-03T14:28:00Z"/>
          <w:rFonts w:ascii="Calibri Light" w:hAnsi="Calibri Light" w:cs="Arial"/>
          <w:sz w:val="22"/>
          <w:szCs w:val="22"/>
          <w:lang w:eastAsia="ca-ES"/>
        </w:rPr>
      </w:pPr>
      <w:del w:id="763" w:author="Bosch Coll, Nuria" w:date="2025-07-03T14:28:00Z">
        <w:r w:rsidRPr="6815D149" w:rsidDel="00520636">
          <w:rPr>
            <w:rFonts w:ascii="Calibri Light" w:hAnsi="Calibri Light" w:cs="Arial"/>
            <w:sz w:val="22"/>
            <w:szCs w:val="22"/>
            <w:lang w:eastAsia="ca-ES"/>
          </w:rPr>
          <w:delText xml:space="preserve">L’emissió de la factura per part de l’empresa es realitzarà per </w:delText>
        </w:r>
        <w:r w:rsidR="4088140F" w:rsidRPr="6815D149" w:rsidDel="00520636">
          <w:rPr>
            <w:rFonts w:ascii="Calibri Light" w:hAnsi="Calibri Light" w:cs="Arial"/>
            <w:sz w:val="22"/>
            <w:szCs w:val="22"/>
            <w:lang w:eastAsia="ca-ES"/>
          </w:rPr>
          <w:delText xml:space="preserve">mesos </w:delText>
        </w:r>
        <w:r w:rsidRPr="6815D149" w:rsidDel="00520636">
          <w:rPr>
            <w:rFonts w:ascii="Calibri Light" w:hAnsi="Calibri Light" w:cs="Arial"/>
            <w:sz w:val="22"/>
            <w:szCs w:val="22"/>
            <w:lang w:eastAsia="ca-ES"/>
          </w:rPr>
          <w:delText>vençut</w:delText>
        </w:r>
        <w:r w:rsidR="1DF7BD2E" w:rsidRPr="6815D149" w:rsidDel="00520636">
          <w:rPr>
            <w:rFonts w:ascii="Calibri Light" w:hAnsi="Calibri Light" w:cs="Arial"/>
            <w:sz w:val="22"/>
            <w:szCs w:val="22"/>
            <w:lang w:eastAsia="ca-ES"/>
          </w:rPr>
          <w:delText>s</w:delText>
        </w:r>
        <w:r w:rsidR="4DE5C4EF" w:rsidRPr="6815D149" w:rsidDel="00520636">
          <w:rPr>
            <w:rFonts w:ascii="Calibri Light" w:hAnsi="Calibri Light" w:cs="Arial"/>
            <w:sz w:val="22"/>
            <w:szCs w:val="22"/>
            <w:lang w:eastAsia="ca-ES"/>
          </w:rPr>
          <w:delText>.</w:delText>
        </w:r>
      </w:del>
    </w:p>
    <w:p w14:paraId="53D0B24B" w14:textId="33CCD79B" w:rsidR="000C0C82" w:rsidDel="00520636" w:rsidRDefault="000C0C82" w:rsidP="6815D149">
      <w:pPr>
        <w:spacing w:before="150" w:line="276" w:lineRule="auto"/>
        <w:jc w:val="both"/>
        <w:rPr>
          <w:del w:id="764" w:author="Bosch Coll, Nuria" w:date="2025-07-03T14:28:00Z"/>
          <w:rFonts w:ascii="Calibri Light" w:hAnsi="Calibri Light" w:cs="Arial"/>
          <w:sz w:val="22"/>
          <w:szCs w:val="22"/>
          <w:lang w:eastAsia="ca-ES"/>
        </w:rPr>
      </w:pPr>
    </w:p>
    <w:p w14:paraId="2850B03D" w14:textId="5478331E" w:rsidR="006E77DB" w:rsidRPr="00F45B69" w:rsidDel="00520636" w:rsidRDefault="006E77DB" w:rsidP="6815D149">
      <w:pPr>
        <w:spacing w:before="150" w:line="276" w:lineRule="auto"/>
        <w:jc w:val="both"/>
        <w:rPr>
          <w:del w:id="765" w:author="Bosch Coll, Nuria" w:date="2025-07-03T14:28:00Z"/>
          <w:rFonts w:ascii="Calibri Light" w:hAnsi="Calibri Light" w:cs="Arial"/>
          <w:sz w:val="22"/>
          <w:szCs w:val="22"/>
          <w:lang w:eastAsia="ca-ES"/>
        </w:rPr>
      </w:pPr>
    </w:p>
    <w:p w14:paraId="0854D000" w14:textId="22EE8BEB" w:rsidR="009F4EE9" w:rsidRPr="00F45B69" w:rsidDel="00520636" w:rsidRDefault="009F4EE9" w:rsidP="009622BA">
      <w:pPr>
        <w:pStyle w:val="Subttol1"/>
        <w:numPr>
          <w:ilvl w:val="0"/>
          <w:numId w:val="1"/>
        </w:numPr>
        <w:spacing w:line="276" w:lineRule="auto"/>
        <w:jc w:val="both"/>
        <w:rPr>
          <w:del w:id="766" w:author="Bosch Coll, Nuria" w:date="2025-07-03T14:28:00Z"/>
          <w:rFonts w:ascii="Calibri Light" w:hAnsi="Calibri Light" w:cs="Arial"/>
          <w:snapToGrid/>
          <w:sz w:val="22"/>
          <w:szCs w:val="22"/>
          <w:lang w:val="ca-ES" w:eastAsia="ca-ES"/>
        </w:rPr>
      </w:pPr>
      <w:del w:id="767" w:author="Bosch Coll, Nuria" w:date="2025-07-03T14:28:00Z">
        <w:r w:rsidRPr="00F45B69" w:rsidDel="00520636">
          <w:rPr>
            <w:rFonts w:ascii="Calibri Light" w:hAnsi="Calibri Light" w:cs="Arial"/>
            <w:snapToGrid/>
            <w:sz w:val="22"/>
            <w:szCs w:val="22"/>
            <w:lang w:val="ca-ES" w:eastAsia="ca-ES"/>
          </w:rPr>
          <w:delText>Criteris de selecció del contractista</w:delText>
        </w:r>
      </w:del>
    </w:p>
    <w:p w14:paraId="38BC40EE" w14:textId="347A7217" w:rsidR="009F4EE9" w:rsidRPr="00F45B69" w:rsidDel="00520636" w:rsidRDefault="009F4EE9" w:rsidP="009622BA">
      <w:pPr>
        <w:pStyle w:val="Subttol1"/>
        <w:spacing w:line="276" w:lineRule="auto"/>
        <w:ind w:left="360"/>
        <w:jc w:val="both"/>
        <w:rPr>
          <w:del w:id="768" w:author="Bosch Coll, Nuria" w:date="2025-07-03T14:28:00Z"/>
          <w:rFonts w:ascii="Calibri Light" w:hAnsi="Calibri Light" w:cs="Arial"/>
          <w:b w:val="0"/>
          <w:snapToGrid/>
          <w:sz w:val="22"/>
          <w:szCs w:val="22"/>
          <w:lang w:val="ca-ES" w:eastAsia="ca-ES"/>
        </w:rPr>
      </w:pPr>
    </w:p>
    <w:p w14:paraId="2913B564" w14:textId="023F5D3B" w:rsidR="0081178A" w:rsidRPr="00F45B69" w:rsidDel="00520636" w:rsidRDefault="0081178A" w:rsidP="009622BA">
      <w:pPr>
        <w:pStyle w:val="Subttol1"/>
        <w:numPr>
          <w:ilvl w:val="1"/>
          <w:numId w:val="1"/>
        </w:numPr>
        <w:spacing w:line="276" w:lineRule="auto"/>
        <w:ind w:left="426" w:hanging="284"/>
        <w:jc w:val="both"/>
        <w:rPr>
          <w:del w:id="769" w:author="Bosch Coll, Nuria" w:date="2025-07-03T14:28:00Z"/>
          <w:rFonts w:ascii="Calibri Light" w:hAnsi="Calibri Light" w:cs="Arial"/>
          <w:snapToGrid/>
          <w:sz w:val="22"/>
          <w:szCs w:val="22"/>
          <w:lang w:val="ca-ES" w:eastAsia="ca-ES"/>
        </w:rPr>
      </w:pPr>
      <w:del w:id="770" w:author="Bosch Coll, Nuria" w:date="2025-07-03T14:28:00Z">
        <w:r w:rsidRPr="00F45B69" w:rsidDel="00520636">
          <w:rPr>
            <w:rFonts w:ascii="Calibri Light" w:hAnsi="Calibri Light" w:cs="Arial"/>
            <w:snapToGrid/>
            <w:sz w:val="22"/>
            <w:szCs w:val="22"/>
            <w:lang w:val="ca-ES" w:eastAsia="ca-ES"/>
          </w:rPr>
          <w:delText>Criteri de solvència econòmica i financera i tècnica o professional</w:delText>
        </w:r>
      </w:del>
    </w:p>
    <w:p w14:paraId="74228961" w14:textId="53E84B24" w:rsidR="009F4EE9" w:rsidRPr="00F45B69" w:rsidDel="00520636" w:rsidRDefault="009F4EE9" w:rsidP="009622BA">
      <w:pPr>
        <w:spacing w:line="276" w:lineRule="auto"/>
        <w:jc w:val="both"/>
        <w:rPr>
          <w:del w:id="771" w:author="Bosch Coll, Nuria" w:date="2025-07-03T14:28:00Z"/>
          <w:rFonts w:ascii="Calibri Light" w:hAnsi="Calibri Light" w:cs="Arial"/>
          <w:sz w:val="22"/>
          <w:szCs w:val="22"/>
          <w:lang w:eastAsia="ca-ES"/>
        </w:rPr>
      </w:pPr>
    </w:p>
    <w:p w14:paraId="6BFD3616" w14:textId="1B521D56" w:rsidR="00942E14" w:rsidRPr="00F45B69" w:rsidDel="00520636" w:rsidRDefault="005012E0" w:rsidP="009622BA">
      <w:pPr>
        <w:spacing w:after="240" w:line="276" w:lineRule="auto"/>
        <w:jc w:val="both"/>
        <w:rPr>
          <w:del w:id="772" w:author="Bosch Coll, Nuria" w:date="2025-07-03T14:28:00Z"/>
          <w:rFonts w:ascii="Calibri Light" w:hAnsi="Calibri Light" w:cs="Arial"/>
          <w:sz w:val="22"/>
          <w:szCs w:val="22"/>
          <w:u w:val="single"/>
          <w:lang w:eastAsia="ca-ES"/>
        </w:rPr>
      </w:pPr>
      <w:del w:id="773" w:author="Bosch Coll, Nuria" w:date="2025-07-03T14:28:00Z">
        <w:r w:rsidRPr="00F45B69" w:rsidDel="00520636">
          <w:rPr>
            <w:rFonts w:ascii="Calibri Light" w:hAnsi="Calibri Light" w:cs="Arial"/>
            <w:sz w:val="22"/>
            <w:szCs w:val="22"/>
            <w:u w:val="single"/>
            <w:lang w:eastAsia="ca-ES"/>
          </w:rPr>
          <w:delText>La solvència econòmica i financera que s’exigeix per a aquest contracte consisteix en</w:delText>
        </w:r>
        <w:r w:rsidR="005806B7" w:rsidRPr="00F45B69" w:rsidDel="00520636">
          <w:rPr>
            <w:rFonts w:ascii="Calibri Light" w:hAnsi="Calibri Light" w:cs="Arial"/>
            <w:sz w:val="22"/>
            <w:szCs w:val="22"/>
            <w:u w:val="single"/>
            <w:lang w:eastAsia="ca-ES"/>
          </w:rPr>
          <w:delText>:</w:delText>
        </w:r>
      </w:del>
    </w:p>
    <w:p w14:paraId="6C10E0E7" w14:textId="34491707" w:rsidR="005806B7" w:rsidRPr="00F45B69" w:rsidDel="00520636" w:rsidRDefault="00942E14" w:rsidP="000C0C82">
      <w:pPr>
        <w:spacing w:before="150" w:line="276" w:lineRule="auto"/>
        <w:jc w:val="both"/>
        <w:rPr>
          <w:del w:id="774" w:author="Bosch Coll, Nuria" w:date="2025-07-03T14:28:00Z"/>
          <w:rFonts w:ascii="Calibri Light" w:hAnsi="Calibri Light" w:cs="Arial"/>
          <w:sz w:val="22"/>
          <w:szCs w:val="22"/>
          <w:lang w:eastAsia="ca-ES"/>
        </w:rPr>
      </w:pPr>
      <w:del w:id="775" w:author="Bosch Coll, Nuria" w:date="2025-07-03T14:28:00Z">
        <w:r w:rsidRPr="00F45B69" w:rsidDel="00520636">
          <w:rPr>
            <w:rFonts w:ascii="Calibri Light" w:hAnsi="Calibri Light" w:cs="Arial"/>
            <w:sz w:val="22"/>
            <w:szCs w:val="22"/>
            <w:lang w:eastAsia="ca-ES"/>
          </w:rPr>
          <w:delText>De</w:delText>
        </w:r>
        <w:r w:rsidR="005806B7" w:rsidRPr="00F45B69" w:rsidDel="00520636">
          <w:rPr>
            <w:rFonts w:ascii="Calibri Light" w:hAnsi="Calibri Light" w:cs="Arial"/>
            <w:sz w:val="22"/>
            <w:szCs w:val="22"/>
            <w:lang w:eastAsia="ca-ES"/>
          </w:rPr>
          <w:delText>claració sobre el volum global de negocis en l’àmbit de l’activit</w:delText>
        </w:r>
        <w:r w:rsidR="008F126A" w:rsidRPr="00F45B69" w:rsidDel="00520636">
          <w:rPr>
            <w:rFonts w:ascii="Calibri Light" w:hAnsi="Calibri Light" w:cs="Arial"/>
            <w:sz w:val="22"/>
            <w:szCs w:val="22"/>
            <w:lang w:eastAsia="ca-ES"/>
          </w:rPr>
          <w:delText xml:space="preserve">at corresponent a l’objecte del </w:delText>
        </w:r>
        <w:r w:rsidR="005806B7" w:rsidRPr="00F45B69" w:rsidDel="00520636">
          <w:rPr>
            <w:rFonts w:ascii="Calibri Light" w:hAnsi="Calibri Light" w:cs="Arial"/>
            <w:sz w:val="22"/>
            <w:szCs w:val="22"/>
            <w:lang w:eastAsia="ca-ES"/>
          </w:rPr>
          <w:delText xml:space="preserve">contracte, referit als tres últims anys disponibles en funció de la data de creació o d’inici de les activitats de l’empresa licitadora. </w:delText>
        </w:r>
      </w:del>
    </w:p>
    <w:p w14:paraId="5E90E1F2" w14:textId="18B2D8BB" w:rsidR="00DD08DB" w:rsidRPr="00F45B69" w:rsidDel="00520636" w:rsidRDefault="00DD08DB" w:rsidP="000C0C82">
      <w:pPr>
        <w:spacing w:before="150" w:line="276" w:lineRule="auto"/>
        <w:jc w:val="both"/>
        <w:rPr>
          <w:del w:id="776" w:author="Bosch Coll, Nuria" w:date="2025-07-03T14:28:00Z"/>
          <w:rFonts w:ascii="Calibri Light" w:hAnsi="Calibri Light" w:cs="Arial"/>
          <w:sz w:val="22"/>
          <w:szCs w:val="22"/>
          <w:lang w:eastAsia="ca-ES"/>
        </w:rPr>
      </w:pPr>
      <w:del w:id="777" w:author="Bosch Coll, Nuria" w:date="2025-07-03T14:28:00Z">
        <w:r w:rsidRPr="00F45B69" w:rsidDel="00520636">
          <w:rPr>
            <w:rFonts w:ascii="Calibri Light" w:hAnsi="Calibri Light" w:cs="Arial"/>
            <w:sz w:val="22"/>
            <w:szCs w:val="22"/>
            <w:lang w:eastAsia="ca-ES"/>
          </w:rPr>
          <w:delText>L'acreditació del compliment d'aquest criteri es farà amb l'aportació d'una declaració de l'empresari del volum de negocis dels tres últims exercicis o mitjançant els comptes anuals aprovats i dipositats en el Registre Mercantil, si l’empresari estigués inscrit en l’esmentat registre, i en cas contrari pels dipositats en el registre oficial en què hagi d’estar inscrit.</w:delText>
        </w:r>
      </w:del>
    </w:p>
    <w:p w14:paraId="7738EDA2" w14:textId="7568CBCE" w:rsidR="00DD08DB" w:rsidRPr="00F45B69" w:rsidDel="00520636" w:rsidRDefault="00DD08DB" w:rsidP="000C0C82">
      <w:pPr>
        <w:spacing w:before="150" w:line="276" w:lineRule="auto"/>
        <w:jc w:val="both"/>
        <w:rPr>
          <w:del w:id="778" w:author="Bosch Coll, Nuria" w:date="2025-07-03T14:28:00Z"/>
          <w:rFonts w:ascii="Calibri Light" w:hAnsi="Calibri Light" w:cs="Arial"/>
          <w:sz w:val="22"/>
          <w:szCs w:val="22"/>
          <w:lang w:eastAsia="ca-ES"/>
        </w:rPr>
      </w:pPr>
      <w:del w:id="779" w:author="Bosch Coll, Nuria" w:date="2025-07-03T14:28:00Z">
        <w:r w:rsidRPr="00F45B69" w:rsidDel="00520636">
          <w:rPr>
            <w:rFonts w:ascii="Calibri Light" w:hAnsi="Calibri Light" w:cs="Arial"/>
            <w:sz w:val="22"/>
            <w:szCs w:val="22"/>
            <w:lang w:eastAsia="ca-ES"/>
          </w:rPr>
          <w:delText>Es considerarà acreditada la solvència per aquelles empreses que presentin una xifra global de negocis per un import mitjà igual o superior al del pressupost total de licitació dels lots i/o articles als que licitin.</w:delText>
        </w:r>
      </w:del>
    </w:p>
    <w:p w14:paraId="5E014F32" w14:textId="5772DFF7" w:rsidR="005806B7" w:rsidRPr="00F45B69" w:rsidDel="00520636" w:rsidRDefault="005806B7" w:rsidP="000C0C82">
      <w:pPr>
        <w:spacing w:before="150" w:line="276" w:lineRule="auto"/>
        <w:jc w:val="both"/>
        <w:rPr>
          <w:del w:id="780" w:author="Bosch Coll, Nuria" w:date="2025-07-03T14:28:00Z"/>
          <w:rFonts w:ascii="Calibri Light" w:hAnsi="Calibri Light" w:cs="Arial"/>
          <w:sz w:val="22"/>
          <w:szCs w:val="22"/>
          <w:lang w:eastAsia="ca-ES"/>
        </w:rPr>
      </w:pPr>
      <w:del w:id="781" w:author="Bosch Coll, Nuria" w:date="2025-07-03T14:28:00Z">
        <w:r w:rsidRPr="00F45B69" w:rsidDel="00520636">
          <w:rPr>
            <w:rFonts w:ascii="Calibri Light" w:hAnsi="Calibri Light" w:cs="Arial"/>
            <w:sz w:val="22"/>
            <w:szCs w:val="22"/>
            <w:lang w:eastAsia="ca-ES"/>
          </w:rPr>
          <w:delText>Quan per una raó vàlida, un licitador no estigui en condicions de presentar les referències que es sol·liciten, podrà acreditar la seva solvència econòmica i financera per mitjà de qualsevol altra documentació que l’Institut Català de la Salut consideri apropiada.</w:delText>
        </w:r>
      </w:del>
    </w:p>
    <w:p w14:paraId="73480801" w14:textId="175A2A37" w:rsidR="005012E0" w:rsidRPr="00F45B69" w:rsidDel="00520636" w:rsidRDefault="3A57AD9B" w:rsidP="000C0C82">
      <w:pPr>
        <w:spacing w:before="150" w:line="276" w:lineRule="auto"/>
        <w:jc w:val="both"/>
        <w:rPr>
          <w:del w:id="782" w:author="Bosch Coll, Nuria" w:date="2025-07-03T14:28:00Z"/>
          <w:rFonts w:ascii="Calibri Light" w:hAnsi="Calibri Light" w:cs="Arial"/>
          <w:sz w:val="22"/>
          <w:szCs w:val="22"/>
          <w:u w:val="single"/>
          <w:lang w:eastAsia="ca-ES"/>
        </w:rPr>
      </w:pPr>
      <w:del w:id="783" w:author="Bosch Coll, Nuria" w:date="2025-07-03T14:28:00Z">
        <w:r w:rsidRPr="6815D149" w:rsidDel="00520636">
          <w:rPr>
            <w:rFonts w:ascii="Calibri Light" w:hAnsi="Calibri Light" w:cs="Arial"/>
            <w:sz w:val="22"/>
            <w:szCs w:val="22"/>
            <w:u w:val="single"/>
            <w:lang w:eastAsia="ca-ES"/>
          </w:rPr>
          <w:delText>La solvència tècnica i professional</w:delText>
        </w:r>
        <w:r w:rsidR="2644E2C6" w:rsidRPr="6815D149" w:rsidDel="00520636">
          <w:rPr>
            <w:rFonts w:ascii="Calibri Light" w:hAnsi="Calibri Light" w:cs="Arial"/>
            <w:sz w:val="22"/>
            <w:szCs w:val="22"/>
            <w:u w:val="single"/>
            <w:lang w:eastAsia="ca-ES"/>
          </w:rPr>
          <w:delText xml:space="preserve"> que s’exigeix per a aquest contracte consisteix en:</w:delText>
        </w:r>
      </w:del>
    </w:p>
    <w:p w14:paraId="2D67FC36" w14:textId="4BBCD09F" w:rsidR="004C6587" w:rsidRPr="00F45B69" w:rsidDel="00520636" w:rsidRDefault="004C6587" w:rsidP="000C0C82">
      <w:pPr>
        <w:spacing w:before="150" w:line="276" w:lineRule="auto"/>
        <w:jc w:val="both"/>
        <w:rPr>
          <w:del w:id="784" w:author="Bosch Coll, Nuria" w:date="2025-07-03T14:28:00Z"/>
          <w:rFonts w:ascii="Calibri Light" w:hAnsi="Calibri Light" w:cs="Arial"/>
          <w:sz w:val="22"/>
          <w:szCs w:val="22"/>
          <w:lang w:eastAsia="ca-ES"/>
        </w:rPr>
      </w:pPr>
      <w:del w:id="785" w:author="Bosch Coll, Nuria" w:date="2025-07-03T14:28:00Z">
        <w:r w:rsidRPr="00F45B69" w:rsidDel="00520636">
          <w:rPr>
            <w:rFonts w:ascii="Calibri Light" w:hAnsi="Calibri Light" w:cs="Arial"/>
            <w:sz w:val="22"/>
            <w:szCs w:val="22"/>
            <w:lang w:eastAsia="ca-ES"/>
          </w:rPr>
          <w:delText>Relació dels principals serveis efectuats durant els tres últims exercicis, indicant-ne l’import, les dates i el destinatari públic o privat d’aquests.</w:delText>
        </w:r>
      </w:del>
    </w:p>
    <w:p w14:paraId="09436230" w14:textId="393F98D4" w:rsidR="004C6587" w:rsidRPr="00F45B69" w:rsidDel="00520636" w:rsidRDefault="004C6587" w:rsidP="000C0C82">
      <w:pPr>
        <w:spacing w:before="150" w:line="276" w:lineRule="auto"/>
        <w:jc w:val="both"/>
        <w:rPr>
          <w:del w:id="786" w:author="Bosch Coll, Nuria" w:date="2025-07-03T14:28:00Z"/>
          <w:rFonts w:ascii="Calibri Light" w:hAnsi="Calibri Light" w:cs="Arial"/>
          <w:sz w:val="22"/>
          <w:szCs w:val="22"/>
          <w:lang w:eastAsia="ca-ES"/>
        </w:rPr>
      </w:pPr>
      <w:del w:id="787" w:author="Bosch Coll, Nuria" w:date="2025-07-03T14:28:00Z">
        <w:r w:rsidRPr="00F45B69" w:rsidDel="00520636">
          <w:rPr>
            <w:rFonts w:ascii="Calibri Light" w:hAnsi="Calibri Light" w:cs="Arial"/>
            <w:sz w:val="22"/>
            <w:szCs w:val="22"/>
            <w:lang w:eastAsia="ca-ES"/>
          </w:rPr>
          <w:delText>Només es tindran en compte per acreditar la solvència tècnica els serveis efectuats de la mateixa naturalesa o similar que els que constitueixen l’objecte del contracte, i que estiguin acreditats mitjançant certificats expedits o visats per l’òrgan competent, quan el destinatari sigui una entitat del sector públic o quan el destinatari sigui un comprador privat, mitjançant un certificat expedit per aquest o, si manca aquest últim certificat, mitjançant una declaració de l’empresari.</w:delText>
        </w:r>
      </w:del>
    </w:p>
    <w:p w14:paraId="791A723F" w14:textId="7FFC5ADE" w:rsidR="004C6587" w:rsidRPr="00F45B69" w:rsidDel="00520636" w:rsidRDefault="004C6587" w:rsidP="000C0C82">
      <w:pPr>
        <w:spacing w:before="150" w:line="276" w:lineRule="auto"/>
        <w:jc w:val="both"/>
        <w:rPr>
          <w:del w:id="788" w:author="Bosch Coll, Nuria" w:date="2025-07-03T14:28:00Z"/>
          <w:rFonts w:ascii="Calibri Light" w:hAnsi="Calibri Light" w:cs="Arial"/>
          <w:sz w:val="22"/>
          <w:szCs w:val="22"/>
          <w:lang w:eastAsia="ca-ES"/>
        </w:rPr>
      </w:pPr>
      <w:del w:id="789" w:author="Bosch Coll, Nuria" w:date="2025-07-03T14:28:00Z">
        <w:r w:rsidRPr="00F45B69" w:rsidDel="00520636">
          <w:rPr>
            <w:rFonts w:ascii="Calibri Light" w:hAnsi="Calibri Light" w:cs="Arial"/>
            <w:sz w:val="22"/>
            <w:szCs w:val="22"/>
            <w:lang w:eastAsia="ca-ES"/>
          </w:rPr>
          <w:delText>Es considerarà acreditada la solvència tècnica per aquelles empreses que acreditin ser prestadors de serveis durant els tres últims exercicis, per un import mitjà que correspongui com a mínim a la meitat del pressupost total dels lots i/o articles als que licitin, en l’àmbit de l’activitat corresponent a l’objecte del contracte.</w:delText>
        </w:r>
      </w:del>
    </w:p>
    <w:p w14:paraId="069DDE8A" w14:textId="4CA5A3FA" w:rsidR="00DD08DB" w:rsidRPr="00F45B69" w:rsidDel="00520636" w:rsidRDefault="004C6587" w:rsidP="000C0C82">
      <w:pPr>
        <w:spacing w:before="150" w:line="276" w:lineRule="auto"/>
        <w:jc w:val="both"/>
        <w:rPr>
          <w:del w:id="790" w:author="Bosch Coll, Nuria" w:date="2025-07-03T14:28:00Z"/>
          <w:rFonts w:ascii="Calibri Light" w:hAnsi="Calibri Light" w:cs="Arial"/>
          <w:sz w:val="22"/>
          <w:szCs w:val="22"/>
          <w:lang w:eastAsia="ca-ES"/>
        </w:rPr>
      </w:pPr>
      <w:del w:id="791" w:author="Bosch Coll, Nuria" w:date="2025-07-03T14:28:00Z">
        <w:r w:rsidRPr="00F45B69" w:rsidDel="00520636">
          <w:rPr>
            <w:rFonts w:ascii="Calibri Light" w:hAnsi="Calibri Light" w:cs="Arial"/>
            <w:sz w:val="22"/>
            <w:szCs w:val="22"/>
            <w:lang w:eastAsia="ca-ES"/>
          </w:rPr>
          <w:delText>Per determinar que un servei és de la mateixa o similar naturalesa que el que constitueix l’objecte del contracte es tindran en compte els tres primers dígits dels codis respectius de la CPV.</w:delText>
        </w:r>
      </w:del>
    </w:p>
    <w:p w14:paraId="34078A84" w14:textId="099086B0" w:rsidR="000C0C82" w:rsidRPr="00F45B69" w:rsidDel="00520636" w:rsidRDefault="000C0C82" w:rsidP="6815D149">
      <w:pPr>
        <w:spacing w:before="150" w:line="276" w:lineRule="auto"/>
        <w:jc w:val="both"/>
        <w:rPr>
          <w:del w:id="792" w:author="Bosch Coll, Nuria" w:date="2025-07-03T14:28:00Z"/>
          <w:rFonts w:ascii="Calibri Light" w:hAnsi="Calibri Light" w:cs="Arial"/>
          <w:sz w:val="22"/>
          <w:szCs w:val="22"/>
          <w:lang w:eastAsia="ca-ES"/>
        </w:rPr>
      </w:pPr>
    </w:p>
    <w:p w14:paraId="2059A73F" w14:textId="0166D745" w:rsidR="009F4EE9" w:rsidRPr="00F45B69" w:rsidDel="00520636" w:rsidRDefault="009F4EE9" w:rsidP="009622BA">
      <w:pPr>
        <w:pStyle w:val="Subttol1"/>
        <w:numPr>
          <w:ilvl w:val="1"/>
          <w:numId w:val="1"/>
        </w:numPr>
        <w:spacing w:line="276" w:lineRule="auto"/>
        <w:ind w:left="426" w:hanging="284"/>
        <w:jc w:val="both"/>
        <w:rPr>
          <w:del w:id="793" w:author="Bosch Coll, Nuria" w:date="2025-07-03T14:28:00Z"/>
          <w:rFonts w:ascii="Calibri Light" w:hAnsi="Calibri Light" w:cs="Arial"/>
          <w:snapToGrid/>
          <w:sz w:val="22"/>
          <w:szCs w:val="22"/>
          <w:lang w:val="ca-ES" w:eastAsia="ca-ES"/>
        </w:rPr>
      </w:pPr>
      <w:del w:id="794" w:author="Bosch Coll, Nuria" w:date="2025-07-03T14:28:00Z">
        <w:r w:rsidRPr="00F45B69" w:rsidDel="00520636">
          <w:rPr>
            <w:rFonts w:ascii="Calibri Light" w:hAnsi="Calibri Light" w:cs="Arial"/>
            <w:snapToGrid/>
            <w:sz w:val="22"/>
            <w:szCs w:val="22"/>
            <w:lang w:val="ca-ES" w:eastAsia="ca-ES"/>
          </w:rPr>
          <w:delText>C</w:delText>
        </w:r>
        <w:r w:rsidR="00F73105" w:rsidRPr="00F45B69" w:rsidDel="00520636">
          <w:rPr>
            <w:rFonts w:ascii="Calibri Light" w:hAnsi="Calibri Light" w:cs="Arial"/>
            <w:snapToGrid/>
            <w:sz w:val="22"/>
            <w:szCs w:val="22"/>
            <w:lang w:val="ca-ES" w:eastAsia="ca-ES"/>
          </w:rPr>
          <w:delText>ondicions especials d’execució</w:delText>
        </w:r>
      </w:del>
    </w:p>
    <w:p w14:paraId="2A71E5B1" w14:textId="5E2F4B18" w:rsidR="00A027AA" w:rsidRPr="00F45B69" w:rsidDel="00520636" w:rsidRDefault="00A027AA" w:rsidP="000C0C82">
      <w:pPr>
        <w:spacing w:before="150" w:line="276" w:lineRule="auto"/>
        <w:jc w:val="both"/>
        <w:rPr>
          <w:del w:id="795" w:author="Bosch Coll, Nuria" w:date="2025-07-03T14:28:00Z"/>
          <w:rFonts w:ascii="Calibri Light" w:hAnsi="Calibri Light" w:cs="Arial"/>
          <w:sz w:val="22"/>
          <w:szCs w:val="22"/>
          <w:lang w:eastAsia="ca-ES"/>
        </w:rPr>
      </w:pPr>
      <w:del w:id="796" w:author="Bosch Coll, Nuria" w:date="2025-07-03T14:28:00Z">
        <w:r w:rsidRPr="00F45B69" w:rsidDel="00520636">
          <w:rPr>
            <w:rFonts w:ascii="Calibri Light" w:hAnsi="Calibri Light" w:cs="Arial"/>
            <w:sz w:val="22"/>
            <w:szCs w:val="22"/>
            <w:lang w:eastAsia="ca-ES"/>
          </w:rPr>
          <w:delText xml:space="preserve">Les condicions especials d'execució requerides a la licitació, el contingut els quals estan desenvolupats al plec de clàusules administratives , són les següents: </w:delText>
        </w:r>
      </w:del>
    </w:p>
    <w:p w14:paraId="6E858DEA" w14:textId="4D18B9F2" w:rsidR="000C0C82" w:rsidRPr="00F45B69" w:rsidDel="00520636" w:rsidRDefault="000C0C82" w:rsidP="000C0C82">
      <w:pPr>
        <w:pStyle w:val="paragraph"/>
        <w:numPr>
          <w:ilvl w:val="0"/>
          <w:numId w:val="36"/>
        </w:numPr>
        <w:spacing w:before="0" w:beforeAutospacing="0" w:after="0" w:afterAutospacing="0"/>
        <w:ind w:left="360" w:firstLine="0"/>
        <w:jc w:val="both"/>
        <w:textAlignment w:val="baseline"/>
        <w:rPr>
          <w:del w:id="797" w:author="Bosch Coll, Nuria" w:date="2025-07-03T14:28:00Z"/>
          <w:rFonts w:ascii="Calibri Light" w:hAnsi="Calibri Light" w:cs="Calibri Light"/>
          <w:sz w:val="22"/>
          <w:szCs w:val="22"/>
          <w:lang w:val="ca-ES"/>
        </w:rPr>
      </w:pPr>
      <w:del w:id="798" w:author="Bosch Coll, Nuria" w:date="2025-07-03T14:28:00Z">
        <w:r w:rsidRPr="00F45B69" w:rsidDel="00520636">
          <w:rPr>
            <w:rStyle w:val="normaltextrun"/>
            <w:rFonts w:ascii="Calibri Light" w:hAnsi="Calibri Light" w:cs="Calibri Light"/>
            <w:i/>
            <w:iCs/>
            <w:color w:val="000000"/>
            <w:sz w:val="22"/>
            <w:szCs w:val="22"/>
            <w:lang w:val="ca-ES"/>
          </w:rPr>
          <w:delText>Garantia de la prestació.</w:delText>
        </w:r>
        <w:r w:rsidRPr="00F45B69" w:rsidDel="00520636">
          <w:rPr>
            <w:rStyle w:val="eop"/>
            <w:rFonts w:ascii="Calibri Light" w:hAnsi="Calibri Light" w:cs="Calibri Light"/>
            <w:color w:val="000000"/>
            <w:sz w:val="22"/>
            <w:szCs w:val="22"/>
            <w:lang w:val="ca-ES"/>
          </w:rPr>
          <w:delText> </w:delText>
        </w:r>
      </w:del>
    </w:p>
    <w:p w14:paraId="14A24950" w14:textId="53178244" w:rsidR="000C0C82" w:rsidRPr="00F45B69" w:rsidDel="00520636" w:rsidRDefault="000C0C82" w:rsidP="000C0C82">
      <w:pPr>
        <w:pStyle w:val="paragraph"/>
        <w:numPr>
          <w:ilvl w:val="0"/>
          <w:numId w:val="37"/>
        </w:numPr>
        <w:spacing w:before="0" w:beforeAutospacing="0" w:after="0" w:afterAutospacing="0"/>
        <w:ind w:left="360" w:firstLine="0"/>
        <w:jc w:val="both"/>
        <w:textAlignment w:val="baseline"/>
        <w:rPr>
          <w:del w:id="799" w:author="Bosch Coll, Nuria" w:date="2025-07-03T14:28:00Z"/>
          <w:rFonts w:ascii="Calibri Light" w:hAnsi="Calibri Light" w:cs="Calibri Light"/>
          <w:sz w:val="22"/>
          <w:szCs w:val="22"/>
          <w:lang w:val="ca-ES"/>
        </w:rPr>
      </w:pPr>
      <w:del w:id="800" w:author="Bosch Coll, Nuria" w:date="2025-07-03T14:28:00Z">
        <w:r w:rsidRPr="00F45B69" w:rsidDel="00520636">
          <w:rPr>
            <w:rStyle w:val="normaltextrun"/>
            <w:rFonts w:ascii="Calibri Light" w:hAnsi="Calibri Light" w:cs="Calibri Light"/>
            <w:i/>
            <w:iCs/>
            <w:color w:val="000000"/>
            <w:sz w:val="22"/>
            <w:szCs w:val="22"/>
            <w:lang w:val="ca-ES"/>
          </w:rPr>
          <w:delText>Condicions socials i el compliment del Pla d’igualtat.</w:delText>
        </w:r>
        <w:r w:rsidRPr="00F45B69" w:rsidDel="00520636">
          <w:rPr>
            <w:rStyle w:val="eop"/>
            <w:rFonts w:ascii="Calibri Light" w:hAnsi="Calibri Light" w:cs="Calibri Light"/>
            <w:color w:val="000000"/>
            <w:sz w:val="22"/>
            <w:szCs w:val="22"/>
            <w:lang w:val="ca-ES"/>
          </w:rPr>
          <w:delText> </w:delText>
        </w:r>
      </w:del>
    </w:p>
    <w:p w14:paraId="30E34CEB" w14:textId="7F9E20A7" w:rsidR="000C0C82" w:rsidRPr="00F45B69" w:rsidDel="00520636" w:rsidRDefault="000C0C82" w:rsidP="000C0C82">
      <w:pPr>
        <w:pStyle w:val="paragraph"/>
        <w:numPr>
          <w:ilvl w:val="0"/>
          <w:numId w:val="38"/>
        </w:numPr>
        <w:spacing w:before="0" w:beforeAutospacing="0" w:after="0" w:afterAutospacing="0"/>
        <w:ind w:left="360" w:firstLine="0"/>
        <w:jc w:val="both"/>
        <w:textAlignment w:val="baseline"/>
        <w:rPr>
          <w:del w:id="801" w:author="Bosch Coll, Nuria" w:date="2025-07-03T14:28:00Z"/>
          <w:rFonts w:ascii="Calibri Light" w:hAnsi="Calibri Light" w:cs="Calibri Light"/>
          <w:sz w:val="22"/>
          <w:szCs w:val="22"/>
          <w:lang w:val="ca-ES"/>
        </w:rPr>
      </w:pPr>
      <w:del w:id="802" w:author="Bosch Coll, Nuria" w:date="2025-07-03T14:28:00Z">
        <w:r w:rsidRPr="00F45B69" w:rsidDel="00520636">
          <w:rPr>
            <w:rStyle w:val="normaltextrun"/>
            <w:rFonts w:ascii="Calibri Light" w:hAnsi="Calibri Light" w:cs="Calibri Light"/>
            <w:i/>
            <w:iCs/>
            <w:color w:val="000000"/>
            <w:sz w:val="22"/>
            <w:szCs w:val="22"/>
            <w:lang w:val="ca-ES"/>
          </w:rPr>
          <w:delText>Condicions d’ètica en la contractació</w:delText>
        </w:r>
        <w:r w:rsidRPr="00F45B69" w:rsidDel="00520636">
          <w:rPr>
            <w:rStyle w:val="eop"/>
            <w:rFonts w:ascii="Calibri Light" w:hAnsi="Calibri Light" w:cs="Calibri Light"/>
            <w:color w:val="000000"/>
            <w:sz w:val="22"/>
            <w:szCs w:val="22"/>
            <w:lang w:val="ca-ES"/>
          </w:rPr>
          <w:delText> </w:delText>
        </w:r>
      </w:del>
    </w:p>
    <w:p w14:paraId="1B0A9875" w14:textId="74C0FCD0" w:rsidR="00A027AA" w:rsidRPr="00F45B69" w:rsidDel="00520636" w:rsidRDefault="00A027AA" w:rsidP="000C0C82">
      <w:pPr>
        <w:spacing w:before="150" w:line="276" w:lineRule="auto"/>
        <w:jc w:val="both"/>
        <w:rPr>
          <w:del w:id="803" w:author="Bosch Coll, Nuria" w:date="2025-07-03T14:28:00Z"/>
          <w:rFonts w:ascii="Calibri Light" w:hAnsi="Calibri Light" w:cs="Arial"/>
          <w:sz w:val="22"/>
          <w:szCs w:val="22"/>
          <w:lang w:eastAsia="ca-ES"/>
        </w:rPr>
      </w:pPr>
      <w:del w:id="804" w:author="Bosch Coll, Nuria" w:date="2025-07-03T14:28:00Z">
        <w:r w:rsidRPr="00F45B69" w:rsidDel="00520636">
          <w:rPr>
            <w:rFonts w:ascii="Calibri Light" w:hAnsi="Calibri Light" w:cs="Arial"/>
            <w:sz w:val="22"/>
            <w:szCs w:val="22"/>
            <w:lang w:eastAsia="ca-ES"/>
          </w:rPr>
          <w:delText>Les condicions especials d’execució anteriors responen a la necessitat de garantir al màxim el compliment del contracte i que s’executi d’acord amb els requeriments establerts en els plecs donat que el seu incompliment comporta greus problemes en la gestió assistencial sanitària repercutint directament en perjudici de la societat. Per aquest motiu, es qualifiquen com a obligacions essencials i/o especials aplicant-se, si existeix incompliment, les penalitats que s’inclouen al plec de clàusules administratives.</w:delText>
        </w:r>
      </w:del>
    </w:p>
    <w:p w14:paraId="0087861E" w14:textId="2AAF9E37" w:rsidR="000C0C82" w:rsidRPr="00F45B69" w:rsidDel="00520636" w:rsidRDefault="000C0C82" w:rsidP="000C0C82">
      <w:pPr>
        <w:spacing w:before="150" w:line="276" w:lineRule="auto"/>
        <w:jc w:val="both"/>
        <w:rPr>
          <w:del w:id="805" w:author="Bosch Coll, Nuria" w:date="2025-07-03T14:28:00Z"/>
          <w:rFonts w:ascii="Calibri Light" w:hAnsi="Calibri Light" w:cs="Arial"/>
          <w:sz w:val="22"/>
          <w:szCs w:val="22"/>
          <w:lang w:eastAsia="ca-ES"/>
        </w:rPr>
      </w:pPr>
    </w:p>
    <w:p w14:paraId="6A30D68E" w14:textId="119EF112" w:rsidR="00F73105" w:rsidRPr="00F45B69" w:rsidDel="00520636" w:rsidRDefault="00F73105" w:rsidP="009622BA">
      <w:pPr>
        <w:pStyle w:val="Subttol1"/>
        <w:numPr>
          <w:ilvl w:val="1"/>
          <w:numId w:val="1"/>
        </w:numPr>
        <w:spacing w:line="276" w:lineRule="auto"/>
        <w:ind w:left="426" w:hanging="284"/>
        <w:jc w:val="both"/>
        <w:rPr>
          <w:del w:id="806" w:author="Bosch Coll, Nuria" w:date="2025-07-03T14:28:00Z"/>
          <w:rFonts w:ascii="Calibri Light" w:hAnsi="Calibri Light" w:cs="Arial"/>
          <w:snapToGrid/>
          <w:sz w:val="22"/>
          <w:szCs w:val="22"/>
          <w:lang w:val="ca-ES" w:eastAsia="ca-ES"/>
        </w:rPr>
      </w:pPr>
      <w:del w:id="807" w:author="Bosch Coll, Nuria" w:date="2025-07-03T14:28:00Z">
        <w:r w:rsidRPr="00F45B69" w:rsidDel="00520636">
          <w:rPr>
            <w:rFonts w:ascii="Calibri Light" w:hAnsi="Calibri Light" w:cs="Arial"/>
            <w:snapToGrid/>
            <w:sz w:val="22"/>
            <w:szCs w:val="22"/>
            <w:lang w:val="ca-ES" w:eastAsia="ca-ES"/>
          </w:rPr>
          <w:delText xml:space="preserve">Criteris de valoració </w:delText>
        </w:r>
        <w:r w:rsidR="00765D59" w:rsidRPr="00F45B69" w:rsidDel="00520636">
          <w:rPr>
            <w:rFonts w:ascii="Calibri Light" w:hAnsi="Calibri Light" w:cs="Arial"/>
            <w:snapToGrid/>
            <w:sz w:val="22"/>
            <w:szCs w:val="22"/>
            <w:lang w:val="ca-ES" w:eastAsia="ca-ES"/>
          </w:rPr>
          <w:delText>de les ofertes</w:delText>
        </w:r>
      </w:del>
    </w:p>
    <w:p w14:paraId="6EA4057D" w14:textId="6347CB87" w:rsidR="00270F35" w:rsidRPr="00F45B69" w:rsidDel="00520636" w:rsidRDefault="00270F35" w:rsidP="000C0C82">
      <w:pPr>
        <w:spacing w:before="150" w:line="276" w:lineRule="auto"/>
        <w:jc w:val="both"/>
        <w:rPr>
          <w:del w:id="808" w:author="Bosch Coll, Nuria" w:date="2025-07-03T14:28:00Z"/>
          <w:rFonts w:ascii="Calibri Light" w:hAnsi="Calibri Light" w:cs="Arial"/>
          <w:sz w:val="22"/>
          <w:szCs w:val="22"/>
          <w:lang w:eastAsia="ca-ES"/>
        </w:rPr>
      </w:pPr>
      <w:del w:id="809" w:author="Bosch Coll, Nuria" w:date="2025-07-03T14:28:00Z">
        <w:r w:rsidRPr="00F45B69" w:rsidDel="00520636">
          <w:rPr>
            <w:rFonts w:ascii="Calibri Light" w:hAnsi="Calibri Light" w:cs="Arial"/>
            <w:sz w:val="22"/>
            <w:szCs w:val="22"/>
            <w:lang w:eastAsia="ca-ES"/>
          </w:rPr>
          <w:delText>Els criteris d’adjudicació proposats es troben recollits com annex I al present informe i la seva configuració respon a la voluntat d’aconseguir la millor relació qualitat preu en l’adjudicació del contracte, a través de criteris econòmics i qualitatius.</w:delText>
        </w:r>
      </w:del>
    </w:p>
    <w:p w14:paraId="2573740A" w14:textId="4B1FF77A" w:rsidR="00270F35" w:rsidRPr="00F45B69" w:rsidDel="00520636" w:rsidRDefault="00270F35" w:rsidP="000C0C82">
      <w:pPr>
        <w:spacing w:before="150" w:line="276" w:lineRule="auto"/>
        <w:jc w:val="both"/>
        <w:rPr>
          <w:del w:id="810" w:author="Bosch Coll, Nuria" w:date="2025-07-03T14:28:00Z"/>
          <w:rFonts w:ascii="Calibri Light" w:hAnsi="Calibri Light" w:cs="Arial"/>
          <w:sz w:val="22"/>
          <w:szCs w:val="22"/>
          <w:lang w:eastAsia="ca-ES"/>
        </w:rPr>
      </w:pPr>
      <w:del w:id="811" w:author="Bosch Coll, Nuria" w:date="2025-07-03T14:28:00Z">
        <w:r w:rsidRPr="00F45B69" w:rsidDel="00520636">
          <w:rPr>
            <w:rFonts w:ascii="Calibri Light" w:hAnsi="Calibri Light" w:cs="Arial"/>
            <w:sz w:val="22"/>
            <w:szCs w:val="22"/>
            <w:lang w:eastAsia="ca-ES"/>
          </w:rPr>
          <w:delText>Tots ells estan vinculats a l’objecte del contracte i formulats de manera objectiva, respectant en tot moment els principis d’igualtat, no discriminació, transparència i proporcionalitat.</w:delText>
        </w:r>
      </w:del>
    </w:p>
    <w:p w14:paraId="59375F33" w14:textId="68EEBA98" w:rsidR="00D05775" w:rsidDel="00520636" w:rsidRDefault="00D05775" w:rsidP="000C0C82">
      <w:pPr>
        <w:spacing w:before="150" w:line="276" w:lineRule="auto"/>
        <w:jc w:val="both"/>
        <w:rPr>
          <w:del w:id="812" w:author="Bosch Coll, Nuria" w:date="2025-07-03T14:28:00Z"/>
          <w:rFonts w:ascii="Calibri Light" w:hAnsi="Calibri Light" w:cs="Arial"/>
          <w:sz w:val="22"/>
          <w:szCs w:val="22"/>
          <w:u w:val="single"/>
          <w:lang w:eastAsia="ca-ES"/>
        </w:rPr>
      </w:pPr>
      <w:del w:id="813" w:author="Bosch Coll, Nuria" w:date="2025-07-03T14:28:00Z">
        <w:r w:rsidRPr="00F45B69" w:rsidDel="00520636">
          <w:rPr>
            <w:rFonts w:ascii="Calibri Light" w:hAnsi="Calibri Light" w:cs="Arial"/>
            <w:sz w:val="22"/>
            <w:szCs w:val="22"/>
            <w:u w:val="single"/>
            <w:lang w:eastAsia="ca-ES"/>
          </w:rPr>
          <w:delText xml:space="preserve">Donat el risc pels treballadors </w:delText>
        </w:r>
        <w:r w:rsidR="001867B8" w:rsidRPr="00F45B69" w:rsidDel="00520636">
          <w:rPr>
            <w:rFonts w:ascii="Calibri Light" w:hAnsi="Calibri Light" w:cs="Arial"/>
            <w:sz w:val="22"/>
            <w:szCs w:val="22"/>
            <w:u w:val="single"/>
            <w:lang w:eastAsia="ca-ES"/>
          </w:rPr>
          <w:delText xml:space="preserve">i pacients </w:delText>
        </w:r>
        <w:r w:rsidRPr="00F45B69" w:rsidDel="00520636">
          <w:rPr>
            <w:rFonts w:ascii="Calibri Light" w:hAnsi="Calibri Light" w:cs="Arial"/>
            <w:sz w:val="22"/>
            <w:szCs w:val="22"/>
            <w:u w:val="single"/>
            <w:lang w:eastAsia="ca-ES"/>
          </w:rPr>
          <w:delText xml:space="preserve">per l’execució de les feines, </w:delText>
        </w:r>
        <w:r w:rsidR="00740225" w:rsidRPr="00F45B69" w:rsidDel="00520636">
          <w:rPr>
            <w:rFonts w:ascii="Calibri Light" w:hAnsi="Calibri Light" w:cs="Arial"/>
            <w:sz w:val="22"/>
            <w:szCs w:val="22"/>
            <w:u w:val="single"/>
            <w:lang w:eastAsia="ca-ES"/>
          </w:rPr>
          <w:delText>al tractar-se de treballs crítics, i que poden representar</w:delText>
        </w:r>
        <w:r w:rsidR="000C0C82"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un</w:delText>
        </w:r>
        <w:r w:rsidR="001867B8" w:rsidRPr="00F45B69" w:rsidDel="00520636">
          <w:rPr>
            <w:rFonts w:ascii="Calibri Light" w:hAnsi="Calibri Light" w:cs="Arial"/>
            <w:sz w:val="22"/>
            <w:szCs w:val="22"/>
            <w:u w:val="single"/>
            <w:lang w:eastAsia="ca-ES"/>
          </w:rPr>
          <w:delText xml:space="preserve"> potencial negatiu contra les persones</w:delText>
        </w:r>
        <w:r w:rsidRPr="00F45B69" w:rsidDel="00520636">
          <w:rPr>
            <w:rFonts w:ascii="Calibri Light" w:hAnsi="Calibri Light" w:cs="Arial"/>
            <w:sz w:val="22"/>
            <w:szCs w:val="22"/>
            <w:u w:val="single"/>
            <w:lang w:eastAsia="ca-ES"/>
          </w:rPr>
          <w:delText>, es requereix de personal amb experiència prèvia, i que estigui familiaritzada amb el tipus d’equipament</w:delText>
        </w:r>
        <w:r w:rsidR="00F147AB"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a mantenir dintre un entorn hospitalari.</w:delText>
        </w:r>
        <w:r w:rsidR="00F147AB" w:rsidRPr="00F45B69" w:rsidDel="00520636">
          <w:rPr>
            <w:rFonts w:ascii="Calibri Light" w:hAnsi="Calibri Light" w:cs="Arial"/>
            <w:sz w:val="22"/>
            <w:szCs w:val="22"/>
            <w:u w:val="single"/>
            <w:lang w:eastAsia="ca-ES"/>
          </w:rPr>
          <w:delText xml:space="preserve"> </w:delText>
        </w:r>
      </w:del>
    </w:p>
    <w:p w14:paraId="44F0F81C" w14:textId="2979492A" w:rsidR="006E77DB" w:rsidDel="00520636" w:rsidRDefault="006E77DB" w:rsidP="000C0C82">
      <w:pPr>
        <w:spacing w:before="150" w:line="276" w:lineRule="auto"/>
        <w:jc w:val="both"/>
        <w:rPr>
          <w:del w:id="814" w:author="Bosch Coll, Nuria" w:date="2025-07-03T14:28:00Z"/>
          <w:rFonts w:ascii="Calibri Light" w:hAnsi="Calibri Light" w:cs="Arial"/>
          <w:sz w:val="22"/>
          <w:szCs w:val="22"/>
          <w:u w:val="single"/>
          <w:lang w:eastAsia="ca-ES"/>
        </w:rPr>
      </w:pPr>
    </w:p>
    <w:p w14:paraId="3F48B3BD" w14:textId="2CF891F9" w:rsidR="006E77DB" w:rsidDel="00520636" w:rsidRDefault="006E77DB" w:rsidP="000C0C82">
      <w:pPr>
        <w:spacing w:before="150" w:line="276" w:lineRule="auto"/>
        <w:jc w:val="both"/>
        <w:rPr>
          <w:del w:id="815" w:author="Bosch Coll, Nuria" w:date="2025-07-03T14:28:00Z"/>
          <w:rFonts w:ascii="Calibri Light" w:hAnsi="Calibri Light" w:cs="Arial"/>
          <w:sz w:val="22"/>
          <w:szCs w:val="22"/>
          <w:u w:val="single"/>
          <w:lang w:eastAsia="ca-ES"/>
        </w:rPr>
      </w:pPr>
    </w:p>
    <w:p w14:paraId="1D4AFB5F" w14:textId="5704BC65" w:rsidR="006E77DB" w:rsidDel="00520636" w:rsidRDefault="006E77DB" w:rsidP="000C0C82">
      <w:pPr>
        <w:spacing w:before="150" w:line="276" w:lineRule="auto"/>
        <w:jc w:val="both"/>
        <w:rPr>
          <w:del w:id="816" w:author="Bosch Coll, Nuria" w:date="2025-07-03T14:28:00Z"/>
          <w:rFonts w:ascii="Calibri Light" w:hAnsi="Calibri Light" w:cs="Arial"/>
          <w:sz w:val="22"/>
          <w:szCs w:val="22"/>
          <w:u w:val="single"/>
          <w:lang w:eastAsia="ca-ES"/>
        </w:rPr>
      </w:pPr>
    </w:p>
    <w:p w14:paraId="1396EBC5" w14:textId="6BBC5EB5" w:rsidR="006E77DB" w:rsidRPr="00F45B69" w:rsidDel="00520636" w:rsidRDefault="006E77DB" w:rsidP="000C0C82">
      <w:pPr>
        <w:spacing w:before="150" w:line="276" w:lineRule="auto"/>
        <w:jc w:val="both"/>
        <w:rPr>
          <w:del w:id="817" w:author="Bosch Coll, Nuria" w:date="2025-07-03T14:28:00Z"/>
          <w:rFonts w:ascii="Calibri Light" w:hAnsi="Calibri Light" w:cs="Arial"/>
          <w:sz w:val="22"/>
          <w:szCs w:val="22"/>
          <w:u w:val="single"/>
          <w:lang w:eastAsia="ca-ES"/>
        </w:rPr>
      </w:pPr>
    </w:p>
    <w:p w14:paraId="3C4C10E1" w14:textId="348A34CC" w:rsidR="00270F35" w:rsidRPr="00F45B69" w:rsidDel="00520636" w:rsidRDefault="00270F35" w:rsidP="009622BA">
      <w:pPr>
        <w:pStyle w:val="Textindependent"/>
        <w:spacing w:line="276" w:lineRule="auto"/>
        <w:rPr>
          <w:del w:id="818" w:author="Bosch Coll, Nuria" w:date="2025-07-03T14:28:00Z"/>
          <w:rFonts w:ascii="Calibri Light" w:hAnsi="Calibri Light"/>
          <w:b w:val="0"/>
          <w:bCs w:val="0"/>
          <w:szCs w:val="22"/>
          <w:lang w:eastAsia="ca-ES"/>
        </w:rPr>
      </w:pPr>
    </w:p>
    <w:p w14:paraId="4D304A0D" w14:textId="01DF6205" w:rsidR="00270F35" w:rsidRPr="00F45B69" w:rsidDel="00520636" w:rsidRDefault="00270F35" w:rsidP="009622BA">
      <w:pPr>
        <w:pStyle w:val="Pargrafdellista"/>
        <w:widowControl w:val="0"/>
        <w:numPr>
          <w:ilvl w:val="0"/>
          <w:numId w:val="1"/>
        </w:numPr>
        <w:tabs>
          <w:tab w:val="left" w:pos="507"/>
        </w:tabs>
        <w:autoSpaceDE w:val="0"/>
        <w:autoSpaceDN w:val="0"/>
        <w:spacing w:line="276" w:lineRule="auto"/>
        <w:contextualSpacing w:val="0"/>
        <w:jc w:val="both"/>
        <w:rPr>
          <w:del w:id="819" w:author="Bosch Coll, Nuria" w:date="2025-07-03T14:28:00Z"/>
          <w:rFonts w:ascii="Calibri Light" w:hAnsi="Calibri Light" w:cs="Arial"/>
          <w:b/>
          <w:sz w:val="22"/>
          <w:szCs w:val="22"/>
          <w:lang w:eastAsia="ca-ES"/>
        </w:rPr>
      </w:pPr>
      <w:del w:id="820" w:author="Bosch Coll, Nuria" w:date="2025-07-03T14:28:00Z">
        <w:r w:rsidRPr="00F45B69" w:rsidDel="00520636">
          <w:rPr>
            <w:rFonts w:ascii="Calibri Light" w:hAnsi="Calibri Light" w:cs="Arial"/>
            <w:b/>
            <w:sz w:val="22"/>
            <w:szCs w:val="22"/>
            <w:lang w:eastAsia="ca-ES"/>
          </w:rPr>
          <w:delText>Responsable del contracte</w:delText>
        </w:r>
      </w:del>
    </w:p>
    <w:p w14:paraId="5095A50C" w14:textId="3525E7DB" w:rsidR="00270F35" w:rsidRPr="00F45B69" w:rsidDel="00520636" w:rsidRDefault="00270F35" w:rsidP="009622BA">
      <w:pPr>
        <w:pStyle w:val="Textindependent"/>
        <w:spacing w:before="127" w:line="276" w:lineRule="auto"/>
        <w:ind w:right="163"/>
        <w:rPr>
          <w:del w:id="821" w:author="Bosch Coll, Nuria" w:date="2025-07-03T14:28:00Z"/>
          <w:rFonts w:ascii="Calibri Light" w:hAnsi="Calibri Light"/>
          <w:b w:val="0"/>
          <w:bCs w:val="0"/>
          <w:szCs w:val="22"/>
          <w:lang w:eastAsia="ca-ES"/>
        </w:rPr>
      </w:pPr>
      <w:del w:id="822" w:author="Bosch Coll, Nuria" w:date="2025-07-03T14:28:00Z">
        <w:r w:rsidRPr="00F45B69" w:rsidDel="00520636">
          <w:rPr>
            <w:rFonts w:ascii="Calibri Light" w:hAnsi="Calibri Light"/>
            <w:b w:val="0"/>
            <w:bCs w:val="0"/>
            <w:szCs w:val="22"/>
            <w:lang w:eastAsia="ca-ES"/>
          </w:rPr>
          <w:delText xml:space="preserve">El responsable del contracte serà el Sr. </w:delText>
        </w:r>
        <w:r w:rsidR="004B7D9B" w:rsidRPr="00F45B69" w:rsidDel="00520636">
          <w:rPr>
            <w:rFonts w:ascii="Calibri Light" w:hAnsi="Calibri Light"/>
            <w:b w:val="0"/>
            <w:bCs w:val="0"/>
            <w:szCs w:val="22"/>
            <w:lang w:eastAsia="ca-ES"/>
          </w:rPr>
          <w:delText>Germán Romero Avilés</w:delText>
        </w:r>
        <w:r w:rsidRPr="00F45B69" w:rsidDel="00520636">
          <w:rPr>
            <w:rFonts w:ascii="Calibri Light" w:hAnsi="Calibri Light"/>
            <w:b w:val="0"/>
            <w:bCs w:val="0"/>
            <w:szCs w:val="22"/>
            <w:lang w:eastAsia="ca-ES"/>
          </w:rPr>
          <w:delText>, director d’Infraestructures i Serveis Generals de l’HUB.</w:delText>
        </w:r>
      </w:del>
    </w:p>
    <w:p w14:paraId="17E98C69" w14:textId="0A3C9C9F" w:rsidR="00AC7279" w:rsidRPr="00F45B69" w:rsidDel="00520636" w:rsidRDefault="00AC7279" w:rsidP="009622BA">
      <w:pPr>
        <w:spacing w:before="150" w:line="276" w:lineRule="auto"/>
        <w:jc w:val="both"/>
        <w:rPr>
          <w:del w:id="823" w:author="Bosch Coll, Nuria" w:date="2025-07-03T14:28:00Z"/>
          <w:rFonts w:ascii="Calibri Light" w:hAnsi="Calibri Light" w:cs="Arial"/>
          <w:sz w:val="22"/>
          <w:szCs w:val="22"/>
          <w:lang w:eastAsia="ca-ES"/>
        </w:rPr>
      </w:pPr>
    </w:p>
    <w:p w14:paraId="75BC63D2" w14:textId="52512DFE" w:rsidR="00C40199" w:rsidRPr="00F45B69" w:rsidDel="00520636" w:rsidRDefault="00C40199" w:rsidP="009622BA">
      <w:pPr>
        <w:spacing w:line="276" w:lineRule="auto"/>
        <w:jc w:val="both"/>
        <w:rPr>
          <w:del w:id="824" w:author="Bosch Coll, Nuria" w:date="2025-07-03T14:28:00Z"/>
          <w:rFonts w:ascii="Calibri Light" w:hAnsi="Calibri Light" w:cs="Arial"/>
          <w:sz w:val="22"/>
          <w:szCs w:val="22"/>
          <w:lang w:eastAsia="ca-ES"/>
        </w:rPr>
      </w:pPr>
    </w:p>
    <w:p w14:paraId="574E5AA9" w14:textId="1233F59A" w:rsidR="00017D63" w:rsidRPr="00F45B69" w:rsidDel="00520636" w:rsidRDefault="24FCF8A7" w:rsidP="009622BA">
      <w:pPr>
        <w:pStyle w:val="Estndar"/>
        <w:spacing w:line="276" w:lineRule="auto"/>
        <w:rPr>
          <w:del w:id="825" w:author="Bosch Coll, Nuria" w:date="2025-07-03T14:28:00Z"/>
          <w:rFonts w:ascii="Calibri Light" w:hAnsi="Calibri Light" w:cs="Arial"/>
          <w:snapToGrid/>
          <w:sz w:val="22"/>
          <w:szCs w:val="22"/>
          <w:lang w:val="ca-ES" w:eastAsia="ca-ES"/>
        </w:rPr>
      </w:pPr>
      <w:del w:id="826" w:author="Bosch Coll, Nuria" w:date="2025-07-03T14:28:00Z">
        <w:r w:rsidRPr="00F45B69" w:rsidDel="00520636">
          <w:rPr>
            <w:rFonts w:ascii="Calibri Light" w:hAnsi="Calibri Light" w:cs="Arial"/>
            <w:snapToGrid/>
            <w:sz w:val="22"/>
            <w:szCs w:val="22"/>
            <w:lang w:val="ca-ES" w:eastAsia="ca-ES"/>
          </w:rPr>
          <w:delText>Hospitalet de Llobregat,</w:delText>
        </w:r>
        <w:r w:rsidR="0F34B300" w:rsidRPr="00F45B69" w:rsidDel="00520636">
          <w:rPr>
            <w:rFonts w:ascii="Calibri Light" w:hAnsi="Calibri Light" w:cs="Arial"/>
            <w:snapToGrid/>
            <w:sz w:val="22"/>
            <w:szCs w:val="22"/>
            <w:lang w:val="ca-ES" w:eastAsia="ca-ES"/>
          </w:rPr>
          <w:delText xml:space="preserve"> a la data de la signatura electrònica</w:delText>
        </w:r>
      </w:del>
    </w:p>
    <w:p w14:paraId="73F8EA78" w14:textId="6E61CAAB" w:rsidR="00017D63" w:rsidRPr="00F45B69" w:rsidDel="00520636" w:rsidRDefault="00017D63" w:rsidP="009622BA">
      <w:pPr>
        <w:pStyle w:val="Estndar"/>
        <w:spacing w:line="276" w:lineRule="auto"/>
        <w:rPr>
          <w:del w:id="827" w:author="Bosch Coll, Nuria" w:date="2025-07-03T14:28:00Z"/>
          <w:rFonts w:ascii="Calibri Light" w:hAnsi="Calibri Light" w:cs="Arial"/>
          <w:snapToGrid/>
          <w:sz w:val="22"/>
          <w:szCs w:val="22"/>
          <w:lang w:val="ca-ES" w:eastAsia="ca-ES"/>
        </w:rPr>
      </w:pPr>
    </w:p>
    <w:p w14:paraId="2F47FF12" w14:textId="38A8E507" w:rsidR="00765D59" w:rsidRPr="00F45B69" w:rsidDel="00520636" w:rsidRDefault="00765D59" w:rsidP="009622BA">
      <w:pPr>
        <w:pStyle w:val="Estndar"/>
        <w:spacing w:line="276" w:lineRule="auto"/>
        <w:rPr>
          <w:del w:id="828" w:author="Bosch Coll, Nuria" w:date="2025-07-03T14:28:00Z"/>
          <w:rFonts w:ascii="Calibri Light" w:hAnsi="Calibri Light" w:cs="Arial"/>
          <w:snapToGrid/>
          <w:sz w:val="22"/>
          <w:szCs w:val="22"/>
          <w:lang w:val="ca-ES" w:eastAsia="ca-ES"/>
        </w:rPr>
      </w:pPr>
    </w:p>
    <w:p w14:paraId="78112A94" w14:textId="40259FF1" w:rsidR="00594F26" w:rsidRPr="00F45B69" w:rsidDel="00520636" w:rsidRDefault="004A4FA1" w:rsidP="009622BA">
      <w:pPr>
        <w:pStyle w:val="Estndar"/>
        <w:spacing w:line="276" w:lineRule="auto"/>
        <w:rPr>
          <w:del w:id="829" w:author="Bosch Coll, Nuria" w:date="2025-07-03T14:28:00Z"/>
          <w:rFonts w:ascii="Calibri Light" w:hAnsi="Calibri Light" w:cs="Arial"/>
          <w:snapToGrid/>
          <w:sz w:val="22"/>
          <w:szCs w:val="22"/>
          <w:lang w:val="ca-ES" w:eastAsia="ca-ES"/>
        </w:rPr>
      </w:pPr>
      <w:del w:id="830" w:author="Bosch Coll, Nuria" w:date="2025-07-03T14:28:00Z">
        <w:r w:rsidRPr="00F45B69" w:rsidDel="00520636">
          <w:rPr>
            <w:rFonts w:ascii="Calibri Light" w:hAnsi="Calibri Light" w:cs="Arial"/>
            <w:noProof/>
            <w:sz w:val="22"/>
            <w:szCs w:val="22"/>
            <w:lang w:eastAsia="ca-ES"/>
          </w:rPr>
          <mc:AlternateContent>
            <mc:Choice Requires="wpg">
              <w:drawing>
                <wp:anchor distT="0" distB="0" distL="114300" distR="114300" simplePos="0" relativeHeight="251659264" behindDoc="0" locked="0" layoutInCell="1" allowOverlap="1" wp14:anchorId="64F90BAB" wp14:editId="7FA66592">
                  <wp:simplePos x="0" y="0"/>
                  <wp:positionH relativeFrom="column">
                    <wp:posOffset>-375285</wp:posOffset>
                  </wp:positionH>
                  <wp:positionV relativeFrom="paragraph">
                    <wp:posOffset>346075</wp:posOffset>
                  </wp:positionV>
                  <wp:extent cx="6743700" cy="933450"/>
                  <wp:effectExtent l="0" t="0" r="0" b="0"/>
                  <wp:wrapSquare wrapText="bothSides"/>
                  <wp:docPr id="2" name="Agrupa 2"/>
                  <wp:cNvGraphicFramePr/>
                  <a:graphic xmlns:a="http://schemas.openxmlformats.org/drawingml/2006/main">
                    <a:graphicData uri="http://schemas.microsoft.com/office/word/2010/wordprocessingGroup">
                      <wpg:wgp>
                        <wpg:cNvGrpSpPr/>
                        <wpg:grpSpPr>
                          <a:xfrm>
                            <a:off x="0" y="0"/>
                            <a:ext cx="6743700" cy="933450"/>
                            <a:chOff x="0" y="0"/>
                            <a:chExt cx="6743700" cy="1914525"/>
                          </a:xfrm>
                        </wpg:grpSpPr>
                        <wps:wsp>
                          <wps:cNvPr id="217" name="Quadre de text 2"/>
                          <wps:cNvSpPr txBox="1">
                            <a:spLocks noChangeArrowheads="1"/>
                          </wps:cNvSpPr>
                          <wps:spPr bwMode="auto">
                            <a:xfrm>
                              <a:off x="3286125" y="0"/>
                              <a:ext cx="3457575" cy="1876425"/>
                            </a:xfrm>
                            <a:prstGeom prst="rect">
                              <a:avLst/>
                            </a:prstGeom>
                            <a:solidFill>
                              <a:srgbClr val="FFFFFF"/>
                            </a:solidFill>
                            <a:ln w="9525">
                              <a:noFill/>
                              <a:miter lim="800000"/>
                              <a:headEnd/>
                              <a:tailEnd/>
                            </a:ln>
                          </wps:spPr>
                          <wps:txb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wps:txbx>
                          <wps:bodyPr rot="0" vert="horz" wrap="square" lIns="91440" tIns="45720" rIns="91440" bIns="45720" anchor="t" anchorCtr="0">
                            <a:noAutofit/>
                          </wps:bodyPr>
                        </wps:wsp>
                        <wps:wsp>
                          <wps:cNvPr id="1" name="Quadre de text 2"/>
                          <wps:cNvSpPr txBox="1">
                            <a:spLocks noChangeArrowheads="1"/>
                          </wps:cNvSpPr>
                          <wps:spPr bwMode="auto">
                            <a:xfrm>
                              <a:off x="0" y="38100"/>
                              <a:ext cx="2828925" cy="1876425"/>
                            </a:xfrm>
                            <a:prstGeom prst="rect">
                              <a:avLst/>
                            </a:prstGeom>
                            <a:solidFill>
                              <a:srgbClr val="FFFFFF"/>
                            </a:solidFill>
                            <a:ln w="9525">
                              <a:noFill/>
                              <a:miter lim="800000"/>
                              <a:headEnd/>
                              <a:tailEnd/>
                            </a:ln>
                          </wps:spPr>
                          <wps:txb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4F90BAB" id="Agrupa 2" o:spid="_x0000_s1026" style="position:absolute;left:0;text-align:left;margin-left:-29.55pt;margin-top:27.25pt;width:531pt;height:73.5pt;z-index:251659264;mso-height-relative:margin" coordsize="67437,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">
                  <v:shapetype id="_x0000_t202" coordsize="21600,21600" o:spt="202" path="m,l,21600r21600,l21600,xe">
                    <v:stroke joinstyle="miter"/>
                    <v:path gradientshapeok="t" o:connecttype="rect"/>
                  </v:shapetype>
                  <v:shape id="Quadre de text 2" o:spid="_x0000_s1027" type="#_x0000_t202" style="position:absolute;left:32861;width:34576;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v:textbox>
                  </v:shape>
                  <v:shape id="Quadre de text 2" o:spid="_x0000_s1028" type="#_x0000_t202" style="position:absolute;top:381;width:28289;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v:textbox>
                  </v:shape>
                  <w10:wrap type="square"/>
                </v:group>
              </w:pict>
            </mc:Fallback>
          </mc:AlternateContent>
        </w:r>
      </w:del>
    </w:p>
    <w:p w14:paraId="459B7630" w14:textId="46E039D1" w:rsidR="00270F35" w:rsidRPr="00F45B69" w:rsidDel="00520636" w:rsidRDefault="00270F35" w:rsidP="009622BA">
      <w:pPr>
        <w:pStyle w:val="Estndar"/>
        <w:spacing w:line="276" w:lineRule="auto"/>
        <w:rPr>
          <w:del w:id="831" w:author="Bosch Coll, Nuria" w:date="2025-07-03T14:28:00Z"/>
          <w:rFonts w:ascii="Calibri Light" w:hAnsi="Calibri Light" w:cs="Arial"/>
          <w:snapToGrid/>
          <w:sz w:val="22"/>
          <w:szCs w:val="22"/>
          <w:lang w:val="ca-ES" w:eastAsia="ca-ES"/>
        </w:rPr>
      </w:pPr>
    </w:p>
    <w:p w14:paraId="7811E42E" w14:textId="4126A073" w:rsidR="003565DB" w:rsidRPr="00F45B69" w:rsidDel="00520636" w:rsidRDefault="003565DB">
      <w:pPr>
        <w:rPr>
          <w:del w:id="832" w:author="Bosch Coll, Nuria" w:date="2025-07-03T14:28:00Z"/>
          <w:rFonts w:asciiTheme="minorHAnsi" w:hAnsiTheme="minorHAnsi" w:cs="Arial"/>
          <w:b/>
          <w:sz w:val="22"/>
          <w:szCs w:val="22"/>
        </w:rPr>
      </w:pPr>
      <w:del w:id="833" w:author="Bosch Coll, Nuria" w:date="2025-07-03T14:28:00Z">
        <w:r w:rsidRPr="00F45B69" w:rsidDel="00520636">
          <w:rPr>
            <w:rFonts w:asciiTheme="minorHAnsi" w:hAnsiTheme="minorHAnsi" w:cs="Arial"/>
            <w:b/>
            <w:sz w:val="22"/>
            <w:szCs w:val="22"/>
          </w:rPr>
          <w:br w:type="page"/>
        </w:r>
      </w:del>
    </w:p>
    <w:p w14:paraId="616BA342" w14:textId="79A0892D" w:rsidR="000C0C82" w:rsidRPr="00F45B69" w:rsidDel="00520636" w:rsidRDefault="000C0C82" w:rsidP="000C0C82">
      <w:pPr>
        <w:pBdr>
          <w:bottom w:val="single" w:sz="4" w:space="1" w:color="auto"/>
        </w:pBdr>
        <w:autoSpaceDE w:val="0"/>
        <w:autoSpaceDN w:val="0"/>
        <w:adjustRightInd w:val="0"/>
        <w:rPr>
          <w:del w:id="834" w:author="Bosch Coll, Nuria" w:date="2025-07-03T14:28:00Z"/>
          <w:rFonts w:ascii="CIDFont+F5" w:hAnsi="CIDFont+F5" w:cs="CIDFont+F5"/>
          <w:color w:val="000000"/>
          <w:sz w:val="44"/>
          <w:szCs w:val="44"/>
          <w:lang w:eastAsia="ca-ES"/>
        </w:rPr>
      </w:pPr>
      <w:del w:id="835" w:author="Bosch Coll, Nuria" w:date="2025-07-03T14:28:00Z">
        <w:r w:rsidRPr="00F45B69" w:rsidDel="00520636">
          <w:rPr>
            <w:rFonts w:ascii="CIDFont+F5" w:hAnsi="CIDFont+F5" w:cs="CIDFont+F5"/>
            <w:color w:val="000000"/>
            <w:sz w:val="44"/>
            <w:szCs w:val="44"/>
            <w:lang w:eastAsia="ca-ES"/>
          </w:rPr>
          <w:delText>ANNEX I</w:delText>
        </w:r>
      </w:del>
    </w:p>
    <w:p w14:paraId="696A133C" w14:textId="1EBB8295" w:rsidR="002824CD" w:rsidRPr="00F45B69" w:rsidDel="00520636" w:rsidRDefault="002824CD" w:rsidP="000C0C82">
      <w:pPr>
        <w:autoSpaceDE w:val="0"/>
        <w:autoSpaceDN w:val="0"/>
        <w:adjustRightInd w:val="0"/>
        <w:rPr>
          <w:del w:id="836" w:author="Bosch Coll, Nuria" w:date="2025-07-03T14:28:00Z"/>
          <w:rFonts w:ascii="CIDFont+F5" w:hAnsi="CIDFont+F5" w:cs="CIDFont+F5"/>
          <w:color w:val="000000"/>
          <w:sz w:val="28"/>
          <w:szCs w:val="28"/>
          <w:lang w:eastAsia="ca-ES"/>
        </w:rPr>
      </w:pPr>
    </w:p>
    <w:p w14:paraId="660BB3F0" w14:textId="3842E72C" w:rsidR="000C0C82" w:rsidRPr="00F45B69" w:rsidDel="00520636" w:rsidRDefault="000C0C82" w:rsidP="000C0C82">
      <w:pPr>
        <w:autoSpaceDE w:val="0"/>
        <w:autoSpaceDN w:val="0"/>
        <w:adjustRightInd w:val="0"/>
        <w:rPr>
          <w:del w:id="837" w:author="Bosch Coll, Nuria" w:date="2025-07-03T14:28:00Z"/>
          <w:rFonts w:ascii="CIDFont+F5" w:hAnsi="CIDFont+F5" w:cs="CIDFont+F5"/>
          <w:color w:val="000000"/>
          <w:sz w:val="28"/>
          <w:szCs w:val="28"/>
          <w:lang w:eastAsia="ca-ES"/>
        </w:rPr>
      </w:pPr>
      <w:del w:id="838" w:author="Bosch Coll, Nuria" w:date="2025-07-03T14:28:00Z">
        <w:r w:rsidRPr="00F45B69" w:rsidDel="00520636">
          <w:rPr>
            <w:rFonts w:ascii="CIDFont+F5" w:hAnsi="CIDFont+F5" w:cs="CIDFont+F5"/>
            <w:color w:val="000000"/>
            <w:sz w:val="28"/>
            <w:szCs w:val="28"/>
            <w:lang w:eastAsia="ca-ES"/>
          </w:rPr>
          <w:delText>Criteris adjudicació</w:delText>
        </w:r>
      </w:del>
    </w:p>
    <w:p w14:paraId="6A02F180" w14:textId="79AB490A" w:rsidR="000C0C82" w:rsidRPr="00F45B69" w:rsidDel="00520636" w:rsidRDefault="000C0C82" w:rsidP="000C0C82">
      <w:pPr>
        <w:autoSpaceDE w:val="0"/>
        <w:autoSpaceDN w:val="0"/>
        <w:adjustRightInd w:val="0"/>
        <w:rPr>
          <w:del w:id="839" w:author="Bosch Coll, Nuria" w:date="2025-07-03T14:28:00Z"/>
          <w:rFonts w:ascii="CIDFont+F5" w:hAnsi="CIDFont+F5" w:cs="CIDFont+F5"/>
          <w:color w:val="000000"/>
          <w:sz w:val="28"/>
          <w:szCs w:val="28"/>
          <w:lang w:eastAsia="ca-ES"/>
        </w:rPr>
      </w:pPr>
    </w:p>
    <w:p w14:paraId="714AF831" w14:textId="1646EDEF" w:rsidR="00D14FD8" w:rsidRPr="00F45B69" w:rsidDel="00520636" w:rsidRDefault="000C0C82" w:rsidP="002824CD">
      <w:pPr>
        <w:autoSpaceDE w:val="0"/>
        <w:autoSpaceDN w:val="0"/>
        <w:adjustRightInd w:val="0"/>
        <w:rPr>
          <w:del w:id="840" w:author="Bosch Coll, Nuria" w:date="2025-07-03T14:28:00Z"/>
          <w:rFonts w:ascii="CIDFont+F5" w:hAnsi="CIDFont+F5" w:cs="CIDFont+F5"/>
          <w:color w:val="000000"/>
          <w:sz w:val="28"/>
          <w:szCs w:val="28"/>
          <w:lang w:eastAsia="ca-ES"/>
        </w:rPr>
      </w:pPr>
      <w:del w:id="841" w:author="Bosch Coll, Nuria" w:date="2025-07-03T14:28:00Z">
        <w:r w:rsidRPr="00F45B69" w:rsidDel="00520636">
          <w:rPr>
            <w:rFonts w:ascii="Calibri Light" w:hAnsi="Calibri Light"/>
            <w:szCs w:val="22"/>
          </w:rPr>
          <w:delText>Les fórmules a aplicar per a determinar la valoració s’han fixat en base al que s’estableix a la Directiu 1/2020 de la Direcció General de Contractació Pública, d’aplicació de fórmules de valoració i puntuació de les proposicions econòmica i tècnica.</w:delText>
        </w:r>
      </w:del>
    </w:p>
    <w:p w14:paraId="1BE29BAF" w14:textId="3A22B654" w:rsidR="002824CD" w:rsidRPr="00F45B69" w:rsidDel="00520636" w:rsidRDefault="002824CD" w:rsidP="002824CD">
      <w:pPr>
        <w:autoSpaceDE w:val="0"/>
        <w:autoSpaceDN w:val="0"/>
        <w:adjustRightInd w:val="0"/>
        <w:rPr>
          <w:del w:id="842" w:author="Bosch Coll, Nuria" w:date="2025-07-03T14:28:00Z"/>
          <w:rFonts w:ascii="CIDFont+F5" w:hAnsi="CIDFont+F5" w:cs="CIDFont+F5"/>
          <w:color w:val="000000"/>
          <w:sz w:val="28"/>
          <w:szCs w:val="28"/>
          <w:lang w:eastAsia="ca-ES"/>
        </w:rPr>
      </w:pPr>
    </w:p>
    <w:tbl>
      <w:tblPr>
        <w:tblStyle w:val="Ombrejatmitj11"/>
        <w:tblW w:w="5000" w:type="pct"/>
        <w:jc w:val="center"/>
        <w:tblLook w:val="04A0" w:firstRow="1" w:lastRow="0" w:firstColumn="1" w:lastColumn="0" w:noHBand="0" w:noVBand="1"/>
      </w:tblPr>
      <w:tblGrid>
        <w:gridCol w:w="371"/>
        <w:gridCol w:w="808"/>
        <w:gridCol w:w="5592"/>
        <w:gridCol w:w="466"/>
        <w:gridCol w:w="1484"/>
      </w:tblGrid>
      <w:tr w:rsidR="00A66FEB" w:rsidRPr="00F45B69" w:rsidDel="00520636" w14:paraId="4027B8D6" w14:textId="7E817A52" w:rsidTr="00A66FEB">
        <w:trPr>
          <w:cnfStyle w:val="100000000000" w:firstRow="1" w:lastRow="0" w:firstColumn="0" w:lastColumn="0" w:oddVBand="0" w:evenVBand="0" w:oddHBand="0" w:evenHBand="0" w:firstRowFirstColumn="0" w:firstRowLastColumn="0" w:lastRowFirstColumn="0" w:lastRowLastColumn="0"/>
          <w:jc w:val="center"/>
          <w:del w:id="84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4B8F86DF" w14:textId="13C619D5" w:rsidR="00A66FEB" w:rsidRPr="00F45B69" w:rsidDel="00520636" w:rsidRDefault="000C0C82" w:rsidP="009629B4">
            <w:pPr>
              <w:spacing w:line="276" w:lineRule="auto"/>
              <w:rPr>
                <w:del w:id="844" w:author="Bosch Coll, Nuria" w:date="2025-07-03T14:28:00Z"/>
                <w:rFonts w:ascii="Calibri Light" w:hAnsi="Calibri Light"/>
                <w:lang w:val="ca-ES"/>
              </w:rPr>
            </w:pPr>
            <w:del w:id="845" w:author="Bosch Coll, Nuria" w:date="2025-07-03T14:28:00Z">
              <w:r w:rsidRPr="00F45B69" w:rsidDel="00520636">
                <w:rPr>
                  <w:rFonts w:cs="Arial"/>
                  <w:b w:val="0"/>
                  <w:lang w:val="ca-ES" w:bidi="ks-Deva"/>
                </w:rPr>
                <w:br w:type="page"/>
              </w:r>
              <w:r w:rsidR="00A66FEB" w:rsidRPr="00F45B69" w:rsidDel="00520636">
                <w:rPr>
                  <w:rFonts w:cs="Arial"/>
                  <w:lang w:val="ca-ES" w:bidi="ks-Deva"/>
                </w:rPr>
                <w:br w:type="page"/>
              </w:r>
            </w:del>
          </w:p>
        </w:tc>
        <w:tc>
          <w:tcPr>
            <w:tcW w:w="3669" w:type="pct"/>
            <w:gridSpan w:val="2"/>
            <w:shd w:val="clear" w:color="auto" w:fill="17365D" w:themeFill="text2" w:themeFillShade="BF"/>
          </w:tcPr>
          <w:p w14:paraId="5C35F3AC" w14:textId="07AD6C0B" w:rsidR="00A66FEB" w:rsidRPr="00F45B69" w:rsidDel="00520636" w:rsidRDefault="00A66FEB" w:rsidP="009629B4">
            <w:pPr>
              <w:spacing w:line="276" w:lineRule="auto"/>
              <w:cnfStyle w:val="100000000000" w:firstRow="1" w:lastRow="0" w:firstColumn="0" w:lastColumn="0" w:oddVBand="0" w:evenVBand="0" w:oddHBand="0" w:evenHBand="0" w:firstRowFirstColumn="0" w:firstRowLastColumn="0" w:lastRowFirstColumn="0" w:lastRowLastColumn="0"/>
              <w:rPr>
                <w:del w:id="846" w:author="Bosch Coll, Nuria" w:date="2025-07-03T14:28:00Z"/>
                <w:rFonts w:ascii="Calibri Light" w:hAnsi="Calibri Light"/>
                <w:sz w:val="28"/>
                <w:lang w:val="ca-ES"/>
              </w:rPr>
            </w:pPr>
            <w:del w:id="847" w:author="Bosch Coll, Nuria" w:date="2025-07-03T14:28:00Z">
              <w:r w:rsidRPr="00F45B69" w:rsidDel="00520636">
                <w:rPr>
                  <w:rFonts w:ascii="Calibri Light" w:hAnsi="Calibri Light"/>
                  <w:sz w:val="28"/>
                  <w:lang w:val="ca-ES"/>
                </w:rPr>
                <w:delText>SOBRE  3</w:delText>
              </w:r>
            </w:del>
          </w:p>
        </w:tc>
        <w:tc>
          <w:tcPr>
            <w:tcW w:w="1118" w:type="pct"/>
            <w:gridSpan w:val="2"/>
            <w:shd w:val="clear" w:color="auto" w:fill="17365D" w:themeFill="text2" w:themeFillShade="BF"/>
            <w:vAlign w:val="center"/>
          </w:tcPr>
          <w:p w14:paraId="1CD20572" w14:textId="3745740A" w:rsidR="00A66FEB" w:rsidRPr="00F45B69" w:rsidDel="00520636" w:rsidRDefault="00A66FEB" w:rsidP="009629B4">
            <w:pPr>
              <w:spacing w:line="276" w:lineRule="auto"/>
              <w:jc w:val="center"/>
              <w:cnfStyle w:val="100000000000" w:firstRow="1" w:lastRow="0" w:firstColumn="0" w:lastColumn="0" w:oddVBand="0" w:evenVBand="0" w:oddHBand="0" w:evenHBand="0" w:firstRowFirstColumn="0" w:firstRowLastColumn="0" w:lastRowFirstColumn="0" w:lastRowLastColumn="0"/>
              <w:rPr>
                <w:del w:id="848" w:author="Bosch Coll, Nuria" w:date="2025-07-03T14:28:00Z"/>
                <w:rFonts w:ascii="Calibri Light" w:hAnsi="Calibri Light"/>
                <w:sz w:val="28"/>
                <w:lang w:val="ca-ES"/>
              </w:rPr>
            </w:pPr>
            <w:del w:id="849" w:author="Bosch Coll, Nuria" w:date="2025-07-03T14:28:00Z">
              <w:r w:rsidRPr="00F45B69" w:rsidDel="00520636">
                <w:rPr>
                  <w:rFonts w:ascii="Calibri Light" w:hAnsi="Calibri Light"/>
                  <w:sz w:val="28"/>
                  <w:lang w:val="ca-ES"/>
                </w:rPr>
                <w:delText>PUNTUACIÓ</w:delText>
              </w:r>
            </w:del>
          </w:p>
        </w:tc>
      </w:tr>
      <w:tr w:rsidR="00A66FEB" w:rsidRPr="00F45B69" w:rsidDel="00520636" w14:paraId="2F8F213C" w14:textId="7D35708F" w:rsidTr="00A66FEB">
        <w:trPr>
          <w:cnfStyle w:val="000000100000" w:firstRow="0" w:lastRow="0" w:firstColumn="0" w:lastColumn="0" w:oddVBand="0" w:evenVBand="0" w:oddHBand="1" w:evenHBand="0" w:firstRowFirstColumn="0" w:firstRowLastColumn="0" w:lastRowFirstColumn="0" w:lastRowLastColumn="0"/>
          <w:trHeight w:val="439"/>
          <w:jc w:val="center"/>
          <w:del w:id="85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4EEABC16" w14:textId="483EA20F" w:rsidR="00A66FEB" w:rsidRPr="00F45B69" w:rsidDel="00520636" w:rsidRDefault="00A66FEB" w:rsidP="009629B4">
            <w:pPr>
              <w:spacing w:line="276" w:lineRule="auto"/>
              <w:rPr>
                <w:del w:id="851"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E3E89BC" w14:textId="33D8FFF4" w:rsidR="00A66FEB" w:rsidRPr="00F45B69" w:rsidDel="00520636" w:rsidRDefault="00A66FEB" w:rsidP="002C0F82">
            <w:pPr>
              <w:spacing w:line="276" w:lineRule="auto"/>
              <w:cnfStyle w:val="000000100000" w:firstRow="0" w:lastRow="0" w:firstColumn="0" w:lastColumn="0" w:oddVBand="0" w:evenVBand="0" w:oddHBand="1" w:evenHBand="0" w:firstRowFirstColumn="0" w:firstRowLastColumn="0" w:lastRowFirstColumn="0" w:lastRowLastColumn="0"/>
              <w:rPr>
                <w:del w:id="852" w:author="Bosch Coll, Nuria" w:date="2025-07-03T14:28:00Z"/>
                <w:rFonts w:ascii="Calibri Light" w:hAnsi="Calibri Light"/>
                <w:b/>
                <w:lang w:val="ca-ES"/>
              </w:rPr>
            </w:pPr>
            <w:del w:id="853" w:author="Bosch Coll, Nuria" w:date="2025-07-03T14:28:00Z">
              <w:r w:rsidRPr="00F45B69" w:rsidDel="00520636">
                <w:rPr>
                  <w:rFonts w:ascii="Calibri Light" w:hAnsi="Calibri Light"/>
                  <w:b/>
                  <w:lang w:val="ca-ES"/>
                </w:rPr>
                <w:delText xml:space="preserve">A. CRITERIS </w:delText>
              </w:r>
              <w:r w:rsidR="002C0F82" w:rsidDel="00520636">
                <w:rPr>
                  <w:rFonts w:ascii="Calibri Light" w:hAnsi="Calibri Light"/>
                  <w:b/>
                  <w:lang w:val="ca-ES"/>
                </w:rPr>
                <w:delText>ECONÒMICS DE VALORACIÓ AUTOMÀTICA</w:delText>
              </w:r>
              <w:r w:rsidRPr="00F45B69" w:rsidDel="00520636">
                <w:rPr>
                  <w:rFonts w:ascii="Calibri Light" w:hAnsi="Calibri Light"/>
                  <w:b/>
                  <w:lang w:val="ca-ES"/>
                </w:rPr>
                <w:delText xml:space="preserve">  </w:delText>
              </w:r>
            </w:del>
          </w:p>
        </w:tc>
        <w:tc>
          <w:tcPr>
            <w:tcW w:w="1118" w:type="pct"/>
            <w:gridSpan w:val="2"/>
            <w:shd w:val="clear" w:color="auto" w:fill="C6D9F1" w:themeFill="text2" w:themeFillTint="33"/>
            <w:vAlign w:val="center"/>
          </w:tcPr>
          <w:p w14:paraId="6036C0CB" w14:textId="26E01294"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54" w:author="Bosch Coll, Nuria" w:date="2025-07-03T14:28:00Z"/>
                <w:rFonts w:ascii="Calibri Light" w:hAnsi="Calibri Light"/>
                <w:b/>
                <w:lang w:val="ca-ES"/>
              </w:rPr>
            </w:pPr>
          </w:p>
        </w:tc>
      </w:tr>
      <w:tr w:rsidR="00A66FEB" w:rsidRPr="00F45B69" w:rsidDel="00520636" w14:paraId="2A38B95A" w14:textId="2312D600" w:rsidTr="00A66FEB">
        <w:trPr>
          <w:cnfStyle w:val="000000010000" w:firstRow="0" w:lastRow="0" w:firstColumn="0" w:lastColumn="0" w:oddVBand="0" w:evenVBand="0" w:oddHBand="0" w:evenHBand="1" w:firstRowFirstColumn="0" w:firstRowLastColumn="0" w:lastRowFirstColumn="0" w:lastRowLastColumn="0"/>
          <w:trHeight w:val="360"/>
          <w:jc w:val="center"/>
          <w:del w:id="85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tcPr>
          <w:p w14:paraId="20FACD72" w14:textId="062C1204" w:rsidR="00A66FEB" w:rsidRPr="00F45B69" w:rsidDel="00520636" w:rsidRDefault="00A66FEB" w:rsidP="009629B4">
            <w:pPr>
              <w:spacing w:line="276" w:lineRule="auto"/>
              <w:rPr>
                <w:del w:id="856" w:author="Bosch Coll, Nuria" w:date="2025-07-03T14:28:00Z"/>
                <w:rFonts w:ascii="Calibri Light" w:hAnsi="Calibri Light"/>
                <w:lang w:val="ca-ES"/>
              </w:rPr>
            </w:pPr>
          </w:p>
        </w:tc>
        <w:tc>
          <w:tcPr>
            <w:tcW w:w="463" w:type="pct"/>
            <w:tcBorders>
              <w:right w:val="single" w:sz="4" w:space="0" w:color="auto"/>
            </w:tcBorders>
            <w:vAlign w:val="center"/>
          </w:tcPr>
          <w:p w14:paraId="50A84F4D" w14:textId="3A47E21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7" w:author="Bosch Coll, Nuria" w:date="2025-07-03T14:28:00Z"/>
                <w:rFonts w:ascii="Calibri Light" w:hAnsi="Calibri Light" w:cs="CIDFont+F3"/>
                <w:b/>
                <w:lang w:val="ca-ES"/>
              </w:rPr>
            </w:pPr>
            <w:del w:id="858" w:author="Bosch Coll, Nuria" w:date="2025-07-03T14:28:00Z">
              <w:r w:rsidRPr="00F45B69" w:rsidDel="00520636">
                <w:rPr>
                  <w:rFonts w:ascii="Calibri Light" w:hAnsi="Calibri Light" w:cs="CIDFont+F3"/>
                  <w:b/>
                  <w:lang w:val="ca-ES"/>
                </w:rPr>
                <w:delText>A.1</w:delText>
              </w:r>
            </w:del>
          </w:p>
        </w:tc>
        <w:tc>
          <w:tcPr>
            <w:tcW w:w="3206" w:type="pct"/>
            <w:tcBorders>
              <w:left w:val="single" w:sz="4" w:space="0" w:color="auto"/>
            </w:tcBorders>
            <w:vAlign w:val="center"/>
          </w:tcPr>
          <w:p w14:paraId="63F72259" w14:textId="3C5EA3F7"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9" w:author="Bosch Coll, Nuria" w:date="2025-07-03T14:28:00Z"/>
                <w:rFonts w:ascii="Calibri Light" w:hAnsi="Calibri Light" w:cs="CIDFont+F3"/>
                <w:lang w:val="ca-ES"/>
              </w:rPr>
            </w:pPr>
            <w:del w:id="860" w:author="Bosch Coll, Nuria" w:date="2025-07-03T14:28:00Z">
              <w:r w:rsidRPr="00F45B69" w:rsidDel="00520636">
                <w:rPr>
                  <w:rFonts w:ascii="Calibri Light" w:hAnsi="Calibri Light" w:cs="CIDFont+F3"/>
                  <w:lang w:val="ca-ES"/>
                </w:rPr>
                <w:delText>Preu de l’oferta econòmica</w:delText>
              </w:r>
            </w:del>
          </w:p>
        </w:tc>
        <w:tc>
          <w:tcPr>
            <w:tcW w:w="1118" w:type="pct"/>
            <w:gridSpan w:val="2"/>
            <w:shd w:val="clear" w:color="auto" w:fill="auto"/>
            <w:vAlign w:val="center"/>
          </w:tcPr>
          <w:p w14:paraId="1AEDA752" w14:textId="422F13AE"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61" w:author="Bosch Coll, Nuria" w:date="2025-07-03T14:28:00Z"/>
                <w:rFonts w:ascii="Calibri Light" w:hAnsi="Calibri Light"/>
                <w:lang w:val="ca-ES"/>
              </w:rPr>
            </w:pPr>
            <w:del w:id="862" w:author="Bosch Coll, Nuria" w:date="2025-07-03T14:28:00Z">
              <w:r w:rsidRPr="00F45B69" w:rsidDel="00520636">
                <w:rPr>
                  <w:rFonts w:ascii="Calibri Light" w:hAnsi="Calibri Light"/>
                  <w:lang w:val="ca-ES"/>
                </w:rPr>
                <w:delText>Fins a 40 punts</w:delText>
              </w:r>
            </w:del>
          </w:p>
        </w:tc>
      </w:tr>
      <w:tr w:rsidR="00A66FEB" w:rsidRPr="00F45B69" w:rsidDel="00520636" w14:paraId="2CAD42A1" w14:textId="1FD38C5A" w:rsidTr="00A66FEB">
        <w:trPr>
          <w:cnfStyle w:val="000000100000" w:firstRow="0" w:lastRow="0" w:firstColumn="0" w:lastColumn="0" w:oddVBand="0" w:evenVBand="0" w:oddHBand="1" w:evenHBand="0" w:firstRowFirstColumn="0" w:firstRowLastColumn="0" w:lastRowFirstColumn="0" w:lastRowLastColumn="0"/>
          <w:trHeight w:val="360"/>
          <w:jc w:val="center"/>
          <w:del w:id="86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5D2B6CE3" w14:textId="24A88509" w:rsidR="00A66FEB" w:rsidRPr="00F45B69" w:rsidDel="00520636" w:rsidRDefault="00A66FEB" w:rsidP="009629B4">
            <w:pPr>
              <w:spacing w:line="276" w:lineRule="auto"/>
              <w:rPr>
                <w:del w:id="864"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65FD2D55" w14:textId="73ACAD20"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65" w:author="Bosch Coll, Nuria" w:date="2025-07-03T14:28:00Z"/>
                <w:rFonts w:ascii="Calibri Light" w:hAnsi="Calibri Light" w:cs="CIDFont+F3"/>
                <w:b/>
                <w:lang w:val="ca-ES"/>
              </w:rPr>
            </w:pPr>
            <w:del w:id="866" w:author="Bosch Coll, Nuria" w:date="2025-07-03T14:28:00Z">
              <w:r w:rsidRPr="00F45B69" w:rsidDel="00520636">
                <w:rPr>
                  <w:rFonts w:ascii="Calibri Light" w:hAnsi="Calibri Light" w:cs="CIDFont+F3"/>
                  <w:b/>
                  <w:lang w:val="ca-ES"/>
                </w:rPr>
                <w:delText>A.2</w:delText>
              </w:r>
            </w:del>
          </w:p>
        </w:tc>
        <w:tc>
          <w:tcPr>
            <w:tcW w:w="3206" w:type="pct"/>
            <w:tcBorders>
              <w:left w:val="single" w:sz="4" w:space="0" w:color="auto"/>
            </w:tcBorders>
            <w:shd w:val="clear" w:color="auto" w:fill="FFFFFF" w:themeFill="background1"/>
            <w:vAlign w:val="center"/>
          </w:tcPr>
          <w:p w14:paraId="3CC11329" w14:textId="4860852F" w:rsidR="00A66FEB" w:rsidRPr="00F45B69" w:rsidDel="00520636" w:rsidRDefault="005C223E" w:rsidP="009629B4">
            <w:pPr>
              <w:spacing w:line="276" w:lineRule="auto"/>
              <w:cnfStyle w:val="000000100000" w:firstRow="0" w:lastRow="0" w:firstColumn="0" w:lastColumn="0" w:oddVBand="0" w:evenVBand="0" w:oddHBand="1" w:evenHBand="0" w:firstRowFirstColumn="0" w:firstRowLastColumn="0" w:lastRowFirstColumn="0" w:lastRowLastColumn="0"/>
              <w:rPr>
                <w:del w:id="867" w:author="Bosch Coll, Nuria" w:date="2025-07-03T14:28:00Z"/>
                <w:rFonts w:ascii="Calibri Light" w:hAnsi="Calibri Light" w:cs="CIDFont+F3"/>
                <w:lang w:val="ca-ES"/>
              </w:rPr>
            </w:pPr>
            <w:del w:id="868" w:author="Bosch Coll, Nuria" w:date="2025-07-03T14:28:00Z">
              <w:r w:rsidRPr="00F45B69" w:rsidDel="00520636">
                <w:rPr>
                  <w:rFonts w:ascii="Calibri Light" w:hAnsi="Calibri Light" w:cs="CIDFont+F3"/>
                  <w:lang w:val="ca-ES"/>
                </w:rPr>
                <w:delText>Oferta mà d’obra</w:delText>
              </w:r>
              <w:r w:rsidR="00A66FEB" w:rsidRPr="00F45B69" w:rsidDel="00520636">
                <w:rPr>
                  <w:rFonts w:ascii="Calibri Light" w:hAnsi="Calibri Light" w:cs="CIDFont+F3"/>
                  <w:lang w:val="ca-ES"/>
                </w:rPr>
                <w:delText xml:space="preserve"> manteniment correctiu</w:delText>
              </w:r>
            </w:del>
          </w:p>
        </w:tc>
        <w:tc>
          <w:tcPr>
            <w:tcW w:w="1118" w:type="pct"/>
            <w:gridSpan w:val="2"/>
            <w:shd w:val="clear" w:color="auto" w:fill="auto"/>
            <w:vAlign w:val="center"/>
          </w:tcPr>
          <w:p w14:paraId="5608DA58" w14:textId="35552E07"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69" w:author="Bosch Coll, Nuria" w:date="2025-07-03T14:28:00Z"/>
                <w:rFonts w:ascii="Calibri Light" w:hAnsi="Calibri Light"/>
                <w:lang w:val="ca-ES"/>
              </w:rPr>
            </w:pPr>
            <w:del w:id="870" w:author="Bosch Coll, Nuria" w:date="2025-07-03T14:28:00Z">
              <w:r w:rsidRPr="00F45B69" w:rsidDel="00520636">
                <w:rPr>
                  <w:rFonts w:ascii="Calibri Light" w:hAnsi="Calibri Light"/>
                  <w:lang w:val="ca-ES"/>
                </w:rPr>
                <w:delText>Fins a 5 punts</w:delText>
              </w:r>
            </w:del>
          </w:p>
        </w:tc>
      </w:tr>
      <w:tr w:rsidR="00A66FEB" w:rsidRPr="00F45B69" w:rsidDel="00520636" w14:paraId="715EFA45" w14:textId="06AB378D" w:rsidTr="00A66FEB">
        <w:trPr>
          <w:cnfStyle w:val="000000010000" w:firstRow="0" w:lastRow="0" w:firstColumn="0" w:lastColumn="0" w:oddVBand="0" w:evenVBand="0" w:oddHBand="0" w:evenHBand="1" w:firstRowFirstColumn="0" w:firstRowLastColumn="0" w:lastRowFirstColumn="0" w:lastRowLastColumn="0"/>
          <w:trHeight w:val="360"/>
          <w:jc w:val="center"/>
          <w:del w:id="87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DE1DA1B" w14:textId="11BC08F4" w:rsidR="00A66FEB" w:rsidRPr="00F45B69" w:rsidDel="00520636" w:rsidRDefault="00A66FEB" w:rsidP="009629B4">
            <w:pPr>
              <w:spacing w:line="276" w:lineRule="auto"/>
              <w:rPr>
                <w:del w:id="872"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C78F974" w14:textId="0276CE20"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73" w:author="Bosch Coll, Nuria" w:date="2025-07-03T14:28:00Z"/>
                <w:rFonts w:ascii="Calibri Light" w:hAnsi="Calibri Light" w:cs="CIDFont+F3"/>
                <w:b/>
                <w:color w:val="000000" w:themeColor="text1"/>
                <w:lang w:val="ca-ES"/>
              </w:rPr>
            </w:pPr>
            <w:del w:id="874" w:author="Bosch Coll, Nuria" w:date="2025-07-03T14:28:00Z">
              <w:r w:rsidRPr="00F45B69" w:rsidDel="00520636">
                <w:rPr>
                  <w:rFonts w:ascii="Calibri Light" w:hAnsi="Calibri Light" w:cs="CIDFont+F3"/>
                  <w:b/>
                  <w:color w:val="000000" w:themeColor="text1"/>
                  <w:lang w:val="ca-ES"/>
                </w:rPr>
                <w:delText>TOTAL PUNTS CRITERIS A</w:delText>
              </w:r>
            </w:del>
          </w:p>
        </w:tc>
        <w:tc>
          <w:tcPr>
            <w:tcW w:w="1118" w:type="pct"/>
            <w:gridSpan w:val="2"/>
            <w:shd w:val="clear" w:color="auto" w:fill="D9D9D9" w:themeFill="background1" w:themeFillShade="D9"/>
            <w:vAlign w:val="center"/>
          </w:tcPr>
          <w:p w14:paraId="3806A118" w14:textId="6241857F"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75" w:author="Bosch Coll, Nuria" w:date="2025-07-03T14:28:00Z"/>
                <w:rFonts w:ascii="Calibri Light" w:hAnsi="Calibri Light"/>
                <w:b/>
                <w:color w:val="000000" w:themeColor="text1"/>
                <w:lang w:val="ca-ES"/>
              </w:rPr>
            </w:pPr>
            <w:del w:id="876" w:author="Bosch Coll, Nuria" w:date="2025-07-03T14:28:00Z">
              <w:r w:rsidRPr="00F45B69" w:rsidDel="00520636">
                <w:rPr>
                  <w:rFonts w:ascii="Calibri Light" w:hAnsi="Calibri Light"/>
                  <w:b/>
                  <w:color w:val="000000" w:themeColor="text1"/>
                  <w:lang w:val="ca-ES"/>
                </w:rPr>
                <w:delText>45 PUNTS</w:delText>
              </w:r>
            </w:del>
          </w:p>
        </w:tc>
      </w:tr>
      <w:tr w:rsidR="00A66FEB" w:rsidRPr="00F45B69" w:rsidDel="00520636" w14:paraId="24B7231A" w14:textId="7A628C7C" w:rsidTr="00A66FEB">
        <w:trPr>
          <w:cnfStyle w:val="000000100000" w:firstRow="0" w:lastRow="0" w:firstColumn="0" w:lastColumn="0" w:oddVBand="0" w:evenVBand="0" w:oddHBand="1" w:evenHBand="0" w:firstRowFirstColumn="0" w:firstRowLastColumn="0" w:lastRowFirstColumn="0" w:lastRowLastColumn="0"/>
          <w:trHeight w:val="360"/>
          <w:jc w:val="center"/>
          <w:del w:id="87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63B42020" w14:textId="717ECA9A" w:rsidR="00A66FEB" w:rsidRPr="00F45B69" w:rsidDel="00520636" w:rsidRDefault="00A66FEB" w:rsidP="009629B4">
            <w:pPr>
              <w:spacing w:line="276" w:lineRule="auto"/>
              <w:rPr>
                <w:del w:id="878" w:author="Bosch Coll, Nuria" w:date="2025-07-03T14:28:00Z"/>
                <w:rFonts w:ascii="Calibri Light" w:hAnsi="Calibri Light"/>
                <w:lang w:val="ca-ES"/>
              </w:rPr>
            </w:pPr>
          </w:p>
        </w:tc>
        <w:tc>
          <w:tcPr>
            <w:tcW w:w="3669" w:type="pct"/>
            <w:gridSpan w:val="2"/>
            <w:shd w:val="clear" w:color="auto" w:fill="17365D" w:themeFill="text2" w:themeFillShade="BF"/>
          </w:tcPr>
          <w:p w14:paraId="10415D98" w14:textId="3C95A70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79" w:author="Bosch Coll, Nuria" w:date="2025-07-03T14:28:00Z"/>
                <w:rFonts w:ascii="Calibri Light" w:hAnsi="Calibri Light"/>
                <w:b/>
                <w:color w:val="FFFFFF" w:themeColor="background1"/>
                <w:sz w:val="28"/>
                <w:lang w:val="ca-ES"/>
              </w:rPr>
            </w:pPr>
            <w:del w:id="880" w:author="Bosch Coll, Nuria" w:date="2025-07-03T14:28:00Z">
              <w:r w:rsidRPr="00F45B69" w:rsidDel="00520636">
                <w:rPr>
                  <w:rFonts w:ascii="Calibri Light" w:hAnsi="Calibri Light"/>
                  <w:b/>
                  <w:color w:val="FFFFFF" w:themeColor="background1"/>
                  <w:sz w:val="28"/>
                  <w:lang w:val="ca-ES"/>
                </w:rPr>
                <w:delText>SOBRE  2</w:delText>
              </w:r>
            </w:del>
          </w:p>
        </w:tc>
        <w:tc>
          <w:tcPr>
            <w:tcW w:w="1118" w:type="pct"/>
            <w:gridSpan w:val="2"/>
            <w:shd w:val="clear" w:color="auto" w:fill="17365D" w:themeFill="text2" w:themeFillShade="BF"/>
            <w:vAlign w:val="center"/>
          </w:tcPr>
          <w:p w14:paraId="36B04E43" w14:textId="0020838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81" w:author="Bosch Coll, Nuria" w:date="2025-07-03T14:28:00Z"/>
                <w:rFonts w:ascii="Calibri Light" w:hAnsi="Calibri Light"/>
                <w:b/>
                <w:color w:val="FFFFFF" w:themeColor="background1"/>
                <w:sz w:val="28"/>
                <w:lang w:val="ca-ES"/>
              </w:rPr>
            </w:pPr>
            <w:del w:id="882" w:author="Bosch Coll, Nuria" w:date="2025-07-03T14:28:00Z">
              <w:r w:rsidRPr="00F45B69" w:rsidDel="00520636">
                <w:rPr>
                  <w:rFonts w:ascii="Calibri Light" w:hAnsi="Calibri Light"/>
                  <w:b/>
                  <w:color w:val="FFFFFF" w:themeColor="background1"/>
                  <w:sz w:val="28"/>
                  <w:lang w:val="ca-ES"/>
                </w:rPr>
                <w:delText>PUNTUACIÓ</w:delText>
              </w:r>
            </w:del>
          </w:p>
        </w:tc>
      </w:tr>
      <w:tr w:rsidR="00A66FEB" w:rsidRPr="00F45B69" w:rsidDel="00520636" w14:paraId="07F21A69" w14:textId="4AE1BF59" w:rsidTr="00A66FEB">
        <w:trPr>
          <w:cnfStyle w:val="000000010000" w:firstRow="0" w:lastRow="0" w:firstColumn="0" w:lastColumn="0" w:oddVBand="0" w:evenVBand="0" w:oddHBand="0" w:evenHBand="1" w:firstRowFirstColumn="0" w:firstRowLastColumn="0" w:lastRowFirstColumn="0" w:lastRowLastColumn="0"/>
          <w:trHeight w:val="508"/>
          <w:jc w:val="center"/>
          <w:del w:id="88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20CA7038" w14:textId="31B464F7" w:rsidR="00A66FEB" w:rsidRPr="00F45B69" w:rsidDel="00520636" w:rsidRDefault="00A66FEB" w:rsidP="009629B4">
            <w:pPr>
              <w:spacing w:line="276" w:lineRule="auto"/>
              <w:rPr>
                <w:del w:id="884"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13FCAAC" w14:textId="1B6EAACE" w:rsidR="00A66FEB" w:rsidRPr="00F45B69" w:rsidDel="00520636" w:rsidRDefault="00A66FEB" w:rsidP="002C0F82">
            <w:pPr>
              <w:spacing w:line="276" w:lineRule="auto"/>
              <w:cnfStyle w:val="000000010000" w:firstRow="0" w:lastRow="0" w:firstColumn="0" w:lastColumn="0" w:oddVBand="0" w:evenVBand="0" w:oddHBand="0" w:evenHBand="1" w:firstRowFirstColumn="0" w:firstRowLastColumn="0" w:lastRowFirstColumn="0" w:lastRowLastColumn="0"/>
              <w:rPr>
                <w:del w:id="885" w:author="Bosch Coll, Nuria" w:date="2025-07-03T14:28:00Z"/>
                <w:rFonts w:ascii="Calibri Light" w:hAnsi="Calibri Light"/>
                <w:b/>
                <w:lang w:val="ca-ES"/>
              </w:rPr>
            </w:pPr>
            <w:del w:id="886" w:author="Bosch Coll, Nuria" w:date="2025-07-03T14:28:00Z">
              <w:r w:rsidRPr="00F45B69" w:rsidDel="00520636">
                <w:rPr>
                  <w:rFonts w:ascii="Calibri Light" w:hAnsi="Calibri Light"/>
                  <w:b/>
                  <w:lang w:val="ca-ES"/>
                </w:rPr>
                <w:delText>B</w:delText>
              </w:r>
              <w:r w:rsidR="002C0F82" w:rsidDel="00520636">
                <w:rPr>
                  <w:rFonts w:ascii="Calibri Light" w:hAnsi="Calibri Light"/>
                  <w:b/>
                  <w:lang w:val="ca-ES"/>
                </w:rPr>
                <w:delText>.</w:delText>
              </w:r>
              <w:r w:rsidRPr="00F45B69" w:rsidDel="00520636">
                <w:rPr>
                  <w:rFonts w:ascii="Calibri Light" w:hAnsi="Calibri Light"/>
                  <w:b/>
                  <w:lang w:val="ca-ES"/>
                </w:rPr>
                <w:delText xml:space="preserve"> CRITERIS TÈCNICS </w:delText>
              </w:r>
              <w:r w:rsidR="002C0F82" w:rsidDel="00520636">
                <w:rPr>
                  <w:rFonts w:ascii="Calibri Light" w:hAnsi="Calibri Light"/>
                  <w:b/>
                  <w:lang w:val="ca-ES"/>
                </w:rPr>
                <w:delText xml:space="preserve">DE </w:delText>
              </w:r>
              <w:r w:rsidRPr="00F45B69" w:rsidDel="00520636">
                <w:rPr>
                  <w:rFonts w:ascii="Calibri Light" w:hAnsi="Calibri Light"/>
                  <w:b/>
                  <w:lang w:val="ca-ES"/>
                </w:rPr>
                <w:delText>VALORA</w:delText>
              </w:r>
              <w:r w:rsidR="002C0F82" w:rsidDel="00520636">
                <w:rPr>
                  <w:rFonts w:ascii="Calibri Light" w:hAnsi="Calibri Light"/>
                  <w:b/>
                  <w:lang w:val="ca-ES"/>
                </w:rPr>
                <w:delText>CIÓ AUTOMÀTICA</w:delText>
              </w:r>
              <w:r w:rsidRPr="00F45B69" w:rsidDel="00520636">
                <w:rPr>
                  <w:rFonts w:ascii="Calibri Light" w:hAnsi="Calibri Light"/>
                  <w:b/>
                  <w:lang w:val="ca-ES"/>
                </w:rPr>
                <w:delText xml:space="preserve">  </w:delText>
              </w:r>
            </w:del>
          </w:p>
        </w:tc>
        <w:tc>
          <w:tcPr>
            <w:tcW w:w="267" w:type="pct"/>
            <w:shd w:val="clear" w:color="auto" w:fill="C6D9F1" w:themeFill="text2" w:themeFillTint="33"/>
            <w:vAlign w:val="center"/>
          </w:tcPr>
          <w:p w14:paraId="574ED00C" w14:textId="7F9B623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7" w:author="Bosch Coll, Nuria" w:date="2025-07-03T14:28:00Z"/>
                <w:rFonts w:ascii="Calibri Light" w:hAnsi="Calibri Light"/>
                <w:b/>
                <w:lang w:val="ca-ES"/>
              </w:rPr>
            </w:pPr>
          </w:p>
        </w:tc>
        <w:tc>
          <w:tcPr>
            <w:tcW w:w="851" w:type="pct"/>
            <w:shd w:val="clear" w:color="auto" w:fill="C6D9F1" w:themeFill="text2" w:themeFillTint="33"/>
            <w:vAlign w:val="center"/>
          </w:tcPr>
          <w:p w14:paraId="0590329B" w14:textId="0714FAA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8" w:author="Bosch Coll, Nuria" w:date="2025-07-03T14:28:00Z"/>
                <w:rFonts w:ascii="Calibri Light" w:hAnsi="Calibri Light"/>
                <w:b/>
                <w:lang w:val="ca-ES"/>
              </w:rPr>
            </w:pPr>
          </w:p>
        </w:tc>
      </w:tr>
      <w:tr w:rsidR="00A66FEB" w:rsidRPr="00F45B69" w:rsidDel="00520636" w14:paraId="1B8CBBD1" w14:textId="5F2F7ACA" w:rsidTr="00A66FEB">
        <w:trPr>
          <w:cnfStyle w:val="000000100000" w:firstRow="0" w:lastRow="0" w:firstColumn="0" w:lastColumn="0" w:oddVBand="0" w:evenVBand="0" w:oddHBand="1" w:evenHBand="0" w:firstRowFirstColumn="0" w:firstRowLastColumn="0" w:lastRowFirstColumn="0" w:lastRowLastColumn="0"/>
          <w:trHeight w:val="360"/>
          <w:jc w:val="center"/>
          <w:del w:id="88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6DEBE72A" w14:textId="5176A6E0" w:rsidR="00A66FEB" w:rsidRPr="00F45B69" w:rsidDel="00520636" w:rsidRDefault="00A66FEB" w:rsidP="009629B4">
            <w:pPr>
              <w:spacing w:line="276" w:lineRule="auto"/>
              <w:rPr>
                <w:del w:id="890"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0E1018DE" w14:textId="4AC05F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1" w:author="Bosch Coll, Nuria" w:date="2025-07-03T14:28:00Z"/>
                <w:rFonts w:ascii="Calibri Light" w:hAnsi="Calibri Light" w:cs="CIDFont+F3"/>
                <w:b/>
                <w:lang w:val="ca-ES"/>
              </w:rPr>
            </w:pPr>
            <w:del w:id="892" w:author="Bosch Coll, Nuria" w:date="2025-07-03T14:28:00Z">
              <w:r w:rsidRPr="00F45B69" w:rsidDel="00520636">
                <w:rPr>
                  <w:rFonts w:ascii="Calibri Light" w:hAnsi="Calibri Light" w:cs="CIDFont+F3"/>
                  <w:b/>
                  <w:lang w:val="ca-ES"/>
                </w:rPr>
                <w:delText>B.1</w:delText>
              </w:r>
            </w:del>
          </w:p>
        </w:tc>
        <w:tc>
          <w:tcPr>
            <w:tcW w:w="3206" w:type="pct"/>
            <w:tcBorders>
              <w:left w:val="single" w:sz="4" w:space="0" w:color="auto"/>
            </w:tcBorders>
            <w:shd w:val="clear" w:color="auto" w:fill="FFFFFF" w:themeFill="background1"/>
            <w:vAlign w:val="center"/>
          </w:tcPr>
          <w:p w14:paraId="1A96B1A0" w14:textId="42166B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3" w:author="Bosch Coll, Nuria" w:date="2025-07-03T14:28:00Z"/>
                <w:rFonts w:ascii="Calibri Light" w:hAnsi="Calibri Light"/>
                <w:lang w:val="ca-ES"/>
              </w:rPr>
            </w:pPr>
            <w:del w:id="894" w:author="Bosch Coll, Nuria" w:date="2025-07-03T14:28:00Z">
              <w:r w:rsidRPr="00F45B69" w:rsidDel="00520636">
                <w:rPr>
                  <w:rFonts w:ascii="Calibri Light" w:hAnsi="Calibri Light"/>
                  <w:lang w:val="ca-ES"/>
                </w:rPr>
                <w:delText>Oferta de l’equip humà del servei</w:delText>
              </w:r>
            </w:del>
          </w:p>
        </w:tc>
        <w:tc>
          <w:tcPr>
            <w:tcW w:w="1118" w:type="pct"/>
            <w:gridSpan w:val="2"/>
            <w:shd w:val="clear" w:color="auto" w:fill="FFFFFF" w:themeFill="background1"/>
            <w:vAlign w:val="center"/>
          </w:tcPr>
          <w:p w14:paraId="22290AB6" w14:textId="70289029"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95" w:author="Bosch Coll, Nuria" w:date="2025-07-03T14:28:00Z"/>
                <w:rFonts w:ascii="Calibri Light" w:hAnsi="Calibri Light"/>
                <w:lang w:val="ca-ES"/>
              </w:rPr>
            </w:pPr>
            <w:del w:id="896" w:author="Bosch Coll, Nuria" w:date="2025-07-03T14:28:00Z">
              <w:r w:rsidRPr="00F45B69" w:rsidDel="00520636">
                <w:rPr>
                  <w:rFonts w:ascii="Calibri Light" w:hAnsi="Calibri Light"/>
                  <w:lang w:val="ca-ES"/>
                </w:rPr>
                <w:delText>Fins a 35 punts</w:delText>
              </w:r>
            </w:del>
          </w:p>
        </w:tc>
      </w:tr>
      <w:tr w:rsidR="00A66FEB" w:rsidRPr="00F45B69" w:rsidDel="00520636" w14:paraId="51E349F6" w14:textId="1B261669" w:rsidTr="00A66FEB">
        <w:trPr>
          <w:cnfStyle w:val="000000010000" w:firstRow="0" w:lastRow="0" w:firstColumn="0" w:lastColumn="0" w:oddVBand="0" w:evenVBand="0" w:oddHBand="0" w:evenHBand="1" w:firstRowFirstColumn="0" w:firstRowLastColumn="0" w:lastRowFirstColumn="0" w:lastRowLastColumn="0"/>
          <w:trHeight w:val="360"/>
          <w:jc w:val="center"/>
          <w:del w:id="89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10DF049" w14:textId="3B868800" w:rsidR="00A66FEB" w:rsidRPr="00F45B69" w:rsidDel="00520636" w:rsidRDefault="00A66FEB" w:rsidP="009629B4">
            <w:pPr>
              <w:spacing w:line="276" w:lineRule="auto"/>
              <w:rPr>
                <w:del w:id="898"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0EC7CC35" w14:textId="5E1F466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99" w:author="Bosch Coll, Nuria" w:date="2025-07-03T14:28:00Z"/>
                <w:rFonts w:ascii="Calibri Light" w:hAnsi="Calibri Light" w:cs="CIDFont+F3"/>
                <w:b/>
                <w:color w:val="000000" w:themeColor="text1"/>
                <w:lang w:val="ca-ES"/>
              </w:rPr>
            </w:pPr>
            <w:del w:id="900" w:author="Bosch Coll, Nuria" w:date="2025-07-03T14:28:00Z">
              <w:r w:rsidRPr="00F45B69" w:rsidDel="00520636">
                <w:rPr>
                  <w:rFonts w:ascii="Calibri Light" w:hAnsi="Calibri Light" w:cs="CIDFont+F3"/>
                  <w:b/>
                  <w:color w:val="000000" w:themeColor="text1"/>
                  <w:lang w:val="ca-ES"/>
                </w:rPr>
                <w:delText>TOTAL PUNTS CRITERIS B</w:delText>
              </w:r>
            </w:del>
          </w:p>
        </w:tc>
        <w:tc>
          <w:tcPr>
            <w:tcW w:w="1118" w:type="pct"/>
            <w:gridSpan w:val="2"/>
            <w:shd w:val="clear" w:color="auto" w:fill="D9D9D9" w:themeFill="background1" w:themeFillShade="D9"/>
            <w:vAlign w:val="center"/>
          </w:tcPr>
          <w:p w14:paraId="21F1BCC3" w14:textId="4B446D6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01" w:author="Bosch Coll, Nuria" w:date="2025-07-03T14:28:00Z"/>
                <w:rFonts w:ascii="Calibri Light" w:hAnsi="Calibri Light"/>
                <w:b/>
                <w:color w:val="000000" w:themeColor="text1"/>
                <w:lang w:val="ca-ES"/>
              </w:rPr>
            </w:pPr>
            <w:del w:id="902" w:author="Bosch Coll, Nuria" w:date="2025-07-03T14:28:00Z">
              <w:r w:rsidRPr="00F45B69" w:rsidDel="00520636">
                <w:rPr>
                  <w:rFonts w:ascii="Calibri Light" w:hAnsi="Calibri Light"/>
                  <w:b/>
                  <w:color w:val="000000" w:themeColor="text1"/>
                  <w:lang w:val="ca-ES"/>
                </w:rPr>
                <w:delText>35 PUNTS</w:delText>
              </w:r>
            </w:del>
          </w:p>
        </w:tc>
      </w:tr>
      <w:tr w:rsidR="00A66FEB" w:rsidRPr="00F45B69" w:rsidDel="00520636" w14:paraId="12F0CA5C" w14:textId="5F104332" w:rsidTr="00A66FEB">
        <w:trPr>
          <w:cnfStyle w:val="000000100000" w:firstRow="0" w:lastRow="0" w:firstColumn="0" w:lastColumn="0" w:oddVBand="0" w:evenVBand="0" w:oddHBand="1" w:evenHBand="0" w:firstRowFirstColumn="0" w:firstRowLastColumn="0" w:lastRowFirstColumn="0" w:lastRowLastColumn="0"/>
          <w:jc w:val="center"/>
          <w:del w:id="90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17993EA5" w14:textId="1F3675A4" w:rsidR="00A66FEB" w:rsidRPr="00F45B69" w:rsidDel="00520636" w:rsidRDefault="00A66FEB" w:rsidP="009629B4">
            <w:pPr>
              <w:spacing w:line="276" w:lineRule="auto"/>
              <w:rPr>
                <w:del w:id="904" w:author="Bosch Coll, Nuria" w:date="2025-07-03T14:28:00Z"/>
                <w:rFonts w:ascii="Calibri Light" w:hAnsi="Calibri Light"/>
                <w:lang w:val="ca-ES"/>
              </w:rPr>
            </w:pPr>
          </w:p>
        </w:tc>
        <w:tc>
          <w:tcPr>
            <w:tcW w:w="3669" w:type="pct"/>
            <w:gridSpan w:val="2"/>
            <w:shd w:val="clear" w:color="auto" w:fill="17365D" w:themeFill="text2" w:themeFillShade="BF"/>
          </w:tcPr>
          <w:p w14:paraId="6D04FAAF" w14:textId="028E44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05" w:author="Bosch Coll, Nuria" w:date="2025-07-03T14:28:00Z"/>
                <w:rFonts w:ascii="Calibri Light" w:hAnsi="Calibri Light"/>
                <w:b/>
                <w:sz w:val="28"/>
                <w:lang w:val="ca-ES"/>
              </w:rPr>
            </w:pPr>
            <w:del w:id="906" w:author="Bosch Coll, Nuria" w:date="2025-07-03T14:28:00Z">
              <w:r w:rsidRPr="00F45B69" w:rsidDel="00520636">
                <w:rPr>
                  <w:rFonts w:ascii="Calibri Light" w:hAnsi="Calibri Light"/>
                  <w:b/>
                  <w:sz w:val="28"/>
                  <w:lang w:val="ca-ES"/>
                </w:rPr>
                <w:delText>SOBRE  2 BIS</w:delText>
              </w:r>
            </w:del>
          </w:p>
        </w:tc>
        <w:tc>
          <w:tcPr>
            <w:tcW w:w="1118" w:type="pct"/>
            <w:gridSpan w:val="2"/>
            <w:shd w:val="clear" w:color="auto" w:fill="17365D" w:themeFill="text2" w:themeFillShade="BF"/>
            <w:vAlign w:val="center"/>
          </w:tcPr>
          <w:p w14:paraId="7311F4FF" w14:textId="3278CAFE"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07" w:author="Bosch Coll, Nuria" w:date="2025-07-03T14:28:00Z"/>
                <w:rFonts w:ascii="Calibri Light" w:hAnsi="Calibri Light"/>
                <w:b/>
                <w:sz w:val="28"/>
                <w:lang w:val="ca-ES"/>
              </w:rPr>
            </w:pPr>
            <w:del w:id="908" w:author="Bosch Coll, Nuria" w:date="2025-07-03T14:28:00Z">
              <w:r w:rsidRPr="00F45B69" w:rsidDel="00520636">
                <w:rPr>
                  <w:rFonts w:ascii="Calibri Light" w:hAnsi="Calibri Light"/>
                  <w:b/>
                  <w:sz w:val="28"/>
                  <w:lang w:val="ca-ES"/>
                </w:rPr>
                <w:delText>PUNTUACIÓ</w:delText>
              </w:r>
            </w:del>
          </w:p>
        </w:tc>
      </w:tr>
      <w:tr w:rsidR="00A66FEB" w:rsidRPr="00F45B69" w:rsidDel="00520636" w14:paraId="6BBFF714" w14:textId="009E0078" w:rsidTr="009629B4">
        <w:trPr>
          <w:cnfStyle w:val="000000010000" w:firstRow="0" w:lastRow="0" w:firstColumn="0" w:lastColumn="0" w:oddVBand="0" w:evenVBand="0" w:oddHBand="0" w:evenHBand="1" w:firstRowFirstColumn="0" w:firstRowLastColumn="0" w:lastRowFirstColumn="0" w:lastRowLastColumn="0"/>
          <w:trHeight w:val="508"/>
          <w:jc w:val="center"/>
          <w:del w:id="90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3A8FD84E" w14:textId="0DEEB59A" w:rsidR="00A66FEB" w:rsidRPr="00F45B69" w:rsidDel="00520636" w:rsidRDefault="00A66FEB" w:rsidP="009629B4">
            <w:pPr>
              <w:spacing w:line="276" w:lineRule="auto"/>
              <w:rPr>
                <w:del w:id="910" w:author="Bosch Coll, Nuria" w:date="2025-07-03T14:28:00Z"/>
                <w:rFonts w:ascii="Calibri Light" w:hAnsi="Calibri Light"/>
                <w:lang w:val="ca-ES"/>
              </w:rPr>
            </w:pPr>
          </w:p>
        </w:tc>
        <w:tc>
          <w:tcPr>
            <w:tcW w:w="4787" w:type="pct"/>
            <w:gridSpan w:val="4"/>
            <w:shd w:val="clear" w:color="auto" w:fill="C6D9F1" w:themeFill="text2" w:themeFillTint="33"/>
            <w:vAlign w:val="center"/>
          </w:tcPr>
          <w:p w14:paraId="3B69FA9C" w14:textId="7C63180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11" w:author="Bosch Coll, Nuria" w:date="2025-07-03T14:28:00Z"/>
                <w:rFonts w:ascii="Calibri Light" w:hAnsi="Calibri Light"/>
                <w:b/>
                <w:lang w:val="ca-ES"/>
              </w:rPr>
            </w:pPr>
            <w:del w:id="912" w:author="Bosch Coll, Nuria" w:date="2025-07-03T14:28:00Z">
              <w:r w:rsidRPr="00F45B69" w:rsidDel="00520636">
                <w:rPr>
                  <w:rFonts w:ascii="Calibri Light" w:hAnsi="Calibri Light"/>
                  <w:b/>
                  <w:lang w:val="ca-ES"/>
                </w:rPr>
                <w:delText xml:space="preserve">C.  CRITERIS TÈCNICS VALORABLES MITJANÇANT JUDICI DE VALOR </w:delText>
              </w:r>
            </w:del>
          </w:p>
        </w:tc>
      </w:tr>
      <w:tr w:rsidR="00A66FEB" w:rsidRPr="00F45B69" w:rsidDel="00520636" w14:paraId="0928BEC9" w14:textId="184D6261" w:rsidTr="00A66FEB">
        <w:trPr>
          <w:cnfStyle w:val="000000100000" w:firstRow="0" w:lastRow="0" w:firstColumn="0" w:lastColumn="0" w:oddVBand="0" w:evenVBand="0" w:oddHBand="1" w:evenHBand="0" w:firstRowFirstColumn="0" w:firstRowLastColumn="0" w:lastRowFirstColumn="0" w:lastRowLastColumn="0"/>
          <w:trHeight w:val="360"/>
          <w:jc w:val="center"/>
          <w:del w:id="91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3E76B440" w14:textId="48849DFC" w:rsidR="00A66FEB" w:rsidRPr="00F45B69" w:rsidDel="00520636" w:rsidRDefault="00A66FEB" w:rsidP="009629B4">
            <w:pPr>
              <w:spacing w:line="276" w:lineRule="auto"/>
              <w:rPr>
                <w:del w:id="914"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6AEDC9FF" w14:textId="7CFA086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5" w:author="Bosch Coll, Nuria" w:date="2025-07-03T14:28:00Z"/>
                <w:rFonts w:ascii="Calibri Light" w:hAnsi="Calibri Light" w:cs="CIDFont+F3"/>
                <w:b/>
                <w:lang w:val="ca-ES"/>
              </w:rPr>
            </w:pPr>
            <w:del w:id="916" w:author="Bosch Coll, Nuria" w:date="2025-07-03T14:28:00Z">
              <w:r w:rsidRPr="00F45B69" w:rsidDel="00520636">
                <w:rPr>
                  <w:rFonts w:ascii="Calibri Light" w:hAnsi="Calibri Light" w:cs="CIDFont+F3"/>
                  <w:b/>
                  <w:lang w:val="ca-ES"/>
                </w:rPr>
                <w:delText>C.1</w:delText>
              </w:r>
            </w:del>
          </w:p>
        </w:tc>
        <w:tc>
          <w:tcPr>
            <w:tcW w:w="3206" w:type="pct"/>
            <w:tcBorders>
              <w:left w:val="single" w:sz="4" w:space="0" w:color="auto"/>
            </w:tcBorders>
            <w:shd w:val="clear" w:color="auto" w:fill="DBE5F1" w:themeFill="accent1" w:themeFillTint="33"/>
            <w:vAlign w:val="center"/>
          </w:tcPr>
          <w:p w14:paraId="3F6B382B" w14:textId="532CF3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7" w:author="Bosch Coll, Nuria" w:date="2025-07-03T14:28:00Z"/>
                <w:rFonts w:ascii="Calibri Light" w:hAnsi="Calibri Light"/>
                <w:b/>
                <w:lang w:val="ca-ES"/>
              </w:rPr>
            </w:pPr>
            <w:del w:id="918" w:author="Bosch Coll, Nuria" w:date="2025-07-03T14:28:00Z">
              <w:r w:rsidRPr="00F45B69" w:rsidDel="00520636">
                <w:rPr>
                  <w:rFonts w:ascii="Calibri Light" w:hAnsi="Calibri Light"/>
                  <w:b/>
                  <w:lang w:val="ca-ES"/>
                </w:rPr>
                <w:delText>Organització i metodologia de l’execució del contracte</w:delText>
              </w:r>
            </w:del>
          </w:p>
        </w:tc>
        <w:tc>
          <w:tcPr>
            <w:tcW w:w="1118" w:type="pct"/>
            <w:gridSpan w:val="2"/>
            <w:shd w:val="clear" w:color="auto" w:fill="DBE5F1" w:themeFill="accent1" w:themeFillTint="33"/>
            <w:vAlign w:val="center"/>
          </w:tcPr>
          <w:p w14:paraId="0F569F44" w14:textId="214CBF23"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19" w:author="Bosch Coll, Nuria" w:date="2025-07-03T14:28:00Z"/>
                <w:rFonts w:ascii="Calibri Light" w:hAnsi="Calibri Light"/>
                <w:b/>
                <w:lang w:val="ca-ES"/>
              </w:rPr>
            </w:pPr>
            <w:del w:id="920" w:author="Bosch Coll, Nuria" w:date="2025-07-03T14:28:00Z">
              <w:r w:rsidRPr="00F45B69" w:rsidDel="00520636">
                <w:rPr>
                  <w:rFonts w:ascii="Calibri Light" w:hAnsi="Calibri Light"/>
                  <w:b/>
                  <w:lang w:val="ca-ES"/>
                </w:rPr>
                <w:delText>Fins a 12 punts</w:delText>
              </w:r>
            </w:del>
          </w:p>
        </w:tc>
      </w:tr>
      <w:tr w:rsidR="00A66FEB" w:rsidRPr="00F45B69" w:rsidDel="00520636" w14:paraId="17DCD61F" w14:textId="4A4CEC00" w:rsidTr="00A66FEB">
        <w:trPr>
          <w:cnfStyle w:val="000000010000" w:firstRow="0" w:lastRow="0" w:firstColumn="0" w:lastColumn="0" w:oddVBand="0" w:evenVBand="0" w:oddHBand="0" w:evenHBand="1" w:firstRowFirstColumn="0" w:firstRowLastColumn="0" w:lastRowFirstColumn="0" w:lastRowLastColumn="0"/>
          <w:trHeight w:val="360"/>
          <w:jc w:val="center"/>
          <w:del w:id="92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B2BD8A4" w14:textId="6BC3F3B5" w:rsidR="00A66FEB" w:rsidRPr="00F45B69" w:rsidDel="00520636" w:rsidRDefault="00A66FEB" w:rsidP="009629B4">
            <w:pPr>
              <w:spacing w:line="276" w:lineRule="auto"/>
              <w:rPr>
                <w:del w:id="922"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5C23118C" w14:textId="0218515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3" w:author="Bosch Coll, Nuria" w:date="2025-07-03T14:28:00Z"/>
                <w:rFonts w:ascii="Calibri Light" w:hAnsi="Calibri Light"/>
                <w:b/>
                <w:lang w:val="ca-ES"/>
              </w:rPr>
            </w:pPr>
            <w:del w:id="924" w:author="Bosch Coll, Nuria" w:date="2025-07-03T14:28:00Z">
              <w:r w:rsidRPr="00F45B69" w:rsidDel="00520636">
                <w:rPr>
                  <w:rFonts w:ascii="Calibri Light" w:hAnsi="Calibri Light" w:cs="CIDFont+F3"/>
                  <w:b/>
                  <w:lang w:val="ca-ES"/>
                </w:rPr>
                <w:delText>C.1.1</w:delText>
              </w:r>
            </w:del>
          </w:p>
        </w:tc>
        <w:tc>
          <w:tcPr>
            <w:tcW w:w="3206" w:type="pct"/>
            <w:tcBorders>
              <w:left w:val="single" w:sz="4" w:space="0" w:color="auto"/>
            </w:tcBorders>
            <w:shd w:val="clear" w:color="auto" w:fill="FFFFFF" w:themeFill="background1"/>
            <w:vAlign w:val="center"/>
          </w:tcPr>
          <w:p w14:paraId="48651F5F" w14:textId="346638CC"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5" w:author="Bosch Coll, Nuria" w:date="2025-07-03T14:28:00Z"/>
                <w:rFonts w:ascii="Calibri Light" w:hAnsi="Calibri Light"/>
                <w:lang w:val="ca-ES"/>
              </w:rPr>
            </w:pPr>
            <w:del w:id="926" w:author="Bosch Coll, Nuria" w:date="2025-07-03T14:28:00Z">
              <w:r w:rsidRPr="00F45B69" w:rsidDel="00520636">
                <w:rPr>
                  <w:rFonts w:ascii="Calibri Light" w:hAnsi="Calibri Light"/>
                  <w:lang w:val="ca-ES"/>
                </w:rPr>
                <w:delText>Pla de manteniment preventiu i normatiu</w:delText>
              </w:r>
            </w:del>
          </w:p>
        </w:tc>
        <w:tc>
          <w:tcPr>
            <w:tcW w:w="1118" w:type="pct"/>
            <w:gridSpan w:val="2"/>
            <w:shd w:val="clear" w:color="auto" w:fill="FFFFFF" w:themeFill="background1"/>
            <w:vAlign w:val="center"/>
          </w:tcPr>
          <w:p w14:paraId="6A714E7C" w14:textId="4BEC7B8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27" w:author="Bosch Coll, Nuria" w:date="2025-07-03T14:28:00Z"/>
                <w:rFonts w:ascii="Calibri Light" w:hAnsi="Calibri Light" w:cs="CIDFont+F3"/>
                <w:b/>
                <w:lang w:val="ca-ES"/>
              </w:rPr>
            </w:pPr>
            <w:del w:id="928" w:author="Bosch Coll, Nuria" w:date="2025-07-03T14:28:00Z">
              <w:r w:rsidRPr="00F45B69" w:rsidDel="00520636">
                <w:rPr>
                  <w:rFonts w:ascii="Calibri Light" w:hAnsi="Calibri Light"/>
                  <w:lang w:val="ca-ES"/>
                </w:rPr>
                <w:delText>Fins a 5 punts</w:delText>
              </w:r>
            </w:del>
          </w:p>
        </w:tc>
      </w:tr>
      <w:tr w:rsidR="00A66FEB" w:rsidRPr="00F45B69" w:rsidDel="00520636" w14:paraId="1684CB62" w14:textId="29F73686" w:rsidTr="00A66FEB">
        <w:trPr>
          <w:cnfStyle w:val="000000100000" w:firstRow="0" w:lastRow="0" w:firstColumn="0" w:lastColumn="0" w:oddVBand="0" w:evenVBand="0" w:oddHBand="1" w:evenHBand="0" w:firstRowFirstColumn="0" w:firstRowLastColumn="0" w:lastRowFirstColumn="0" w:lastRowLastColumn="0"/>
          <w:trHeight w:val="403"/>
          <w:jc w:val="center"/>
          <w:del w:id="92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0E0F2C65" w14:textId="040687AE" w:rsidR="00A66FEB" w:rsidRPr="00F45B69" w:rsidDel="00520636" w:rsidRDefault="00A66FEB" w:rsidP="009629B4">
            <w:pPr>
              <w:spacing w:line="276" w:lineRule="auto"/>
              <w:rPr>
                <w:del w:id="930"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7726DCF4" w14:textId="700CC058"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31" w:author="Bosch Coll, Nuria" w:date="2025-07-03T14:28:00Z"/>
                <w:rFonts w:ascii="Calibri Light" w:hAnsi="Calibri Light" w:cs="CIDFont+F3"/>
                <w:b/>
                <w:lang w:val="ca-ES"/>
              </w:rPr>
            </w:pPr>
            <w:del w:id="932" w:author="Bosch Coll, Nuria" w:date="2025-07-03T14:28:00Z">
              <w:r w:rsidRPr="00F45B69" w:rsidDel="00520636">
                <w:rPr>
                  <w:rFonts w:ascii="Calibri Light" w:hAnsi="Calibri Light" w:cs="CIDFont+F3"/>
                  <w:b/>
                  <w:lang w:val="ca-ES"/>
                </w:rPr>
                <w:delText>C.1.2</w:delText>
              </w:r>
            </w:del>
          </w:p>
        </w:tc>
        <w:tc>
          <w:tcPr>
            <w:tcW w:w="3206" w:type="pct"/>
            <w:tcBorders>
              <w:left w:val="single" w:sz="4" w:space="0" w:color="auto"/>
            </w:tcBorders>
            <w:shd w:val="clear" w:color="auto" w:fill="FFFFFF" w:themeFill="background1"/>
            <w:vAlign w:val="center"/>
          </w:tcPr>
          <w:p w14:paraId="28F77AAC" w14:textId="799F238F" w:rsidR="00A66FEB" w:rsidRPr="00F45B69" w:rsidDel="00520636" w:rsidRDefault="00A66FEB" w:rsidP="009629B4">
            <w:pPr>
              <w:cnfStyle w:val="000000100000" w:firstRow="0" w:lastRow="0" w:firstColumn="0" w:lastColumn="0" w:oddVBand="0" w:evenVBand="0" w:oddHBand="1" w:evenHBand="0" w:firstRowFirstColumn="0" w:firstRowLastColumn="0" w:lastRowFirstColumn="0" w:lastRowLastColumn="0"/>
              <w:rPr>
                <w:del w:id="933" w:author="Bosch Coll, Nuria" w:date="2025-07-03T14:28:00Z"/>
                <w:rFonts w:ascii="Calibri Light" w:hAnsi="Calibri Light"/>
                <w:lang w:val="ca-ES"/>
              </w:rPr>
            </w:pPr>
            <w:del w:id="934" w:author="Bosch Coll, Nuria" w:date="2025-07-03T14:28:00Z">
              <w:r w:rsidRPr="00F45B69" w:rsidDel="00520636">
                <w:rPr>
                  <w:rFonts w:ascii="Calibri Light" w:hAnsi="Calibri Light" w:cs="Arial"/>
                  <w:lang w:val="ca-ES" w:eastAsia="ca-ES"/>
                </w:rPr>
                <w:delText>Pla de manteniment correctiu i assistència 24/7</w:delText>
              </w:r>
            </w:del>
          </w:p>
        </w:tc>
        <w:tc>
          <w:tcPr>
            <w:tcW w:w="1118" w:type="pct"/>
            <w:gridSpan w:val="2"/>
            <w:shd w:val="clear" w:color="auto" w:fill="FFFFFF" w:themeFill="background1"/>
            <w:vAlign w:val="center"/>
          </w:tcPr>
          <w:p w14:paraId="3929E00B" w14:textId="26DDE71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35" w:author="Bosch Coll, Nuria" w:date="2025-07-03T14:28:00Z"/>
                <w:rFonts w:ascii="Calibri Light" w:hAnsi="Calibri Light"/>
                <w:lang w:val="ca-ES"/>
              </w:rPr>
            </w:pPr>
            <w:del w:id="936" w:author="Bosch Coll, Nuria" w:date="2025-07-03T14:28:00Z">
              <w:r w:rsidRPr="00F45B69" w:rsidDel="00520636">
                <w:rPr>
                  <w:rFonts w:ascii="Calibri Light" w:hAnsi="Calibri Light"/>
                  <w:lang w:val="ca-ES"/>
                </w:rPr>
                <w:delText xml:space="preserve">Fins a 3 punts </w:delText>
              </w:r>
            </w:del>
          </w:p>
        </w:tc>
      </w:tr>
      <w:tr w:rsidR="00A66FEB" w:rsidRPr="00F45B69" w:rsidDel="00520636" w14:paraId="0F26FCAB" w14:textId="1885C7D0" w:rsidTr="00A66FEB">
        <w:trPr>
          <w:cnfStyle w:val="000000010000" w:firstRow="0" w:lastRow="0" w:firstColumn="0" w:lastColumn="0" w:oddVBand="0" w:evenVBand="0" w:oddHBand="0" w:evenHBand="1" w:firstRowFirstColumn="0" w:firstRowLastColumn="0" w:lastRowFirstColumn="0" w:lastRowLastColumn="0"/>
          <w:trHeight w:val="360"/>
          <w:jc w:val="center"/>
          <w:del w:id="93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F7B29B7" w14:textId="0BF36C01" w:rsidR="00A66FEB" w:rsidRPr="00F45B69" w:rsidDel="00520636" w:rsidRDefault="00A66FEB" w:rsidP="009629B4">
            <w:pPr>
              <w:spacing w:line="276" w:lineRule="auto"/>
              <w:rPr>
                <w:del w:id="938"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32FC5DBF" w14:textId="03A78DC1"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39" w:author="Bosch Coll, Nuria" w:date="2025-07-03T14:28:00Z"/>
                <w:rFonts w:ascii="Calibri Light" w:hAnsi="Calibri Light" w:cs="CIDFont+F3"/>
                <w:b/>
                <w:lang w:val="ca-ES"/>
              </w:rPr>
            </w:pPr>
            <w:del w:id="940" w:author="Bosch Coll, Nuria" w:date="2025-07-03T14:28:00Z">
              <w:r w:rsidRPr="00F45B69" w:rsidDel="00520636">
                <w:rPr>
                  <w:rFonts w:ascii="Calibri Light" w:hAnsi="Calibri Light" w:cs="CIDFont+F3"/>
                  <w:b/>
                  <w:lang w:val="ca-ES"/>
                </w:rPr>
                <w:delText>C.1.3</w:delText>
              </w:r>
            </w:del>
          </w:p>
        </w:tc>
        <w:tc>
          <w:tcPr>
            <w:tcW w:w="3206" w:type="pct"/>
            <w:tcBorders>
              <w:left w:val="single" w:sz="4" w:space="0" w:color="auto"/>
            </w:tcBorders>
            <w:shd w:val="clear" w:color="auto" w:fill="FFFFFF" w:themeFill="background1"/>
            <w:vAlign w:val="center"/>
          </w:tcPr>
          <w:p w14:paraId="16A5436D" w14:textId="530F4ABD" w:rsidR="00A66FEB" w:rsidRPr="00F45B69" w:rsidDel="00520636" w:rsidRDefault="00A66FEB" w:rsidP="00A66FEB">
            <w:pPr>
              <w:spacing w:line="276" w:lineRule="auto"/>
              <w:cnfStyle w:val="000000010000" w:firstRow="0" w:lastRow="0" w:firstColumn="0" w:lastColumn="0" w:oddVBand="0" w:evenVBand="0" w:oddHBand="0" w:evenHBand="1" w:firstRowFirstColumn="0" w:firstRowLastColumn="0" w:lastRowFirstColumn="0" w:lastRowLastColumn="0"/>
              <w:rPr>
                <w:del w:id="941" w:author="Bosch Coll, Nuria" w:date="2025-07-03T14:28:00Z"/>
                <w:rFonts w:ascii="Calibri Light" w:hAnsi="Calibri Light"/>
                <w:lang w:val="ca-ES"/>
              </w:rPr>
            </w:pPr>
            <w:del w:id="942" w:author="Bosch Coll, Nuria" w:date="2025-07-03T14:28:00Z">
              <w:r w:rsidRPr="00F45B69" w:rsidDel="00520636">
                <w:rPr>
                  <w:rFonts w:ascii="Calibri Light" w:hAnsi="Calibri Light"/>
                  <w:lang w:val="ca-ES"/>
                </w:rPr>
                <w:delText>Reducció de l’impacte de l’activitat desenvolupada</w:delText>
              </w:r>
            </w:del>
          </w:p>
        </w:tc>
        <w:tc>
          <w:tcPr>
            <w:tcW w:w="1118" w:type="pct"/>
            <w:gridSpan w:val="2"/>
            <w:shd w:val="clear" w:color="auto" w:fill="FFFFFF" w:themeFill="background1"/>
            <w:vAlign w:val="center"/>
          </w:tcPr>
          <w:p w14:paraId="5D187AAC" w14:textId="4C3496B0"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43" w:author="Bosch Coll, Nuria" w:date="2025-07-03T14:28:00Z"/>
                <w:rFonts w:ascii="Calibri Light" w:hAnsi="Calibri Light"/>
                <w:lang w:val="ca-ES"/>
              </w:rPr>
            </w:pPr>
            <w:del w:id="944" w:author="Bosch Coll, Nuria" w:date="2025-07-03T14:28:00Z">
              <w:r w:rsidRPr="00F45B69" w:rsidDel="00520636">
                <w:rPr>
                  <w:rFonts w:ascii="Calibri Light" w:hAnsi="Calibri Light"/>
                  <w:lang w:val="ca-ES"/>
                </w:rPr>
                <w:delText>Fins a 4 punts</w:delText>
              </w:r>
            </w:del>
          </w:p>
        </w:tc>
      </w:tr>
      <w:tr w:rsidR="00A66FEB" w:rsidRPr="00F45B69" w:rsidDel="00520636" w14:paraId="4CE95102" w14:textId="08F2F5AB" w:rsidTr="00A66FEB">
        <w:trPr>
          <w:cnfStyle w:val="000000100000" w:firstRow="0" w:lastRow="0" w:firstColumn="0" w:lastColumn="0" w:oddVBand="0" w:evenVBand="0" w:oddHBand="1" w:evenHBand="0" w:firstRowFirstColumn="0" w:firstRowLastColumn="0" w:lastRowFirstColumn="0" w:lastRowLastColumn="0"/>
          <w:trHeight w:val="360"/>
          <w:jc w:val="center"/>
          <w:del w:id="94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65B7D9FA" w14:textId="5F4F434A" w:rsidR="00A66FEB" w:rsidRPr="00F45B69" w:rsidDel="00520636" w:rsidRDefault="00A66FEB" w:rsidP="009629B4">
            <w:pPr>
              <w:spacing w:line="276" w:lineRule="auto"/>
              <w:rPr>
                <w:del w:id="946"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59322BF4" w14:textId="572D55E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7" w:author="Bosch Coll, Nuria" w:date="2025-07-03T14:28:00Z"/>
                <w:rFonts w:ascii="Calibri Light" w:hAnsi="Calibri Light" w:cs="CIDFont+F3"/>
                <w:b/>
                <w:lang w:val="ca-ES"/>
              </w:rPr>
            </w:pPr>
            <w:del w:id="948" w:author="Bosch Coll, Nuria" w:date="2025-07-03T14:28:00Z">
              <w:r w:rsidRPr="00F45B69" w:rsidDel="00520636">
                <w:rPr>
                  <w:rFonts w:ascii="Calibri Light" w:hAnsi="Calibri Light" w:cs="CIDFont+F3"/>
                  <w:b/>
                  <w:lang w:val="ca-ES"/>
                </w:rPr>
                <w:delText>C.2</w:delText>
              </w:r>
            </w:del>
          </w:p>
        </w:tc>
        <w:tc>
          <w:tcPr>
            <w:tcW w:w="3206" w:type="pct"/>
            <w:tcBorders>
              <w:left w:val="single" w:sz="4" w:space="0" w:color="auto"/>
            </w:tcBorders>
            <w:shd w:val="clear" w:color="auto" w:fill="DBE5F1" w:themeFill="accent1" w:themeFillTint="33"/>
            <w:vAlign w:val="center"/>
          </w:tcPr>
          <w:p w14:paraId="74CD0B33" w14:textId="39E0E9F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9" w:author="Bosch Coll, Nuria" w:date="2025-07-03T14:28:00Z"/>
                <w:rFonts w:ascii="Calibri Light" w:hAnsi="Calibri Light" w:cs="CIDFont+F3"/>
                <w:b/>
                <w:lang w:val="ca-ES"/>
              </w:rPr>
            </w:pPr>
            <w:del w:id="950" w:author="Bosch Coll, Nuria" w:date="2025-07-03T14:28:00Z">
              <w:r w:rsidRPr="00F45B69" w:rsidDel="00520636">
                <w:rPr>
                  <w:rFonts w:ascii="Calibri Light" w:hAnsi="Calibri Light" w:cs="CIDFont+F3"/>
                  <w:b/>
                  <w:lang w:val="ca-ES"/>
                </w:rPr>
                <w:delText>Recursos materials a disposició del servei</w:delText>
              </w:r>
            </w:del>
          </w:p>
        </w:tc>
        <w:tc>
          <w:tcPr>
            <w:tcW w:w="1118" w:type="pct"/>
            <w:gridSpan w:val="2"/>
            <w:shd w:val="clear" w:color="auto" w:fill="DBE5F1" w:themeFill="accent1" w:themeFillTint="33"/>
            <w:vAlign w:val="center"/>
          </w:tcPr>
          <w:p w14:paraId="7933A261" w14:textId="1703D444" w:rsidR="00A66FEB" w:rsidRPr="00F45B69" w:rsidDel="00520636" w:rsidRDefault="00406170"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51" w:author="Bosch Coll, Nuria" w:date="2025-07-03T14:28:00Z"/>
                <w:rFonts w:ascii="Calibri Light" w:hAnsi="Calibri Light" w:cs="CIDFont+F3"/>
                <w:b/>
                <w:lang w:val="ca-ES"/>
              </w:rPr>
            </w:pPr>
            <w:del w:id="952" w:author="Bosch Coll, Nuria" w:date="2025-07-03T14:28:00Z">
              <w:r w:rsidDel="00520636">
                <w:rPr>
                  <w:rFonts w:ascii="Calibri Light" w:hAnsi="Calibri Light" w:cs="CIDFont+F3"/>
                  <w:b/>
                  <w:lang w:val="ca-ES"/>
                </w:rPr>
                <w:delText>Fins a 7</w:delText>
              </w:r>
              <w:r w:rsidR="00A66FEB" w:rsidRPr="00F45B69" w:rsidDel="00520636">
                <w:rPr>
                  <w:rFonts w:ascii="Calibri Light" w:hAnsi="Calibri Light" w:cs="CIDFont+F3"/>
                  <w:b/>
                  <w:lang w:val="ca-ES"/>
                </w:rPr>
                <w:delText xml:space="preserve"> punts</w:delText>
              </w:r>
            </w:del>
          </w:p>
        </w:tc>
      </w:tr>
      <w:tr w:rsidR="00A66FEB" w:rsidRPr="00F45B69" w:rsidDel="00520636" w14:paraId="32A16CE0" w14:textId="4B71FEE8" w:rsidTr="00A66FEB">
        <w:trPr>
          <w:cnfStyle w:val="000000010000" w:firstRow="0" w:lastRow="0" w:firstColumn="0" w:lastColumn="0" w:oddVBand="0" w:evenVBand="0" w:oddHBand="0" w:evenHBand="1" w:firstRowFirstColumn="0" w:firstRowLastColumn="0" w:lastRowFirstColumn="0" w:lastRowLastColumn="0"/>
          <w:trHeight w:val="360"/>
          <w:jc w:val="center"/>
          <w:del w:id="953"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2DD5979D" w14:textId="6BC7671A" w:rsidR="00A66FEB" w:rsidRPr="00F45B69" w:rsidDel="00520636" w:rsidRDefault="00A66FEB" w:rsidP="009629B4">
            <w:pPr>
              <w:spacing w:line="276" w:lineRule="auto"/>
              <w:rPr>
                <w:del w:id="954"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76262C5C" w14:textId="1FE2191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5" w:author="Bosch Coll, Nuria" w:date="2025-07-03T14:28:00Z"/>
                <w:rFonts w:ascii="Calibri Light" w:hAnsi="Calibri Light" w:cs="CIDFont+F3"/>
                <w:b/>
                <w:lang w:val="ca-ES"/>
              </w:rPr>
            </w:pPr>
            <w:del w:id="956" w:author="Bosch Coll, Nuria" w:date="2025-07-03T14:28:00Z">
              <w:r w:rsidRPr="00F45B69" w:rsidDel="00520636">
                <w:rPr>
                  <w:rFonts w:ascii="Calibri Light" w:hAnsi="Calibri Light" w:cs="CIDFont+F3"/>
                  <w:b/>
                  <w:lang w:val="ca-ES"/>
                </w:rPr>
                <w:delText>C.2.1</w:delText>
              </w:r>
            </w:del>
          </w:p>
        </w:tc>
        <w:tc>
          <w:tcPr>
            <w:tcW w:w="3206" w:type="pct"/>
            <w:tcBorders>
              <w:left w:val="single" w:sz="4" w:space="0" w:color="auto"/>
            </w:tcBorders>
            <w:shd w:val="clear" w:color="auto" w:fill="auto"/>
            <w:vAlign w:val="center"/>
          </w:tcPr>
          <w:p w14:paraId="3180CCD2" w14:textId="5C3024A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7" w:author="Bosch Coll, Nuria" w:date="2025-07-03T14:28:00Z"/>
                <w:rFonts w:ascii="Calibri Light" w:hAnsi="Calibri Light" w:cs="CIDFont+F3"/>
                <w:lang w:val="ca-ES"/>
              </w:rPr>
            </w:pPr>
            <w:del w:id="958" w:author="Bosch Coll, Nuria" w:date="2025-07-03T14:28:00Z">
              <w:r w:rsidRPr="00F45B69" w:rsidDel="00520636">
                <w:rPr>
                  <w:rFonts w:ascii="Calibri Light" w:hAnsi="Calibri Light" w:cs="CIDFont+F3"/>
                  <w:lang w:val="ca-ES"/>
                </w:rPr>
                <w:delText>Equipament específic</w:delText>
              </w:r>
            </w:del>
          </w:p>
        </w:tc>
        <w:tc>
          <w:tcPr>
            <w:tcW w:w="1118" w:type="pct"/>
            <w:gridSpan w:val="2"/>
            <w:shd w:val="clear" w:color="auto" w:fill="auto"/>
            <w:vAlign w:val="center"/>
          </w:tcPr>
          <w:p w14:paraId="353E5075" w14:textId="332271BC" w:rsidR="00A66FEB" w:rsidRPr="00F45B69" w:rsidDel="00520636" w:rsidRDefault="00A66FEB" w:rsidP="00406170">
            <w:pPr>
              <w:spacing w:line="276" w:lineRule="auto"/>
              <w:jc w:val="center"/>
              <w:cnfStyle w:val="000000010000" w:firstRow="0" w:lastRow="0" w:firstColumn="0" w:lastColumn="0" w:oddVBand="0" w:evenVBand="0" w:oddHBand="0" w:evenHBand="1" w:firstRowFirstColumn="0" w:firstRowLastColumn="0" w:lastRowFirstColumn="0" w:lastRowLastColumn="0"/>
              <w:rPr>
                <w:del w:id="959" w:author="Bosch Coll, Nuria" w:date="2025-07-03T14:28:00Z"/>
                <w:rFonts w:ascii="Calibri Light" w:hAnsi="Calibri Light" w:cs="CIDFont+F3"/>
                <w:lang w:val="ca-ES"/>
              </w:rPr>
            </w:pPr>
            <w:del w:id="960" w:author="Bosch Coll, Nuria" w:date="2025-07-03T14:28:00Z">
              <w:r w:rsidRPr="00F45B69" w:rsidDel="00520636">
                <w:rPr>
                  <w:rFonts w:ascii="Calibri Light" w:hAnsi="Calibri Light" w:cs="CIDFont+F3"/>
                  <w:lang w:val="ca-ES"/>
                </w:rPr>
                <w:delText xml:space="preserve">Fins a </w:delText>
              </w:r>
              <w:r w:rsidR="00406170" w:rsidDel="00520636">
                <w:rPr>
                  <w:rFonts w:ascii="Calibri Light" w:hAnsi="Calibri Light" w:cs="CIDFont+F3"/>
                  <w:lang w:val="ca-ES"/>
                </w:rPr>
                <w:delText>6</w:delText>
              </w:r>
              <w:r w:rsidRPr="00F45B69" w:rsidDel="00520636">
                <w:rPr>
                  <w:rFonts w:ascii="Calibri Light" w:hAnsi="Calibri Light" w:cs="CIDFont+F3"/>
                  <w:lang w:val="ca-ES"/>
                </w:rPr>
                <w:delText xml:space="preserve"> punt</w:delText>
              </w:r>
              <w:r w:rsidR="00F45B69" w:rsidRPr="00F45B69" w:rsidDel="00520636">
                <w:rPr>
                  <w:rFonts w:ascii="Calibri Light" w:hAnsi="Calibri Light" w:cs="CIDFont+F3"/>
                  <w:lang w:val="ca-ES"/>
                </w:rPr>
                <w:delText>s</w:delText>
              </w:r>
            </w:del>
          </w:p>
        </w:tc>
      </w:tr>
      <w:tr w:rsidR="00A66FEB" w:rsidRPr="00F45B69" w:rsidDel="00520636" w14:paraId="37725C4E" w14:textId="2228F22C" w:rsidTr="00A66FEB">
        <w:trPr>
          <w:cnfStyle w:val="000000100000" w:firstRow="0" w:lastRow="0" w:firstColumn="0" w:lastColumn="0" w:oddVBand="0" w:evenVBand="0" w:oddHBand="1" w:evenHBand="0" w:firstRowFirstColumn="0" w:firstRowLastColumn="0" w:lastRowFirstColumn="0" w:lastRowLastColumn="0"/>
          <w:trHeight w:val="360"/>
          <w:jc w:val="center"/>
          <w:del w:id="96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75DA9514" w14:textId="6F4CDA4D" w:rsidR="00A66FEB" w:rsidRPr="00F45B69" w:rsidDel="00520636" w:rsidRDefault="00A66FEB" w:rsidP="009629B4">
            <w:pPr>
              <w:spacing w:line="276" w:lineRule="auto"/>
              <w:rPr>
                <w:del w:id="962"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5D9619F3" w14:textId="5DB75C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3" w:author="Bosch Coll, Nuria" w:date="2025-07-03T14:28:00Z"/>
                <w:rFonts w:ascii="Calibri Light" w:hAnsi="Calibri Light" w:cs="CIDFont+F3"/>
                <w:b/>
                <w:lang w:val="ca-ES"/>
              </w:rPr>
            </w:pPr>
            <w:del w:id="964" w:author="Bosch Coll, Nuria" w:date="2025-07-03T14:28:00Z">
              <w:r w:rsidRPr="00F45B69" w:rsidDel="00520636">
                <w:rPr>
                  <w:rFonts w:ascii="Calibri Light" w:hAnsi="Calibri Light" w:cs="CIDFont+F3"/>
                  <w:b/>
                  <w:lang w:val="ca-ES"/>
                </w:rPr>
                <w:delText>C.2.2</w:delText>
              </w:r>
            </w:del>
          </w:p>
        </w:tc>
        <w:tc>
          <w:tcPr>
            <w:tcW w:w="3206" w:type="pct"/>
            <w:tcBorders>
              <w:left w:val="single" w:sz="4" w:space="0" w:color="auto"/>
            </w:tcBorders>
            <w:shd w:val="clear" w:color="auto" w:fill="auto"/>
            <w:vAlign w:val="center"/>
          </w:tcPr>
          <w:p w14:paraId="626E5884" w14:textId="733E196D"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5" w:author="Bosch Coll, Nuria" w:date="2025-07-03T14:28:00Z"/>
                <w:rFonts w:ascii="Calibri Light" w:hAnsi="Calibri Light" w:cs="CIDFont+F3"/>
                <w:lang w:val="ca-ES"/>
              </w:rPr>
            </w:pPr>
            <w:del w:id="966" w:author="Bosch Coll, Nuria" w:date="2025-07-03T14:28:00Z">
              <w:r w:rsidRPr="00F45B69" w:rsidDel="00520636">
                <w:rPr>
                  <w:rFonts w:ascii="Calibri Light" w:hAnsi="Calibri Light" w:cs="CIDFont+F3"/>
                  <w:lang w:val="ca-ES"/>
                </w:rPr>
                <w:delText>Equipament general</w:delText>
              </w:r>
            </w:del>
          </w:p>
        </w:tc>
        <w:tc>
          <w:tcPr>
            <w:tcW w:w="1118" w:type="pct"/>
            <w:gridSpan w:val="2"/>
            <w:shd w:val="clear" w:color="auto" w:fill="auto"/>
            <w:vAlign w:val="center"/>
          </w:tcPr>
          <w:p w14:paraId="3E46A69B" w14:textId="4A1852AF"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67" w:author="Bosch Coll, Nuria" w:date="2025-07-03T14:28:00Z"/>
                <w:rFonts w:ascii="Calibri Light" w:hAnsi="Calibri Light" w:cs="CIDFont+F3"/>
                <w:lang w:val="ca-ES"/>
              </w:rPr>
            </w:pPr>
            <w:del w:id="968" w:author="Bosch Coll, Nuria" w:date="2025-07-03T14:28:00Z">
              <w:r w:rsidRPr="00F45B69" w:rsidDel="00520636">
                <w:rPr>
                  <w:rFonts w:ascii="Calibri Light" w:hAnsi="Calibri Light" w:cs="CIDFont+F3"/>
                  <w:lang w:val="ca-ES"/>
                </w:rPr>
                <w:delText>Fins a 1 punt</w:delText>
              </w:r>
            </w:del>
          </w:p>
        </w:tc>
      </w:tr>
      <w:tr w:rsidR="00F45B69" w:rsidRPr="00F45B69" w:rsidDel="00520636" w14:paraId="0732B345" w14:textId="7F3483F9" w:rsidTr="00F45B69">
        <w:trPr>
          <w:cnfStyle w:val="000000010000" w:firstRow="0" w:lastRow="0" w:firstColumn="0" w:lastColumn="0" w:oddVBand="0" w:evenVBand="0" w:oddHBand="0" w:evenHBand="1" w:firstRowFirstColumn="0" w:firstRowLastColumn="0" w:lastRowFirstColumn="0" w:lastRowLastColumn="0"/>
          <w:trHeight w:val="360"/>
          <w:jc w:val="center"/>
          <w:del w:id="96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530BFF95" w14:textId="17DF395C" w:rsidR="00F45B69" w:rsidRPr="00F45B69" w:rsidDel="00520636" w:rsidRDefault="00F45B69" w:rsidP="009629B4">
            <w:pPr>
              <w:spacing w:line="276" w:lineRule="auto"/>
              <w:rPr>
                <w:del w:id="970"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0E58CC1A" w14:textId="75E526D5"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1" w:author="Bosch Coll, Nuria" w:date="2025-07-03T14:28:00Z"/>
                <w:rFonts w:ascii="Calibri Light" w:hAnsi="Calibri Light" w:cs="CIDFont+F3"/>
                <w:b/>
                <w:lang w:val="ca-ES"/>
              </w:rPr>
            </w:pPr>
            <w:del w:id="972" w:author="Bosch Coll, Nuria" w:date="2025-07-03T14:28:00Z">
              <w:r w:rsidRPr="00F45B69" w:rsidDel="00520636">
                <w:rPr>
                  <w:rFonts w:ascii="Calibri Light" w:hAnsi="Calibri Light" w:cs="CIDFont+F3"/>
                  <w:b/>
                  <w:lang w:val="ca-ES"/>
                </w:rPr>
                <w:delText>C.3</w:delText>
              </w:r>
            </w:del>
          </w:p>
        </w:tc>
        <w:tc>
          <w:tcPr>
            <w:tcW w:w="3206" w:type="pct"/>
            <w:tcBorders>
              <w:left w:val="single" w:sz="4" w:space="0" w:color="auto"/>
            </w:tcBorders>
            <w:shd w:val="clear" w:color="auto" w:fill="DBE5F1" w:themeFill="accent1" w:themeFillTint="33"/>
            <w:vAlign w:val="center"/>
          </w:tcPr>
          <w:p w14:paraId="7F9AB42B" w14:textId="3E7D2D39"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3" w:author="Bosch Coll, Nuria" w:date="2025-07-03T14:28:00Z"/>
                <w:rFonts w:ascii="Calibri Light" w:hAnsi="Calibri Light" w:cs="CIDFont+F3"/>
                <w:b/>
                <w:lang w:val="ca-ES"/>
              </w:rPr>
            </w:pPr>
            <w:del w:id="974" w:author="Bosch Coll, Nuria" w:date="2025-07-03T14:28:00Z">
              <w:r w:rsidRPr="00F45B69" w:rsidDel="00520636">
                <w:rPr>
                  <w:rFonts w:ascii="Calibri Light" w:hAnsi="Calibri Light" w:cs="CIDFont+F3"/>
                  <w:b/>
                  <w:lang w:val="ca-ES"/>
                </w:rPr>
                <w:delText>Pla de gestió mediambiental</w:delText>
              </w:r>
            </w:del>
          </w:p>
        </w:tc>
        <w:tc>
          <w:tcPr>
            <w:tcW w:w="1118" w:type="pct"/>
            <w:gridSpan w:val="2"/>
            <w:shd w:val="clear" w:color="auto" w:fill="DBE5F1" w:themeFill="accent1" w:themeFillTint="33"/>
            <w:vAlign w:val="center"/>
          </w:tcPr>
          <w:p w14:paraId="6CFED4B2" w14:textId="2A9708AC" w:rsidR="00F45B69" w:rsidRPr="00F45B69" w:rsidDel="00520636" w:rsidRDefault="00F45B69"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75" w:author="Bosch Coll, Nuria" w:date="2025-07-03T14:28:00Z"/>
                <w:rFonts w:ascii="Calibri Light" w:hAnsi="Calibri Light" w:cs="CIDFont+F3"/>
                <w:b/>
                <w:lang w:val="ca-ES"/>
              </w:rPr>
            </w:pPr>
            <w:del w:id="976" w:author="Bosch Coll, Nuria" w:date="2025-07-03T14:28:00Z">
              <w:r w:rsidRPr="00F45B69" w:rsidDel="00520636">
                <w:rPr>
                  <w:rFonts w:ascii="Calibri Light" w:hAnsi="Calibri Light" w:cs="CIDFont+F3"/>
                  <w:b/>
                  <w:lang w:val="ca-ES"/>
                </w:rPr>
                <w:delText>Fins a 1 punt</w:delText>
              </w:r>
            </w:del>
          </w:p>
        </w:tc>
      </w:tr>
      <w:tr w:rsidR="00F45B69" w:rsidRPr="00F45B69" w:rsidDel="00520636" w14:paraId="15CB5F7C" w14:textId="70BAD9B4" w:rsidTr="00A66FEB">
        <w:trPr>
          <w:cnfStyle w:val="000000100000" w:firstRow="0" w:lastRow="0" w:firstColumn="0" w:lastColumn="0" w:oddVBand="0" w:evenVBand="0" w:oddHBand="1" w:evenHBand="0" w:firstRowFirstColumn="0" w:firstRowLastColumn="0" w:lastRowFirstColumn="0" w:lastRowLastColumn="0"/>
          <w:trHeight w:val="360"/>
          <w:jc w:val="center"/>
          <w:del w:id="977"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0559524B" w14:textId="1CB7F154" w:rsidR="00F45B69" w:rsidRPr="00F45B69" w:rsidDel="00520636" w:rsidRDefault="00F45B69" w:rsidP="009629B4">
            <w:pPr>
              <w:spacing w:line="276" w:lineRule="auto"/>
              <w:rPr>
                <w:del w:id="978"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4EB6B720" w14:textId="5DD39176"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79" w:author="Bosch Coll, Nuria" w:date="2025-07-03T14:28:00Z"/>
                <w:rFonts w:ascii="Calibri Light" w:hAnsi="Calibri Light" w:cs="CIDFont+F3"/>
                <w:b/>
                <w:lang w:val="ca-ES"/>
              </w:rPr>
            </w:pPr>
            <w:del w:id="980" w:author="Bosch Coll, Nuria" w:date="2025-07-03T14:28:00Z">
              <w:r w:rsidRPr="00F45B69" w:rsidDel="00520636">
                <w:rPr>
                  <w:rFonts w:ascii="Calibri Light" w:hAnsi="Calibri Light" w:cs="CIDFont+F3"/>
                  <w:b/>
                  <w:lang w:val="ca-ES"/>
                </w:rPr>
                <w:delText>C.3.1</w:delText>
              </w:r>
            </w:del>
          </w:p>
        </w:tc>
        <w:tc>
          <w:tcPr>
            <w:tcW w:w="3206" w:type="pct"/>
            <w:tcBorders>
              <w:left w:val="single" w:sz="4" w:space="0" w:color="auto"/>
            </w:tcBorders>
            <w:shd w:val="clear" w:color="auto" w:fill="auto"/>
            <w:vAlign w:val="center"/>
          </w:tcPr>
          <w:p w14:paraId="529C2316" w14:textId="5B233F64"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81" w:author="Bosch Coll, Nuria" w:date="2025-07-03T14:28:00Z"/>
                <w:rFonts w:ascii="Calibri Light" w:hAnsi="Calibri Light" w:cs="CIDFont+F3"/>
                <w:lang w:val="ca-ES"/>
              </w:rPr>
            </w:pPr>
            <w:del w:id="982" w:author="Bosch Coll, Nuria" w:date="2025-07-03T14:28:00Z">
              <w:r w:rsidRPr="00F45B69" w:rsidDel="00520636">
                <w:rPr>
                  <w:rFonts w:ascii="Calibri Light" w:hAnsi="Calibri Light" w:cs="CIDFont+F3"/>
                  <w:lang w:val="ca-ES"/>
                </w:rPr>
                <w:delText>Reducció de l’impacte mediambiental</w:delText>
              </w:r>
            </w:del>
          </w:p>
        </w:tc>
        <w:tc>
          <w:tcPr>
            <w:tcW w:w="1118" w:type="pct"/>
            <w:gridSpan w:val="2"/>
            <w:shd w:val="clear" w:color="auto" w:fill="auto"/>
            <w:vAlign w:val="center"/>
          </w:tcPr>
          <w:p w14:paraId="4AFAE260" w14:textId="2DE9785A" w:rsidR="00F45B69" w:rsidRPr="00F45B69" w:rsidDel="00520636" w:rsidRDefault="00F45B69"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83" w:author="Bosch Coll, Nuria" w:date="2025-07-03T14:28:00Z"/>
                <w:rFonts w:ascii="Calibri Light" w:hAnsi="Calibri Light" w:cs="CIDFont+F3"/>
                <w:lang w:val="ca-ES"/>
              </w:rPr>
            </w:pPr>
            <w:del w:id="984" w:author="Bosch Coll, Nuria" w:date="2025-07-03T14:28:00Z">
              <w:r w:rsidRPr="00F45B69" w:rsidDel="00520636">
                <w:rPr>
                  <w:rFonts w:ascii="Calibri Light" w:hAnsi="Calibri Light" w:cs="CIDFont+F3"/>
                  <w:lang w:val="ca-ES"/>
                </w:rPr>
                <w:delText>Fins a 1 punt</w:delText>
              </w:r>
            </w:del>
          </w:p>
        </w:tc>
      </w:tr>
      <w:tr w:rsidR="00A66FEB" w:rsidRPr="00F45B69" w:rsidDel="00520636" w14:paraId="4CF21AF0" w14:textId="0087F8B1" w:rsidTr="00A66FEB">
        <w:trPr>
          <w:cnfStyle w:val="000000010000" w:firstRow="0" w:lastRow="0" w:firstColumn="0" w:lastColumn="0" w:oddVBand="0" w:evenVBand="0" w:oddHBand="0" w:evenHBand="1" w:firstRowFirstColumn="0" w:firstRowLastColumn="0" w:lastRowFirstColumn="0" w:lastRowLastColumn="0"/>
          <w:trHeight w:val="360"/>
          <w:jc w:val="center"/>
          <w:del w:id="985"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394BE791" w14:textId="4B3EB365" w:rsidR="00A66FEB" w:rsidRPr="00F45B69" w:rsidDel="00520636" w:rsidRDefault="00A66FEB" w:rsidP="009629B4">
            <w:pPr>
              <w:spacing w:line="276" w:lineRule="auto"/>
              <w:rPr>
                <w:del w:id="986"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FFF673D" w14:textId="063AD3E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87" w:author="Bosch Coll, Nuria" w:date="2025-07-03T14:28:00Z"/>
                <w:rFonts w:ascii="Calibri Light" w:hAnsi="Calibri Light" w:cs="CIDFont+F3"/>
                <w:b/>
                <w:lang w:val="ca-ES"/>
              </w:rPr>
            </w:pPr>
            <w:del w:id="988" w:author="Bosch Coll, Nuria" w:date="2025-07-03T14:28:00Z">
              <w:r w:rsidRPr="00F45B69" w:rsidDel="00520636">
                <w:rPr>
                  <w:rFonts w:ascii="Calibri Light" w:hAnsi="Calibri Light" w:cs="CIDFont+F3"/>
                  <w:b/>
                  <w:lang w:val="ca-ES"/>
                </w:rPr>
                <w:delText>TOTAL PUNTUACIÓ CRITERIS C</w:delText>
              </w:r>
            </w:del>
          </w:p>
        </w:tc>
        <w:tc>
          <w:tcPr>
            <w:tcW w:w="1118" w:type="pct"/>
            <w:gridSpan w:val="2"/>
            <w:shd w:val="clear" w:color="auto" w:fill="D9D9D9" w:themeFill="background1" w:themeFillShade="D9"/>
            <w:vAlign w:val="center"/>
          </w:tcPr>
          <w:p w14:paraId="74286686" w14:textId="4CA8BDD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89" w:author="Bosch Coll, Nuria" w:date="2025-07-03T14:28:00Z"/>
                <w:rFonts w:ascii="Calibri Light" w:hAnsi="Calibri Light"/>
                <w:b/>
                <w:lang w:val="ca-ES"/>
              </w:rPr>
            </w:pPr>
            <w:del w:id="990" w:author="Bosch Coll, Nuria" w:date="2025-07-03T14:28:00Z">
              <w:r w:rsidRPr="00F45B69" w:rsidDel="00520636">
                <w:rPr>
                  <w:rFonts w:ascii="Calibri Light" w:hAnsi="Calibri Light"/>
                  <w:b/>
                  <w:lang w:val="ca-ES"/>
                </w:rPr>
                <w:delText>20 PUNTS</w:delText>
              </w:r>
            </w:del>
          </w:p>
        </w:tc>
      </w:tr>
      <w:tr w:rsidR="00A66FEB" w:rsidRPr="00F45B69" w:rsidDel="00520636" w14:paraId="1FFEDA4C" w14:textId="22B7B853" w:rsidTr="00A66FEB">
        <w:tblPrEx>
          <w:jc w:val="left"/>
        </w:tblPrEx>
        <w:trPr>
          <w:cnfStyle w:val="000000100000" w:firstRow="0" w:lastRow="0" w:firstColumn="0" w:lastColumn="0" w:oddVBand="0" w:evenVBand="0" w:oddHBand="1" w:evenHBand="0" w:firstRowFirstColumn="0" w:firstRowLastColumn="0" w:lastRowFirstColumn="0" w:lastRowLastColumn="0"/>
          <w:trHeight w:val="360"/>
          <w:del w:id="991"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262626" w:themeFill="text1" w:themeFillTint="D9"/>
          </w:tcPr>
          <w:p w14:paraId="7F00578E" w14:textId="7B5C3D05" w:rsidR="00A66FEB" w:rsidRPr="00F45B69" w:rsidDel="00520636" w:rsidRDefault="00A66FEB" w:rsidP="009629B4">
            <w:pPr>
              <w:spacing w:line="276" w:lineRule="auto"/>
              <w:rPr>
                <w:del w:id="992" w:author="Bosch Coll, Nuria" w:date="2025-07-03T14:28:00Z"/>
                <w:rFonts w:ascii="Calibri Light" w:hAnsi="Calibri Light"/>
                <w:color w:val="FFFFFF" w:themeColor="background1"/>
                <w:lang w:val="ca-ES"/>
              </w:rPr>
            </w:pPr>
          </w:p>
        </w:tc>
        <w:tc>
          <w:tcPr>
            <w:tcW w:w="3669" w:type="pct"/>
            <w:gridSpan w:val="2"/>
            <w:shd w:val="clear" w:color="auto" w:fill="262626" w:themeFill="text1" w:themeFillTint="D9"/>
          </w:tcPr>
          <w:p w14:paraId="4B2BD1C7" w14:textId="6DF925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93" w:author="Bosch Coll, Nuria" w:date="2025-07-03T14:28:00Z"/>
                <w:rFonts w:ascii="Calibri Light" w:hAnsi="Calibri Light" w:cs="CIDFont+F3"/>
                <w:b/>
                <w:color w:val="FFFFFF" w:themeColor="background1"/>
                <w:lang w:val="ca-ES"/>
              </w:rPr>
            </w:pPr>
            <w:del w:id="994" w:author="Bosch Coll, Nuria" w:date="2025-07-03T14:28:00Z">
              <w:r w:rsidRPr="00F45B69" w:rsidDel="00520636">
                <w:rPr>
                  <w:rFonts w:ascii="Calibri Light" w:hAnsi="Calibri Light" w:cs="CIDFont+F3"/>
                  <w:b/>
                  <w:color w:val="FFFFFF" w:themeColor="background1"/>
                  <w:lang w:val="ca-ES"/>
                </w:rPr>
                <w:delText>PUNTUACIÓ TOTAL</w:delText>
              </w:r>
            </w:del>
          </w:p>
        </w:tc>
        <w:tc>
          <w:tcPr>
            <w:tcW w:w="1118" w:type="pct"/>
            <w:gridSpan w:val="2"/>
            <w:shd w:val="clear" w:color="auto" w:fill="262626" w:themeFill="text1" w:themeFillTint="D9"/>
          </w:tcPr>
          <w:p w14:paraId="6B1BAE69" w14:textId="5893372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95" w:author="Bosch Coll, Nuria" w:date="2025-07-03T14:28:00Z"/>
                <w:rFonts w:ascii="Calibri Light" w:hAnsi="Calibri Light"/>
                <w:b/>
                <w:color w:val="FFFFFF" w:themeColor="background1"/>
                <w:lang w:val="ca-ES"/>
              </w:rPr>
            </w:pPr>
            <w:del w:id="996" w:author="Bosch Coll, Nuria" w:date="2025-07-03T14:28:00Z">
              <w:r w:rsidRPr="00F45B69" w:rsidDel="00520636">
                <w:rPr>
                  <w:rFonts w:ascii="Calibri Light" w:hAnsi="Calibri Light"/>
                  <w:b/>
                  <w:color w:val="FFFFFF" w:themeColor="background1"/>
                  <w:lang w:val="ca-ES"/>
                </w:rPr>
                <w:delText>100 PUNTS</w:delText>
              </w:r>
            </w:del>
          </w:p>
        </w:tc>
      </w:tr>
    </w:tbl>
    <w:p w14:paraId="0F095BAC" w14:textId="5CCC52EF" w:rsidR="000C0C82" w:rsidRPr="00F45B69" w:rsidDel="00520636" w:rsidRDefault="000C0C82">
      <w:pPr>
        <w:rPr>
          <w:del w:id="997" w:author="Bosch Coll, Nuria" w:date="2025-07-03T14:28:00Z"/>
        </w:rPr>
      </w:pPr>
      <w:del w:id="998" w:author="Bosch Coll, Nuria" w:date="2025-07-03T14:28:00Z">
        <w:r w:rsidRPr="00F45B69" w:rsidDel="00520636">
          <w:br w:type="page"/>
        </w:r>
      </w:del>
    </w:p>
    <w:p w14:paraId="017A844E" w14:textId="5F9BE4C3" w:rsidR="00A66FEB" w:rsidRPr="002C0F82" w:rsidDel="00520636" w:rsidRDefault="002C0F82" w:rsidP="002C0F82">
      <w:pPr>
        <w:pStyle w:val="Ttol1"/>
        <w:pBdr>
          <w:bottom w:val="single" w:sz="4" w:space="1" w:color="auto"/>
        </w:pBdr>
        <w:rPr>
          <w:del w:id="999" w:author="Bosch Coll, Nuria" w:date="2025-07-03T14:28:00Z"/>
          <w:lang w:val="ca-ES"/>
        </w:rPr>
      </w:pPr>
      <w:del w:id="1000" w:author="Bosch Coll, Nuria" w:date="2025-07-03T14:28:00Z">
        <w:r w:rsidRPr="002C0F82" w:rsidDel="00520636">
          <w:rPr>
            <w:lang w:val="ca-ES"/>
          </w:rPr>
          <w:delText>A. Criteris econòmics</w:delText>
        </w:r>
        <w:r w:rsidDel="00520636">
          <w:rPr>
            <w:lang w:val="ca-ES"/>
          </w:rPr>
          <w:delText xml:space="preserve"> de valoració automàtica (S</w:delText>
        </w:r>
        <w:r w:rsidRPr="002C0F82" w:rsidDel="00520636">
          <w:rPr>
            <w:lang w:val="ca-ES"/>
          </w:rPr>
          <w:delText>obre 3)</w:delText>
        </w:r>
      </w:del>
    </w:p>
    <w:p w14:paraId="5432679F" w14:textId="7AA3FBF5" w:rsidR="00761D5B" w:rsidRPr="00F45B69" w:rsidDel="00520636" w:rsidRDefault="00761D5B" w:rsidP="00761D5B">
      <w:pPr>
        <w:spacing w:line="276" w:lineRule="auto"/>
        <w:ind w:left="720"/>
        <w:jc w:val="both"/>
        <w:rPr>
          <w:del w:id="1001" w:author="Bosch Coll, Nuria" w:date="2025-07-03T14:28:00Z"/>
          <w:rFonts w:asciiTheme="minorHAnsi" w:hAnsiTheme="minorHAnsi" w:cstheme="minorHAnsi"/>
          <w:b/>
          <w:color w:val="000000"/>
          <w:sz w:val="22"/>
          <w:szCs w:val="22"/>
        </w:rPr>
      </w:pPr>
    </w:p>
    <w:p w14:paraId="2CBE1CF3" w14:textId="230CF104" w:rsidR="0003523A" w:rsidRPr="00F45B69" w:rsidDel="00520636" w:rsidRDefault="0003523A" w:rsidP="0003523A">
      <w:pPr>
        <w:suppressAutoHyphens/>
        <w:jc w:val="both"/>
        <w:rPr>
          <w:del w:id="1002" w:author="Bosch Coll, Nuria" w:date="2025-07-03T14:28:00Z"/>
          <w:rFonts w:ascii="Calibri" w:eastAsia="MS Mincho" w:hAnsi="Calibri" w:cs="Calibri"/>
          <w:b/>
          <w:sz w:val="22"/>
          <w:szCs w:val="22"/>
        </w:rPr>
      </w:pPr>
      <w:del w:id="1003" w:author="Bosch Coll, Nuria" w:date="2025-07-03T14:28:00Z">
        <w:r w:rsidRPr="00F45B69" w:rsidDel="00520636">
          <w:rPr>
            <w:rFonts w:ascii="Calibri" w:eastAsia="MS Mincho" w:hAnsi="Calibri" w:cs="Calibri"/>
            <w:b/>
            <w:sz w:val="22"/>
            <w:szCs w:val="22"/>
          </w:rPr>
          <w:delText>A</w:delText>
        </w:r>
        <w:r w:rsidR="00D75CE3"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1</w:delText>
        </w:r>
        <w:r w:rsidR="005C223E"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 xml:space="preserve"> </w:delText>
        </w:r>
        <w:r w:rsidR="00D37679" w:rsidRPr="00F45B69" w:rsidDel="00520636">
          <w:rPr>
            <w:rFonts w:ascii="Calibri" w:eastAsia="MS Mincho" w:hAnsi="Calibri" w:cs="Calibri"/>
            <w:b/>
            <w:sz w:val="22"/>
            <w:szCs w:val="22"/>
          </w:rPr>
          <w:delText>Oferta econòmica</w:delText>
        </w:r>
        <w:r w:rsidRPr="00F45B69" w:rsidDel="00520636">
          <w:rPr>
            <w:rFonts w:ascii="Calibri" w:eastAsia="MS Mincho" w:hAnsi="Calibri" w:cs="Calibri"/>
            <w:b/>
            <w:sz w:val="22"/>
            <w:szCs w:val="22"/>
          </w:rPr>
          <w:delText xml:space="preserve">, </w:delText>
        </w:r>
        <w:r w:rsidRPr="00F45B69" w:rsidDel="00520636">
          <w:rPr>
            <w:rFonts w:ascii="Calibri" w:eastAsia="MS Mincho" w:hAnsi="Calibri" w:cs="Calibri"/>
            <w:b/>
            <w:bCs/>
            <w:sz w:val="22"/>
            <w:szCs w:val="22"/>
          </w:rPr>
          <w:delText xml:space="preserve">fins a </w:delText>
        </w:r>
        <w:r w:rsidR="00364CDC" w:rsidRPr="00F45B69" w:rsidDel="00520636">
          <w:rPr>
            <w:rFonts w:ascii="Calibri" w:eastAsia="MS Mincho" w:hAnsi="Calibri" w:cs="Calibri"/>
            <w:b/>
            <w:bCs/>
            <w:sz w:val="22"/>
            <w:szCs w:val="22"/>
          </w:rPr>
          <w:delText>40</w:delText>
        </w:r>
        <w:r w:rsidRPr="00F45B69" w:rsidDel="00520636">
          <w:rPr>
            <w:rFonts w:ascii="Calibri" w:eastAsia="MS Mincho" w:hAnsi="Calibri" w:cs="Calibri"/>
            <w:b/>
            <w:bCs/>
            <w:sz w:val="22"/>
            <w:szCs w:val="22"/>
          </w:rPr>
          <w:delText xml:space="preserve"> punts.</w:delText>
        </w:r>
      </w:del>
    </w:p>
    <w:p w14:paraId="14696195" w14:textId="4286E3AB" w:rsidR="00761D5B" w:rsidRPr="00F45B69" w:rsidDel="00520636" w:rsidRDefault="00761D5B" w:rsidP="0003523A">
      <w:pPr>
        <w:rPr>
          <w:del w:id="1004" w:author="Bosch Coll, Nuria" w:date="2025-07-03T14:28:00Z"/>
          <w:rFonts w:ascii="Calibri" w:hAnsi="Calibri" w:cs="Arial"/>
        </w:rPr>
      </w:pPr>
    </w:p>
    <w:p w14:paraId="29D159A9" w14:textId="70FC279B" w:rsidR="0003523A" w:rsidRPr="00F45B69" w:rsidDel="00520636" w:rsidRDefault="0003523A" w:rsidP="00A66FEB">
      <w:pPr>
        <w:suppressAutoHyphens/>
        <w:jc w:val="both"/>
        <w:rPr>
          <w:del w:id="1005" w:author="Bosch Coll, Nuria" w:date="2025-07-03T14:28:00Z"/>
          <w:rFonts w:ascii="Calibri" w:eastAsia="MS Mincho" w:hAnsi="Calibri" w:cs="Calibri"/>
          <w:sz w:val="22"/>
          <w:szCs w:val="22"/>
        </w:rPr>
      </w:pPr>
      <w:del w:id="1006" w:author="Bosch Coll, Nuria" w:date="2025-07-03T14:28:00Z">
        <w:r w:rsidRPr="00F45B69" w:rsidDel="00520636">
          <w:rPr>
            <w:rFonts w:ascii="Calibri" w:eastAsia="MS Mincho" w:hAnsi="Calibri" w:cs="Calibri"/>
            <w:sz w:val="22"/>
            <w:szCs w:val="22"/>
          </w:rPr>
          <w:delText>El procediment de càlcul per ponderar les ofertes econòmiques serà el següent:</w:delText>
        </w:r>
      </w:del>
    </w:p>
    <w:p w14:paraId="5F697BA3" w14:textId="148859FA" w:rsidR="00A66FEB" w:rsidRPr="00F45B69" w:rsidDel="00520636" w:rsidRDefault="00A66FEB" w:rsidP="00A66FEB">
      <w:pPr>
        <w:suppressAutoHyphens/>
        <w:jc w:val="both"/>
        <w:rPr>
          <w:del w:id="1007" w:author="Bosch Coll, Nuria" w:date="2025-07-03T14:28:00Z"/>
          <w:rFonts w:ascii="Calibri" w:eastAsia="MS Mincho" w:hAnsi="Calibri" w:cs="Calibri"/>
          <w:sz w:val="22"/>
          <w:szCs w:val="22"/>
        </w:rPr>
      </w:pPr>
    </w:p>
    <w:tbl>
      <w:tblPr>
        <w:tblStyle w:val="Taulaambquadrcula"/>
        <w:tblW w:w="0" w:type="auto"/>
        <w:tblLook w:val="04A0" w:firstRow="1" w:lastRow="0" w:firstColumn="1" w:lastColumn="0" w:noHBand="0" w:noVBand="1"/>
      </w:tblPr>
      <w:tblGrid>
        <w:gridCol w:w="8644"/>
      </w:tblGrid>
      <w:tr w:rsidR="00A66FEB" w:rsidRPr="00F45B69" w:rsidDel="00520636" w14:paraId="1361B39C" w14:textId="32DB1D8C" w:rsidTr="009629B4">
        <w:trPr>
          <w:del w:id="1008" w:author="Bosch Coll, Nuria" w:date="2025-07-03T14:28:00Z"/>
        </w:trPr>
        <w:tc>
          <w:tcPr>
            <w:tcW w:w="8644" w:type="dxa"/>
          </w:tcPr>
          <w:p w14:paraId="6CB914D9" w14:textId="0A351E61" w:rsidR="00A66FEB" w:rsidRPr="00F45B69" w:rsidDel="00520636" w:rsidRDefault="00D804FB" w:rsidP="009629B4">
            <w:pPr>
              <w:spacing w:before="100" w:beforeAutospacing="1" w:after="100" w:afterAutospacing="1" w:line="276" w:lineRule="auto"/>
              <w:rPr>
                <w:del w:id="1009" w:author="Bosch Coll, Nuria" w:date="2025-07-03T14:28:00Z"/>
                <w:rFonts w:ascii="Calibri Light" w:hAnsi="Calibri Light" w:cs="Arial"/>
                <w:sz w:val="22"/>
                <w:szCs w:val="22"/>
              </w:rPr>
            </w:pPr>
            <m:oMathPara>
              <m:oMath>
                <m:sSub>
                  <m:sSubPr>
                    <m:ctrlPr>
                      <w:del w:id="1010" w:author="Bosch Coll, Nuria" w:date="2025-07-03T14:28:00Z">
                        <w:rPr>
                          <w:rFonts w:ascii="Cambria Math" w:hAnsi="Cambria Math"/>
                          <w:sz w:val="22"/>
                          <w:szCs w:val="22"/>
                        </w:rPr>
                      </w:del>
                    </m:ctrlPr>
                  </m:sSubPr>
                  <m:e>
                    <m:r>
                      <w:del w:id="1011" w:author="Bosch Coll, Nuria" w:date="2025-07-03T14:28:00Z">
                        <m:rPr>
                          <m:sty m:val="bi"/>
                        </m:rPr>
                        <w:rPr>
                          <w:rFonts w:ascii="Cambria Math" w:hAnsi="Cambria Math"/>
                          <w:sz w:val="22"/>
                          <w:szCs w:val="22"/>
                        </w:rPr>
                        <m:t>P</m:t>
                      </w:del>
                    </m:r>
                  </m:e>
                  <m:sub>
                    <m:r>
                      <w:del w:id="1012" w:author="Bosch Coll, Nuria" w:date="2025-07-03T14:28:00Z">
                        <m:rPr>
                          <m:sty m:val="bi"/>
                        </m:rPr>
                        <w:rPr>
                          <w:rFonts w:ascii="Cambria Math" w:hAnsi="Cambria Math"/>
                          <w:sz w:val="22"/>
                          <w:szCs w:val="22"/>
                        </w:rPr>
                        <m:t>v</m:t>
                      </w:del>
                    </m:r>
                  </m:sub>
                </m:sSub>
                <m:r>
                  <w:del w:id="1013" w:author="Bosch Coll, Nuria" w:date="2025-07-03T14:28:00Z">
                    <m:rPr>
                      <m:sty m:val="p"/>
                    </m:rPr>
                    <w:rPr>
                      <w:rFonts w:ascii="Cambria Math" w:hAnsi="Cambria Math"/>
                      <w:sz w:val="22"/>
                      <w:szCs w:val="22"/>
                    </w:rPr>
                    <m:t xml:space="preserve">= </m:t>
                  </w:del>
                </m:r>
                <m:d>
                  <m:dPr>
                    <m:begChr m:val="["/>
                    <m:endChr m:val="]"/>
                    <m:ctrlPr>
                      <w:del w:id="1014" w:author="Bosch Coll, Nuria" w:date="2025-07-03T14:28:00Z">
                        <w:rPr>
                          <w:rFonts w:ascii="Cambria Math" w:hAnsi="Cambria Math"/>
                          <w:b/>
                          <w:i/>
                          <w:sz w:val="22"/>
                          <w:szCs w:val="22"/>
                        </w:rPr>
                      </w:del>
                    </m:ctrlPr>
                  </m:dPr>
                  <m:e>
                    <m:r>
                      <w:del w:id="1015" w:author="Bosch Coll, Nuria" w:date="2025-07-03T14:28:00Z">
                        <m:rPr>
                          <m:sty m:val="bi"/>
                        </m:rPr>
                        <w:rPr>
                          <w:rFonts w:ascii="Cambria Math" w:hAnsi="Cambria Math"/>
                          <w:sz w:val="22"/>
                          <w:szCs w:val="22"/>
                        </w:rPr>
                        <m:t>1-</m:t>
                      </w:del>
                    </m:r>
                    <m:d>
                      <m:dPr>
                        <m:ctrlPr>
                          <w:del w:id="1016" w:author="Bosch Coll, Nuria" w:date="2025-07-03T14:28:00Z">
                            <w:rPr>
                              <w:rFonts w:ascii="Cambria Math" w:hAnsi="Cambria Math"/>
                              <w:b/>
                              <w:i/>
                              <w:sz w:val="22"/>
                              <w:szCs w:val="22"/>
                            </w:rPr>
                          </w:del>
                        </m:ctrlPr>
                      </m:dPr>
                      <m:e>
                        <m:f>
                          <m:fPr>
                            <m:ctrlPr>
                              <w:del w:id="1017" w:author="Bosch Coll, Nuria" w:date="2025-07-03T14:28:00Z">
                                <w:rPr>
                                  <w:rFonts w:ascii="Cambria Math" w:hAnsi="Cambria Math"/>
                                  <w:b/>
                                  <w:i/>
                                  <w:sz w:val="22"/>
                                  <w:szCs w:val="22"/>
                                </w:rPr>
                              </w:del>
                            </m:ctrlPr>
                          </m:fPr>
                          <m:num>
                            <m:r>
                              <w:del w:id="1018" w:author="Bosch Coll, Nuria" w:date="2025-07-03T14:28:00Z">
                                <m:rPr>
                                  <m:sty m:val="bi"/>
                                </m:rPr>
                                <w:rPr>
                                  <w:rFonts w:ascii="Cambria Math" w:hAnsi="Cambria Math"/>
                                  <w:sz w:val="22"/>
                                  <w:szCs w:val="22"/>
                                </w:rPr>
                                <m:t>Ov-Om</m:t>
                              </w:del>
                            </m:r>
                          </m:num>
                          <m:den>
                            <m:r>
                              <w:del w:id="1019" w:author="Bosch Coll, Nuria" w:date="2025-07-03T14:28:00Z">
                                <m:rPr>
                                  <m:sty m:val="bi"/>
                                </m:rPr>
                                <w:rPr>
                                  <w:rFonts w:ascii="Cambria Math" w:hAnsi="Cambria Math"/>
                                  <w:sz w:val="22"/>
                                  <w:szCs w:val="22"/>
                                </w:rPr>
                                <m:t>IL</m:t>
                              </w:del>
                            </m:r>
                          </m:den>
                        </m:f>
                      </m:e>
                    </m:d>
                    <m:r>
                      <w:del w:id="1020" w:author="Bosch Coll, Nuria" w:date="2025-07-03T14:28:00Z">
                        <m:rPr>
                          <m:sty m:val="bi"/>
                        </m:rPr>
                        <w:rPr>
                          <w:rFonts w:ascii="Cambria Math" w:hAnsi="Cambria Math"/>
                          <w:sz w:val="22"/>
                          <w:szCs w:val="22"/>
                        </w:rPr>
                        <m:t>x</m:t>
                      </w:del>
                    </m:r>
                    <m:d>
                      <m:dPr>
                        <m:ctrlPr>
                          <w:del w:id="1021" w:author="Bosch Coll, Nuria" w:date="2025-07-03T14:28:00Z">
                            <w:rPr>
                              <w:rFonts w:ascii="Cambria Math" w:hAnsi="Cambria Math"/>
                              <w:b/>
                              <w:i/>
                              <w:sz w:val="22"/>
                              <w:szCs w:val="22"/>
                            </w:rPr>
                          </w:del>
                        </m:ctrlPr>
                      </m:dPr>
                      <m:e>
                        <m:f>
                          <m:fPr>
                            <m:ctrlPr>
                              <w:del w:id="1022" w:author="Bosch Coll, Nuria" w:date="2025-07-03T14:28:00Z">
                                <w:rPr>
                                  <w:rFonts w:ascii="Cambria Math" w:hAnsi="Cambria Math"/>
                                  <w:b/>
                                  <w:i/>
                                  <w:sz w:val="22"/>
                                  <w:szCs w:val="22"/>
                                </w:rPr>
                              </w:del>
                            </m:ctrlPr>
                          </m:fPr>
                          <m:num>
                            <m:r>
                              <w:del w:id="1023" w:author="Bosch Coll, Nuria" w:date="2025-07-03T14:28:00Z">
                                <m:rPr>
                                  <m:sty m:val="bi"/>
                                </m:rPr>
                                <w:rPr>
                                  <w:rFonts w:ascii="Cambria Math" w:hAnsi="Cambria Math"/>
                                  <w:sz w:val="22"/>
                                  <w:szCs w:val="22"/>
                                </w:rPr>
                                <m:t>1</m:t>
                              </w:del>
                            </m:r>
                          </m:num>
                          <m:den>
                            <m:r>
                              <w:del w:id="1024" w:author="Bosch Coll, Nuria" w:date="2025-07-03T14:28:00Z">
                                <m:rPr>
                                  <m:sty m:val="bi"/>
                                </m:rPr>
                                <w:rPr>
                                  <w:rFonts w:ascii="Cambria Math" w:hAnsi="Cambria Math"/>
                                  <w:sz w:val="22"/>
                                  <w:szCs w:val="22"/>
                                </w:rPr>
                                <m:t>Vp</m:t>
                              </w:del>
                            </m:r>
                          </m:den>
                        </m:f>
                      </m:e>
                    </m:d>
                  </m:e>
                </m:d>
                <m:r>
                  <w:del w:id="1025" w:author="Bosch Coll, Nuria" w:date="2025-07-03T14:28:00Z">
                    <m:rPr>
                      <m:sty m:val="bi"/>
                    </m:rPr>
                    <w:rPr>
                      <w:rFonts w:ascii="Cambria Math" w:hAnsi="Cambria Math"/>
                      <w:sz w:val="22"/>
                      <w:szCs w:val="22"/>
                    </w:rPr>
                    <m:t>x P</m:t>
                  </w:del>
                </m:r>
              </m:oMath>
            </m:oMathPara>
          </w:p>
        </w:tc>
      </w:tr>
      <w:tr w:rsidR="00A66FEB" w:rsidRPr="00F45B69" w:rsidDel="00520636" w14:paraId="352A5E3C" w14:textId="572617B3" w:rsidTr="009629B4">
        <w:trPr>
          <w:del w:id="1026" w:author="Bosch Coll, Nuria" w:date="2025-07-03T14:28:00Z"/>
        </w:trPr>
        <w:tc>
          <w:tcPr>
            <w:tcW w:w="8644" w:type="dxa"/>
          </w:tcPr>
          <w:p w14:paraId="26341501" w14:textId="4D125F1A" w:rsidR="00A66FEB" w:rsidRPr="00F45B69" w:rsidDel="00520636" w:rsidRDefault="00A66FEB" w:rsidP="009629B4">
            <w:pPr>
              <w:spacing w:line="276" w:lineRule="auto"/>
              <w:rPr>
                <w:del w:id="1027" w:author="Bosch Coll, Nuria" w:date="2025-07-03T14:28:00Z"/>
                <w:rFonts w:ascii="Calibri Light" w:hAnsi="Calibri Light"/>
                <w:sz w:val="18"/>
                <w:szCs w:val="18"/>
              </w:rPr>
            </w:pPr>
            <w:del w:id="1028" w:author="Bosch Coll, Nuria" w:date="2025-07-03T14:28:00Z">
              <w:r w:rsidRPr="00F45B69" w:rsidDel="00520636">
                <w:rPr>
                  <w:rFonts w:ascii="Calibri Light" w:hAnsi="Calibri Light"/>
                  <w:sz w:val="18"/>
                  <w:szCs w:val="18"/>
                </w:rPr>
                <w:delText>On:</w:delText>
              </w:r>
            </w:del>
          </w:p>
          <w:p w14:paraId="37169D15" w14:textId="5FE95175" w:rsidR="00A66FEB" w:rsidRPr="00F45B69" w:rsidDel="00520636" w:rsidRDefault="00A66FEB" w:rsidP="009629B4">
            <w:pPr>
              <w:spacing w:line="276" w:lineRule="auto"/>
              <w:rPr>
                <w:del w:id="1029" w:author="Bosch Coll, Nuria" w:date="2025-07-03T14:28:00Z"/>
                <w:rFonts w:ascii="Calibri Light" w:hAnsi="Calibri Light"/>
                <w:sz w:val="18"/>
                <w:szCs w:val="18"/>
              </w:rPr>
            </w:pPr>
            <w:del w:id="1030"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99500AC" w14:textId="3B99D33B" w:rsidR="00A66FEB" w:rsidRPr="00F45B69" w:rsidDel="00520636" w:rsidRDefault="00A66FEB" w:rsidP="009629B4">
            <w:pPr>
              <w:spacing w:line="276" w:lineRule="auto"/>
              <w:rPr>
                <w:del w:id="1031" w:author="Bosch Coll, Nuria" w:date="2025-07-03T14:28:00Z"/>
                <w:rFonts w:ascii="Calibri Light" w:hAnsi="Calibri Light"/>
                <w:sz w:val="18"/>
                <w:szCs w:val="18"/>
              </w:rPr>
            </w:pPr>
            <w:del w:id="1032"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criteri econòmic</w:delText>
              </w:r>
            </w:del>
          </w:p>
          <w:p w14:paraId="6447C2B7" w14:textId="5626C9F3" w:rsidR="00A66FEB" w:rsidRPr="00F45B69" w:rsidDel="00520636" w:rsidRDefault="00A66FEB" w:rsidP="009629B4">
            <w:pPr>
              <w:spacing w:line="276" w:lineRule="auto"/>
              <w:rPr>
                <w:del w:id="1033" w:author="Bosch Coll, Nuria" w:date="2025-07-03T14:28:00Z"/>
                <w:rFonts w:ascii="Calibri Light" w:hAnsi="Calibri Light"/>
                <w:sz w:val="18"/>
                <w:szCs w:val="18"/>
              </w:rPr>
            </w:pPr>
            <w:del w:id="1034" w:author="Bosch Coll, Nuria" w:date="2025-07-03T14:28:00Z">
              <w:r w:rsidRPr="00F45B69" w:rsidDel="00520636">
                <w:rPr>
                  <w:rFonts w:ascii="Calibri Light" w:hAnsi="Calibri Light"/>
                  <w:b/>
                  <w:sz w:val="18"/>
                  <w:szCs w:val="18"/>
                </w:rPr>
                <w:delText>O</w:delText>
              </w:r>
              <w:r w:rsidRPr="00F45B69" w:rsidDel="00520636">
                <w:rPr>
                  <w:rFonts w:ascii="Calibri Light" w:hAnsi="Calibri Light"/>
                  <w:b/>
                  <w:sz w:val="18"/>
                  <w:szCs w:val="18"/>
                  <w:vertAlign w:val="subscript"/>
                </w:rPr>
                <w:delText>m</w:delText>
              </w:r>
              <w:r w:rsidRPr="00F45B69" w:rsidDel="00520636">
                <w:rPr>
                  <w:rFonts w:ascii="Calibri Light" w:hAnsi="Calibri Light"/>
                  <w:b/>
                  <w:sz w:val="18"/>
                  <w:szCs w:val="18"/>
                </w:rPr>
                <w:delText xml:space="preserve"> =</w:delText>
              </w:r>
              <w:r w:rsidRPr="00F45B69" w:rsidDel="00520636">
                <w:rPr>
                  <w:rFonts w:ascii="Calibri Light" w:hAnsi="Calibri Light"/>
                  <w:sz w:val="18"/>
                  <w:szCs w:val="18"/>
                </w:rPr>
                <w:delText>Oferta Millor</w:delText>
              </w:r>
            </w:del>
          </w:p>
          <w:p w14:paraId="3005C69D" w14:textId="029DF3E6" w:rsidR="00A66FEB" w:rsidRPr="00F45B69" w:rsidDel="00520636" w:rsidRDefault="00A66FEB" w:rsidP="009629B4">
            <w:pPr>
              <w:spacing w:line="276" w:lineRule="auto"/>
              <w:rPr>
                <w:del w:id="1035" w:author="Bosch Coll, Nuria" w:date="2025-07-03T14:28:00Z"/>
                <w:rFonts w:ascii="Calibri Light" w:hAnsi="Calibri Light"/>
                <w:sz w:val="18"/>
                <w:szCs w:val="18"/>
              </w:rPr>
            </w:pPr>
            <w:del w:id="1036" w:author="Bosch Coll, Nuria" w:date="2025-07-03T14:28:00Z">
              <w:r w:rsidRPr="00F45B69" w:rsidDel="00520636">
                <w:rPr>
                  <w:rFonts w:ascii="Calibri Light" w:hAnsi="Calibri Light"/>
                  <w:b/>
                  <w:sz w:val="18"/>
                  <w:szCs w:val="18"/>
                </w:rPr>
                <w:delText>Ov =</w:delText>
              </w:r>
              <w:r w:rsidRPr="00F45B69" w:rsidDel="00520636">
                <w:rPr>
                  <w:rFonts w:ascii="Calibri Light" w:hAnsi="Calibri Light"/>
                  <w:sz w:val="18"/>
                  <w:szCs w:val="18"/>
                </w:rPr>
                <w:delText>Oferta a Valorar.</w:delText>
              </w:r>
            </w:del>
          </w:p>
          <w:p w14:paraId="68A15098" w14:textId="3EF1F971" w:rsidR="00A66FEB" w:rsidRPr="00F45B69" w:rsidDel="00520636" w:rsidRDefault="00A66FEB" w:rsidP="009629B4">
            <w:pPr>
              <w:spacing w:line="276" w:lineRule="auto"/>
              <w:rPr>
                <w:del w:id="1037" w:author="Bosch Coll, Nuria" w:date="2025-07-03T14:28:00Z"/>
                <w:rFonts w:ascii="Calibri Light" w:hAnsi="Calibri Light"/>
                <w:sz w:val="18"/>
                <w:szCs w:val="18"/>
              </w:rPr>
            </w:pPr>
            <w:del w:id="1038" w:author="Bosch Coll, Nuria" w:date="2025-07-03T14:28:00Z">
              <w:r w:rsidRPr="00F45B69" w:rsidDel="00520636">
                <w:rPr>
                  <w:rFonts w:ascii="Calibri Light" w:hAnsi="Calibri Light"/>
                  <w:b/>
                  <w:sz w:val="18"/>
                  <w:szCs w:val="18"/>
                </w:rPr>
                <w:delText>IL =</w:delText>
              </w:r>
              <w:r w:rsidRPr="00F45B69" w:rsidDel="00520636">
                <w:rPr>
                  <w:rFonts w:ascii="Calibri Light" w:hAnsi="Calibri Light"/>
                  <w:sz w:val="18"/>
                  <w:szCs w:val="18"/>
                </w:rPr>
                <w:delText>Import de licitació.</w:delText>
              </w:r>
            </w:del>
          </w:p>
          <w:p w14:paraId="0F9DD613" w14:textId="7F78C4E2" w:rsidR="00A66FEB" w:rsidRPr="00F45B69" w:rsidDel="00520636" w:rsidRDefault="00A66FEB" w:rsidP="009629B4">
            <w:pPr>
              <w:spacing w:line="276" w:lineRule="auto"/>
              <w:rPr>
                <w:del w:id="1039" w:author="Bosch Coll, Nuria" w:date="2025-07-03T14:28:00Z"/>
                <w:rFonts w:ascii="Calibri Light" w:hAnsi="Calibri Light"/>
                <w:sz w:val="22"/>
                <w:szCs w:val="22"/>
              </w:rPr>
            </w:pPr>
            <w:del w:id="1040" w:author="Bosch Coll, Nuria" w:date="2025-07-03T14:28:00Z">
              <w:r w:rsidRPr="00F45B69" w:rsidDel="00520636">
                <w:rPr>
                  <w:rFonts w:ascii="Calibri Light" w:hAnsi="Calibri Light"/>
                  <w:b/>
                  <w:sz w:val="18"/>
                  <w:szCs w:val="18"/>
                </w:rPr>
                <w:delText>VP=</w:delText>
              </w:r>
              <w:r w:rsidRPr="00F45B69" w:rsidDel="00520636">
                <w:rPr>
                  <w:rFonts w:ascii="Calibri Light" w:hAnsi="Calibri Light"/>
                  <w:sz w:val="18"/>
                  <w:szCs w:val="18"/>
                </w:rPr>
                <w:delText xml:space="preserve"> Valor de Ponderació. </w:delText>
              </w:r>
              <w:r w:rsidRPr="00F45B69" w:rsidDel="00520636">
                <w:rPr>
                  <w:rFonts w:ascii="Calibri Light" w:hAnsi="Calibri Light"/>
                  <w:sz w:val="18"/>
                  <w:szCs w:val="18"/>
                  <w:u w:val="single"/>
                </w:rPr>
                <w:delText>En aquest cas VP Ordinari = 1.5</w:delText>
              </w:r>
            </w:del>
          </w:p>
        </w:tc>
      </w:tr>
    </w:tbl>
    <w:p w14:paraId="356DFAA4" w14:textId="6B6802C5" w:rsidR="00E81AF6" w:rsidRPr="00F45B69" w:rsidDel="00520636" w:rsidRDefault="00E81AF6" w:rsidP="0003523A">
      <w:pPr>
        <w:suppressAutoHyphens/>
        <w:ind w:left="360"/>
        <w:jc w:val="both"/>
        <w:rPr>
          <w:del w:id="1041" w:author="Bosch Coll, Nuria" w:date="2025-07-03T14:28:00Z"/>
          <w:rFonts w:ascii="Calibri" w:eastAsia="MS Mincho" w:hAnsi="Calibri" w:cs="Calibri"/>
          <w:sz w:val="22"/>
          <w:szCs w:val="22"/>
        </w:rPr>
      </w:pPr>
    </w:p>
    <w:p w14:paraId="57352D0F" w14:textId="2D860B61" w:rsidR="0003523A" w:rsidRPr="00F45B69" w:rsidDel="00520636" w:rsidRDefault="00F944B3" w:rsidP="003D5FD3">
      <w:pPr>
        <w:suppressAutoHyphens/>
        <w:jc w:val="both"/>
        <w:rPr>
          <w:del w:id="1042" w:author="Bosch Coll, Nuria" w:date="2025-07-03T14:28:00Z"/>
          <w:rFonts w:ascii="Calibri" w:eastAsia="MS Mincho" w:hAnsi="Calibri" w:cs="Calibri"/>
          <w:b/>
          <w:sz w:val="22"/>
          <w:szCs w:val="22"/>
        </w:rPr>
      </w:pPr>
      <w:del w:id="1043" w:author="Bosch Coll, Nuria" w:date="2025-07-03T14:28:00Z">
        <w:r w:rsidRPr="00F45B69" w:rsidDel="00520636">
          <w:rPr>
            <w:rFonts w:ascii="Calibri" w:eastAsia="MS Mincho" w:hAnsi="Calibri" w:cs="Calibri"/>
            <w:b/>
            <w:sz w:val="22"/>
            <w:szCs w:val="22"/>
          </w:rPr>
          <w:delText xml:space="preserve">L’oferta resulta del la suma dels costos </w:delText>
        </w:r>
        <w:r w:rsidR="00A02712" w:rsidRPr="00F45B69" w:rsidDel="00520636">
          <w:rPr>
            <w:rFonts w:ascii="Calibri" w:eastAsia="MS Mincho" w:hAnsi="Calibri" w:cs="Calibri"/>
            <w:b/>
            <w:sz w:val="22"/>
            <w:szCs w:val="22"/>
          </w:rPr>
          <w:delText xml:space="preserve">de l’apartat </w:delText>
        </w:r>
        <w:r w:rsidR="00F9796F" w:rsidRPr="00F45B69" w:rsidDel="00520636">
          <w:rPr>
            <w:rFonts w:ascii="Calibri" w:eastAsia="MS Mincho" w:hAnsi="Calibri" w:cs="Calibri"/>
            <w:b/>
            <w:sz w:val="22"/>
            <w:szCs w:val="22"/>
          </w:rPr>
          <w:delText xml:space="preserve">“A.1 Oferta a Valorar </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de</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l</w:delText>
        </w:r>
        <w:r w:rsidR="00FD150C" w:rsidRPr="00F45B69" w:rsidDel="00520636">
          <w:rPr>
            <w:rFonts w:ascii="Calibri" w:eastAsia="MS Mincho" w:hAnsi="Calibri" w:cs="Calibri"/>
            <w:b/>
            <w:sz w:val="22"/>
            <w:szCs w:val="22"/>
          </w:rPr>
          <w:delText>’annex</w:delText>
        </w:r>
        <w:r w:rsidR="00A43A57" w:rsidRPr="00F45B69" w:rsidDel="00520636">
          <w:rPr>
            <w:rFonts w:ascii="Calibri" w:eastAsia="MS Mincho" w:hAnsi="Calibri" w:cs="Calibri"/>
            <w:b/>
            <w:sz w:val="22"/>
            <w:szCs w:val="22"/>
          </w:rPr>
          <w:delText xml:space="preserve"> Model d’oferta econòmica. </w:delText>
        </w:r>
      </w:del>
    </w:p>
    <w:p w14:paraId="2E0E7D3B" w14:textId="0A6F5BB6" w:rsidR="00244A1D" w:rsidRPr="00F45B69" w:rsidDel="00520636" w:rsidRDefault="00244A1D" w:rsidP="001D0963">
      <w:pPr>
        <w:suppressAutoHyphens/>
        <w:jc w:val="both"/>
        <w:rPr>
          <w:del w:id="1044" w:author="Bosch Coll, Nuria" w:date="2025-07-03T14:28:00Z"/>
          <w:rFonts w:ascii="Calibri" w:eastAsia="MS Mincho" w:hAnsi="Calibri" w:cs="Calibri"/>
          <w:b/>
          <w:sz w:val="22"/>
          <w:szCs w:val="22"/>
        </w:rPr>
      </w:pPr>
    </w:p>
    <w:p w14:paraId="7CE6FFAB" w14:textId="6C773F2D" w:rsidR="00593BED" w:rsidRPr="00F45B69" w:rsidDel="00520636" w:rsidRDefault="00593BED" w:rsidP="00693FF1">
      <w:pPr>
        <w:spacing w:line="276" w:lineRule="auto"/>
        <w:jc w:val="both"/>
        <w:rPr>
          <w:del w:id="1045" w:author="Bosch Coll, Nuria" w:date="2025-07-03T14:28:00Z"/>
          <w:rFonts w:ascii="Calibri Light" w:eastAsia="MS Mincho" w:hAnsi="Calibri Light" w:cs="Calibri"/>
          <w:b/>
          <w:sz w:val="22"/>
          <w:szCs w:val="22"/>
        </w:rPr>
      </w:pPr>
      <w:del w:id="1046" w:author="Bosch Coll, Nuria" w:date="2025-07-03T14:28:00Z">
        <w:r w:rsidRPr="00F45B69" w:rsidDel="00520636">
          <w:rPr>
            <w:rFonts w:ascii="Calibri Light" w:eastAsia="MS Mincho" w:hAnsi="Calibri Light" w:cs="Calibri"/>
            <w:b/>
            <w:sz w:val="22"/>
            <w:szCs w:val="22"/>
          </w:rPr>
          <w:delText>A.2</w:delText>
        </w:r>
        <w:r w:rsidR="00364CDC" w:rsidRPr="00F45B69" w:rsidDel="00520636">
          <w:rPr>
            <w:rFonts w:ascii="Calibri Light" w:eastAsia="MS Mincho" w:hAnsi="Calibri Light" w:cs="Calibri"/>
            <w:b/>
            <w:sz w:val="22"/>
            <w:szCs w:val="22"/>
          </w:rPr>
          <w:delText>.</w:delText>
        </w:r>
        <w:r w:rsidRPr="00F45B69" w:rsidDel="00520636">
          <w:rPr>
            <w:rFonts w:ascii="Calibri Light" w:eastAsia="MS Mincho" w:hAnsi="Calibri Light" w:cs="Calibri"/>
            <w:b/>
            <w:sz w:val="22"/>
            <w:szCs w:val="22"/>
          </w:rPr>
          <w:delText xml:space="preserve"> </w:delText>
        </w:r>
        <w:r w:rsidR="007966C6" w:rsidRPr="00F45B69" w:rsidDel="00520636">
          <w:rPr>
            <w:rFonts w:ascii="Calibri Light" w:eastAsia="MS Mincho" w:hAnsi="Calibri Light" w:cs="Calibri"/>
            <w:b/>
            <w:sz w:val="22"/>
            <w:szCs w:val="22"/>
          </w:rPr>
          <w:delText xml:space="preserve">Oferta </w:delText>
        </w:r>
        <w:r w:rsidR="001A59DC" w:rsidRPr="00F45B69" w:rsidDel="00520636">
          <w:rPr>
            <w:rFonts w:ascii="Calibri Light" w:eastAsia="MS Mincho" w:hAnsi="Calibri Light" w:cs="Calibri"/>
            <w:b/>
            <w:sz w:val="22"/>
            <w:szCs w:val="22"/>
          </w:rPr>
          <w:delText xml:space="preserve">mà d’obra </w:delText>
        </w:r>
        <w:r w:rsidR="005C223E" w:rsidRPr="00F45B69" w:rsidDel="00520636">
          <w:rPr>
            <w:rFonts w:ascii="Calibri Light" w:eastAsia="MS Mincho" w:hAnsi="Calibri Light" w:cs="Calibri"/>
            <w:b/>
            <w:sz w:val="22"/>
            <w:szCs w:val="22"/>
          </w:rPr>
          <w:delText>manteniment</w:delText>
        </w:r>
        <w:r w:rsidR="001A59DC" w:rsidRPr="00F45B69" w:rsidDel="00520636">
          <w:rPr>
            <w:rFonts w:ascii="Calibri Light" w:eastAsia="MS Mincho" w:hAnsi="Calibri Light" w:cs="Calibri"/>
            <w:b/>
            <w:sz w:val="22"/>
            <w:szCs w:val="22"/>
          </w:rPr>
          <w:delText xml:space="preserve"> correctiu</w:delText>
        </w:r>
        <w:r w:rsidRPr="00F45B69" w:rsidDel="00520636">
          <w:rPr>
            <w:rFonts w:ascii="Calibri Light" w:eastAsia="MS Mincho" w:hAnsi="Calibri Light" w:cs="Calibri"/>
            <w:b/>
            <w:sz w:val="22"/>
            <w:szCs w:val="22"/>
          </w:rPr>
          <w:delText xml:space="preserve">, fins a </w:delText>
        </w:r>
        <w:r w:rsidR="001A59DC" w:rsidRPr="00F45B69" w:rsidDel="00520636">
          <w:rPr>
            <w:rFonts w:ascii="Calibri Light" w:eastAsia="MS Mincho" w:hAnsi="Calibri Light" w:cs="Calibri"/>
            <w:b/>
            <w:sz w:val="22"/>
            <w:szCs w:val="22"/>
          </w:rPr>
          <w:delText>5</w:delText>
        </w:r>
        <w:r w:rsidRPr="00F45B69" w:rsidDel="00520636">
          <w:rPr>
            <w:rFonts w:ascii="Calibri Light" w:eastAsia="MS Mincho" w:hAnsi="Calibri Light" w:cs="Calibri"/>
            <w:b/>
            <w:sz w:val="22"/>
            <w:szCs w:val="22"/>
          </w:rPr>
          <w:delText xml:space="preserve"> punts.</w:delText>
        </w:r>
      </w:del>
    </w:p>
    <w:p w14:paraId="44EB4F03" w14:textId="14016BD6" w:rsidR="005C223E" w:rsidRPr="00F45B69" w:rsidDel="00520636" w:rsidRDefault="005C223E" w:rsidP="005C223E">
      <w:pPr>
        <w:spacing w:line="276" w:lineRule="auto"/>
        <w:jc w:val="both"/>
        <w:rPr>
          <w:del w:id="1047" w:author="Bosch Coll, Nuria" w:date="2025-07-03T14:28:00Z"/>
          <w:rFonts w:ascii="Calibri Light" w:hAnsi="Calibri Light"/>
          <w:sz w:val="22"/>
          <w:szCs w:val="22"/>
        </w:rPr>
      </w:pPr>
      <w:del w:id="1048" w:author="Bosch Coll, Nuria" w:date="2025-07-03T14:28:00Z">
        <w:r w:rsidRPr="00F45B69" w:rsidDel="00520636">
          <w:rPr>
            <w:rFonts w:ascii="Calibri Light" w:hAnsi="Calibri Light"/>
            <w:sz w:val="22"/>
            <w:szCs w:val="22"/>
          </w:rPr>
          <w:delText>Cada empresa licitadora ofertarà el preu dels següents serveis de correctiu:</w:delText>
        </w:r>
      </w:del>
    </w:p>
    <w:tbl>
      <w:tblPr>
        <w:tblW w:w="8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926"/>
      </w:tblGrid>
      <w:tr w:rsidR="005C223E" w:rsidRPr="00F45B69" w:rsidDel="00520636" w14:paraId="4D8EADBE" w14:textId="140BA6DE" w:rsidTr="009629B4">
        <w:trPr>
          <w:trHeight w:val="262"/>
          <w:jc w:val="center"/>
          <w:del w:id="1049" w:author="Bosch Coll, Nuria" w:date="2025-07-03T14:28:00Z"/>
        </w:trPr>
        <w:tc>
          <w:tcPr>
            <w:tcW w:w="6658" w:type="dxa"/>
            <w:shd w:val="clear" w:color="auto" w:fill="auto"/>
            <w:noWrap/>
          </w:tcPr>
          <w:p w14:paraId="124304BA" w14:textId="3428FBBC" w:rsidR="005C223E" w:rsidRPr="00F45B69" w:rsidDel="00520636" w:rsidRDefault="005C223E" w:rsidP="009629B4">
            <w:pPr>
              <w:spacing w:line="276" w:lineRule="auto"/>
              <w:jc w:val="center"/>
              <w:rPr>
                <w:del w:id="1050" w:author="Bosch Coll, Nuria" w:date="2025-07-03T14:28:00Z"/>
                <w:rFonts w:ascii="Calibri Light" w:hAnsi="Calibri Light"/>
                <w:b/>
                <w:sz w:val="22"/>
                <w:szCs w:val="22"/>
              </w:rPr>
            </w:pPr>
            <w:del w:id="1051" w:author="Bosch Coll, Nuria" w:date="2025-07-03T14:28:00Z">
              <w:r w:rsidRPr="00F45B69" w:rsidDel="00520636">
                <w:rPr>
                  <w:rFonts w:ascii="Calibri Light" w:hAnsi="Calibri Light"/>
                  <w:b/>
                  <w:sz w:val="22"/>
                  <w:szCs w:val="22"/>
                </w:rPr>
                <w:delText>Concepte</w:delText>
              </w:r>
            </w:del>
          </w:p>
        </w:tc>
        <w:tc>
          <w:tcPr>
            <w:tcW w:w="1926" w:type="dxa"/>
            <w:shd w:val="clear" w:color="auto" w:fill="auto"/>
          </w:tcPr>
          <w:p w14:paraId="301916DB" w14:textId="08A744EB" w:rsidR="005C223E" w:rsidRPr="00F45B69" w:rsidDel="00520636" w:rsidRDefault="005C223E" w:rsidP="009629B4">
            <w:pPr>
              <w:spacing w:line="276" w:lineRule="auto"/>
              <w:jc w:val="both"/>
              <w:rPr>
                <w:del w:id="1052" w:author="Bosch Coll, Nuria" w:date="2025-07-03T14:28:00Z"/>
                <w:rFonts w:ascii="Calibri Light" w:hAnsi="Calibri Light"/>
                <w:b/>
                <w:bCs/>
                <w:sz w:val="22"/>
                <w:szCs w:val="22"/>
              </w:rPr>
            </w:pPr>
            <w:del w:id="1053" w:author="Bosch Coll, Nuria" w:date="2025-07-03T14:28:00Z">
              <w:r w:rsidRPr="00F45B69" w:rsidDel="00520636">
                <w:rPr>
                  <w:rFonts w:ascii="Calibri Light" w:hAnsi="Calibri Light"/>
                  <w:b/>
                  <w:bCs/>
                  <w:sz w:val="22"/>
                  <w:szCs w:val="22"/>
                </w:rPr>
                <w:delText>Puntuació màxima</w:delText>
              </w:r>
            </w:del>
          </w:p>
        </w:tc>
      </w:tr>
      <w:tr w:rsidR="005C223E" w:rsidRPr="00F45B69" w:rsidDel="00520636" w14:paraId="74AA666D" w14:textId="480436C2" w:rsidTr="009629B4">
        <w:trPr>
          <w:trHeight w:val="262"/>
          <w:jc w:val="center"/>
          <w:del w:id="1054" w:author="Bosch Coll, Nuria" w:date="2025-07-03T14:28:00Z"/>
        </w:trPr>
        <w:tc>
          <w:tcPr>
            <w:tcW w:w="6658" w:type="dxa"/>
            <w:shd w:val="clear" w:color="auto" w:fill="auto"/>
            <w:noWrap/>
            <w:hideMark/>
          </w:tcPr>
          <w:p w14:paraId="75AC3839" w14:textId="7F8FBC8D" w:rsidR="005C223E" w:rsidRPr="00F45B69" w:rsidDel="00520636" w:rsidRDefault="005C223E" w:rsidP="009629B4">
            <w:pPr>
              <w:spacing w:line="276" w:lineRule="auto"/>
              <w:jc w:val="both"/>
              <w:rPr>
                <w:del w:id="1055" w:author="Bosch Coll, Nuria" w:date="2025-07-03T14:28:00Z"/>
                <w:rFonts w:ascii="Calibri Light" w:hAnsi="Calibri Light"/>
                <w:sz w:val="22"/>
                <w:szCs w:val="22"/>
              </w:rPr>
            </w:pPr>
            <w:del w:id="1056" w:author="Bosch Coll, Nuria" w:date="2025-07-03T14:28:00Z">
              <w:r w:rsidRPr="00F45B69" w:rsidDel="00520636">
                <w:rPr>
                  <w:rFonts w:ascii="Calibri Light" w:hAnsi="Calibri Light"/>
                  <w:sz w:val="22"/>
                  <w:szCs w:val="22"/>
                </w:rPr>
                <w:delText>Oferta Preu/Hora Oficial de 1ª Laborable (08:00-17:00)</w:delText>
              </w:r>
            </w:del>
          </w:p>
        </w:tc>
        <w:tc>
          <w:tcPr>
            <w:tcW w:w="1926" w:type="dxa"/>
            <w:shd w:val="clear" w:color="auto" w:fill="auto"/>
          </w:tcPr>
          <w:p w14:paraId="6AF5D99E" w14:textId="0F94516B" w:rsidR="005C223E" w:rsidRPr="00F45B69" w:rsidDel="00520636" w:rsidRDefault="005C223E" w:rsidP="009629B4">
            <w:pPr>
              <w:spacing w:line="276" w:lineRule="auto"/>
              <w:jc w:val="center"/>
              <w:rPr>
                <w:del w:id="1057" w:author="Bosch Coll, Nuria" w:date="2025-07-03T14:28:00Z"/>
                <w:rFonts w:ascii="Calibri Light" w:hAnsi="Calibri Light"/>
                <w:sz w:val="22"/>
                <w:szCs w:val="22"/>
              </w:rPr>
            </w:pPr>
            <w:del w:id="1058" w:author="Bosch Coll, Nuria" w:date="2025-07-03T14:28:00Z">
              <w:r w:rsidRPr="00F45B69" w:rsidDel="00520636">
                <w:rPr>
                  <w:rFonts w:ascii="Calibri Light" w:hAnsi="Calibri Light"/>
                  <w:sz w:val="22"/>
                  <w:szCs w:val="22"/>
                </w:rPr>
                <w:delText>Fins a 2 punts</w:delText>
              </w:r>
            </w:del>
          </w:p>
        </w:tc>
      </w:tr>
      <w:tr w:rsidR="005C223E" w:rsidRPr="00F45B69" w:rsidDel="00520636" w14:paraId="46AB9621" w14:textId="6A9260A6" w:rsidTr="009629B4">
        <w:trPr>
          <w:trHeight w:val="262"/>
          <w:jc w:val="center"/>
          <w:del w:id="1059" w:author="Bosch Coll, Nuria" w:date="2025-07-03T14:28:00Z"/>
        </w:trPr>
        <w:tc>
          <w:tcPr>
            <w:tcW w:w="6658" w:type="dxa"/>
            <w:shd w:val="clear" w:color="auto" w:fill="auto"/>
            <w:noWrap/>
          </w:tcPr>
          <w:p w14:paraId="48285052" w14:textId="2542C32F" w:rsidR="005C223E" w:rsidRPr="00F45B69" w:rsidDel="00520636" w:rsidRDefault="005C223E" w:rsidP="009629B4">
            <w:pPr>
              <w:spacing w:line="276" w:lineRule="auto"/>
              <w:jc w:val="both"/>
              <w:rPr>
                <w:del w:id="1060" w:author="Bosch Coll, Nuria" w:date="2025-07-03T14:28:00Z"/>
                <w:rFonts w:ascii="Calibri Light" w:hAnsi="Calibri Light"/>
                <w:sz w:val="22"/>
                <w:szCs w:val="22"/>
              </w:rPr>
            </w:pPr>
            <w:del w:id="1061" w:author="Bosch Coll, Nuria" w:date="2025-07-03T14:28:00Z">
              <w:r w:rsidRPr="00F45B69" w:rsidDel="00520636">
                <w:rPr>
                  <w:rFonts w:ascii="Calibri Light" w:hAnsi="Calibri Light"/>
                  <w:sz w:val="22"/>
                  <w:szCs w:val="22"/>
                </w:rPr>
                <w:delText>Oferta Preu/Hora Oficial de 1ª Laborable (17:00-08:00) i Festiu 24h</w:delText>
              </w:r>
            </w:del>
          </w:p>
        </w:tc>
        <w:tc>
          <w:tcPr>
            <w:tcW w:w="1926" w:type="dxa"/>
            <w:shd w:val="clear" w:color="auto" w:fill="auto"/>
          </w:tcPr>
          <w:p w14:paraId="4D9E22D8" w14:textId="6A737668" w:rsidR="005C223E" w:rsidRPr="00F45B69" w:rsidDel="00520636" w:rsidRDefault="005C223E" w:rsidP="009629B4">
            <w:pPr>
              <w:spacing w:line="276" w:lineRule="auto"/>
              <w:jc w:val="center"/>
              <w:rPr>
                <w:del w:id="1062" w:author="Bosch Coll, Nuria" w:date="2025-07-03T14:28:00Z"/>
                <w:rFonts w:ascii="Calibri Light" w:hAnsi="Calibri Light"/>
                <w:sz w:val="22"/>
                <w:szCs w:val="22"/>
              </w:rPr>
            </w:pPr>
            <w:del w:id="1063" w:author="Bosch Coll, Nuria" w:date="2025-07-03T14:28:00Z">
              <w:r w:rsidRPr="00F45B69" w:rsidDel="00520636">
                <w:rPr>
                  <w:rFonts w:ascii="Calibri Light" w:hAnsi="Calibri Light"/>
                  <w:sz w:val="22"/>
                  <w:szCs w:val="22"/>
                </w:rPr>
                <w:delText>Fins a 1 punt</w:delText>
              </w:r>
            </w:del>
          </w:p>
        </w:tc>
      </w:tr>
    </w:tbl>
    <w:p w14:paraId="3FAB4BC7" w14:textId="0C92BD97" w:rsidR="005C223E" w:rsidRPr="00F45B69" w:rsidDel="00520636" w:rsidRDefault="005C223E" w:rsidP="005C223E">
      <w:pPr>
        <w:spacing w:line="276" w:lineRule="auto"/>
        <w:jc w:val="both"/>
        <w:rPr>
          <w:del w:id="1064" w:author="Bosch Coll, Nuria" w:date="2025-07-03T14:28:00Z"/>
          <w:rFonts w:ascii="Calibri Light" w:hAnsi="Calibri Light"/>
          <w:sz w:val="22"/>
          <w:szCs w:val="22"/>
        </w:rPr>
      </w:pPr>
    </w:p>
    <w:p w14:paraId="2986D854" w14:textId="6E5CB741" w:rsidR="005C223E" w:rsidRPr="00F45B69" w:rsidDel="00520636" w:rsidRDefault="005C223E" w:rsidP="005C223E">
      <w:pPr>
        <w:numPr>
          <w:ilvl w:val="0"/>
          <w:numId w:val="33"/>
        </w:numPr>
        <w:suppressAutoHyphens/>
        <w:spacing w:line="276" w:lineRule="auto"/>
        <w:ind w:left="426" w:hanging="284"/>
        <w:jc w:val="both"/>
        <w:rPr>
          <w:del w:id="1065" w:author="Bosch Coll, Nuria" w:date="2025-07-03T14:28:00Z"/>
          <w:rFonts w:ascii="Calibri Light" w:eastAsia="MS Mincho" w:hAnsi="Calibri Light" w:cs="Calibri"/>
          <w:sz w:val="22"/>
          <w:szCs w:val="22"/>
        </w:rPr>
      </w:pPr>
      <w:del w:id="1066" w:author="Bosch Coll, Nuria" w:date="2025-07-03T14:28:00Z">
        <w:r w:rsidRPr="00F45B69" w:rsidDel="00520636">
          <w:rPr>
            <w:rFonts w:ascii="Calibri Light" w:eastAsia="MS Mincho" w:hAnsi="Calibri Light" w:cs="Calibri"/>
            <w:sz w:val="22"/>
            <w:szCs w:val="22"/>
          </w:rPr>
          <w:delText>Les empreses licitadores que proposin un percentatge de descompte del 0% tindran una valoració de</w:delText>
        </w:r>
        <w:r w:rsidRPr="00F45B69" w:rsidDel="00520636">
          <w:rPr>
            <w:rFonts w:ascii="Calibri Light" w:eastAsia="MS Mincho" w:hAnsi="Calibri Light" w:cs="Calibri"/>
            <w:b/>
            <w:bCs/>
            <w:sz w:val="22"/>
            <w:szCs w:val="22"/>
          </w:rPr>
          <w:delText xml:space="preserve"> 0 punts.</w:delText>
        </w:r>
      </w:del>
    </w:p>
    <w:p w14:paraId="3525C97C" w14:textId="72D41928" w:rsidR="005C223E" w:rsidRPr="00F45B69" w:rsidDel="00520636" w:rsidRDefault="005C223E" w:rsidP="005C223E">
      <w:pPr>
        <w:numPr>
          <w:ilvl w:val="0"/>
          <w:numId w:val="33"/>
        </w:numPr>
        <w:suppressAutoHyphens/>
        <w:spacing w:line="276" w:lineRule="auto"/>
        <w:ind w:left="426" w:hanging="284"/>
        <w:jc w:val="both"/>
        <w:rPr>
          <w:del w:id="1067" w:author="Bosch Coll, Nuria" w:date="2025-07-03T14:28:00Z"/>
          <w:rFonts w:ascii="Calibri Light" w:eastAsia="MS Mincho" w:hAnsi="Calibri Light" w:cs="Calibri"/>
          <w:sz w:val="22"/>
          <w:szCs w:val="22"/>
        </w:rPr>
      </w:pPr>
      <w:del w:id="1068" w:author="Bosch Coll, Nuria" w:date="2025-07-03T14:28:00Z">
        <w:r w:rsidRPr="00F45B69" w:rsidDel="00520636">
          <w:rPr>
            <w:rFonts w:ascii="Calibri Light" w:eastAsia="MS Mincho" w:hAnsi="Calibri Light" w:cs="Calibri"/>
            <w:sz w:val="22"/>
            <w:szCs w:val="22"/>
          </w:rPr>
          <w:delText>Per al càlcul de la puntuació de cada concepte inclòs a la taula superior, s’utilitzarà la fórmula que a continuació es detalla.</w:delText>
        </w:r>
      </w:del>
    </w:p>
    <w:p w14:paraId="05AF7204" w14:textId="4D739229" w:rsidR="005C223E" w:rsidRPr="00F45B69" w:rsidDel="00520636" w:rsidRDefault="005C223E" w:rsidP="005C223E">
      <w:pPr>
        <w:numPr>
          <w:ilvl w:val="0"/>
          <w:numId w:val="33"/>
        </w:numPr>
        <w:suppressAutoHyphens/>
        <w:spacing w:line="276" w:lineRule="auto"/>
        <w:ind w:left="426" w:hanging="284"/>
        <w:jc w:val="both"/>
        <w:rPr>
          <w:del w:id="1069" w:author="Bosch Coll, Nuria" w:date="2025-07-03T14:28:00Z"/>
          <w:rFonts w:ascii="Calibri Light" w:eastAsia="MS Mincho" w:hAnsi="Calibri Light" w:cs="Calibri"/>
          <w:sz w:val="22"/>
          <w:szCs w:val="22"/>
        </w:rPr>
      </w:pPr>
      <w:del w:id="1070" w:author="Bosch Coll, Nuria" w:date="2025-07-03T14:28:00Z">
        <w:r w:rsidRPr="00F45B69" w:rsidDel="00520636">
          <w:rPr>
            <w:rFonts w:ascii="Calibri Light" w:eastAsia="MS Mincho" w:hAnsi="Calibri Light" w:cs="Calibri"/>
            <w:sz w:val="22"/>
            <w:szCs w:val="22"/>
          </w:rPr>
          <w:delText>La puntuació més alta serà per a l’oferta amb el preu més baix, amb puntuació proporcional per a la resta.</w:delText>
        </w:r>
      </w:del>
    </w:p>
    <w:p w14:paraId="36B5C05F" w14:textId="52C6ABEB" w:rsidR="005C223E" w:rsidRPr="00F45B69" w:rsidDel="00520636" w:rsidRDefault="005C223E" w:rsidP="005C223E">
      <w:pPr>
        <w:numPr>
          <w:ilvl w:val="0"/>
          <w:numId w:val="33"/>
        </w:numPr>
        <w:suppressAutoHyphens/>
        <w:spacing w:line="276" w:lineRule="auto"/>
        <w:ind w:left="426" w:hanging="284"/>
        <w:jc w:val="both"/>
        <w:rPr>
          <w:del w:id="1071" w:author="Bosch Coll, Nuria" w:date="2025-07-03T14:28:00Z"/>
          <w:rFonts w:ascii="Calibri Light" w:eastAsia="MS Mincho" w:hAnsi="Calibri Light" w:cs="Calibri"/>
          <w:b/>
          <w:sz w:val="22"/>
          <w:szCs w:val="22"/>
        </w:rPr>
      </w:pPr>
      <w:del w:id="1072" w:author="Bosch Coll, Nuria" w:date="2025-07-03T14:28:00Z">
        <w:r w:rsidRPr="00F45B69" w:rsidDel="00520636">
          <w:rPr>
            <w:rFonts w:ascii="Calibri Light" w:eastAsia="MS Mincho" w:hAnsi="Calibri Light" w:cs="Calibri"/>
            <w:b/>
            <w:sz w:val="22"/>
            <w:szCs w:val="22"/>
          </w:rPr>
          <w:delText>No s’admetran ofertes per sota del preu marcat pel conveni.</w:delText>
        </w:r>
      </w:del>
    </w:p>
    <w:p w14:paraId="75A1C9D6" w14:textId="2ABE2D84" w:rsidR="005C223E" w:rsidRPr="00F45B69" w:rsidDel="00520636" w:rsidRDefault="005C223E" w:rsidP="005C223E">
      <w:pPr>
        <w:suppressAutoHyphens/>
        <w:spacing w:line="276" w:lineRule="auto"/>
        <w:jc w:val="both"/>
        <w:rPr>
          <w:del w:id="1073" w:author="Bosch Coll, Nuria" w:date="2025-07-03T14:28:00Z"/>
          <w:rFonts w:ascii="Calibri Light" w:eastAsia="MS Mincho" w:hAnsi="Calibri Light" w:cs="Calibri"/>
          <w:sz w:val="22"/>
          <w:szCs w:val="22"/>
        </w:rPr>
      </w:pPr>
    </w:p>
    <w:tbl>
      <w:tblPr>
        <w:tblStyle w:val="Taulaambquadrcula"/>
        <w:tblW w:w="0" w:type="auto"/>
        <w:tblLook w:val="04A0" w:firstRow="1" w:lastRow="0" w:firstColumn="1" w:lastColumn="0" w:noHBand="0" w:noVBand="1"/>
      </w:tblPr>
      <w:tblGrid>
        <w:gridCol w:w="8644"/>
      </w:tblGrid>
      <w:tr w:rsidR="005C223E" w:rsidRPr="00F45B69" w:rsidDel="00520636" w14:paraId="6C5D37DF" w14:textId="008D4CE6" w:rsidTr="009629B4">
        <w:trPr>
          <w:del w:id="1074" w:author="Bosch Coll, Nuria" w:date="2025-07-03T14:28:00Z"/>
        </w:trPr>
        <w:tc>
          <w:tcPr>
            <w:tcW w:w="8644" w:type="dxa"/>
          </w:tcPr>
          <w:p w14:paraId="5AC901F7" w14:textId="48264E0E" w:rsidR="005C223E" w:rsidRPr="00F45B69" w:rsidDel="00520636" w:rsidRDefault="00D804FB" w:rsidP="009629B4">
            <w:pPr>
              <w:spacing w:before="100" w:beforeAutospacing="1" w:after="100" w:afterAutospacing="1" w:line="276" w:lineRule="auto"/>
              <w:rPr>
                <w:del w:id="1075" w:author="Bosch Coll, Nuria" w:date="2025-07-03T14:28:00Z"/>
                <w:rFonts w:ascii="Cambria Math" w:hAnsi="Cambria Math"/>
                <w:b/>
                <w:i/>
                <w:sz w:val="22"/>
                <w:szCs w:val="22"/>
              </w:rPr>
            </w:pPr>
            <m:oMathPara>
              <m:oMath>
                <m:sSub>
                  <m:sSubPr>
                    <m:ctrlPr>
                      <w:del w:id="1076" w:author="Bosch Coll, Nuria" w:date="2025-07-03T14:28:00Z">
                        <w:rPr>
                          <w:rFonts w:ascii="Cambria Math" w:hAnsi="Cambria Math"/>
                          <w:b/>
                          <w:i/>
                          <w:sz w:val="22"/>
                          <w:szCs w:val="22"/>
                        </w:rPr>
                      </w:del>
                    </m:ctrlPr>
                  </m:sSubPr>
                  <m:e>
                    <m:r>
                      <w:del w:id="1077" w:author="Bosch Coll, Nuria" w:date="2025-07-03T14:28:00Z">
                        <m:rPr>
                          <m:sty m:val="bi"/>
                        </m:rPr>
                        <w:rPr>
                          <w:rFonts w:ascii="Cambria Math" w:hAnsi="Cambria Math"/>
                          <w:sz w:val="22"/>
                          <w:szCs w:val="22"/>
                        </w:rPr>
                        <m:t>P</m:t>
                      </w:del>
                    </m:r>
                  </m:e>
                  <m:sub>
                    <m:r>
                      <w:del w:id="1078" w:author="Bosch Coll, Nuria" w:date="2025-07-03T14:28:00Z">
                        <m:rPr>
                          <m:sty m:val="bi"/>
                        </m:rPr>
                        <w:rPr>
                          <w:rFonts w:ascii="Cambria Math" w:hAnsi="Cambria Math"/>
                          <w:sz w:val="22"/>
                          <w:szCs w:val="22"/>
                        </w:rPr>
                        <m:t>v</m:t>
                      </w:del>
                    </m:r>
                  </m:sub>
                </m:sSub>
                <m:r>
                  <w:del w:id="1079" w:author="Bosch Coll, Nuria" w:date="2025-07-03T14:28:00Z">
                    <m:rPr>
                      <m:sty m:val="bi"/>
                    </m:rPr>
                    <w:rPr>
                      <w:rFonts w:ascii="Cambria Math" w:hAnsi="Cambria Math"/>
                      <w:sz w:val="22"/>
                      <w:szCs w:val="22"/>
                    </w:rPr>
                    <m:t>=</m:t>
                  </w:del>
                </m:r>
                <m:f>
                  <m:fPr>
                    <m:ctrlPr>
                      <w:del w:id="1080" w:author="Bosch Coll, Nuria" w:date="2025-07-03T14:28:00Z">
                        <w:rPr>
                          <w:rFonts w:ascii="Cambria Math" w:hAnsi="Cambria Math"/>
                          <w:b/>
                          <w:i/>
                          <w:sz w:val="22"/>
                          <w:szCs w:val="22"/>
                        </w:rPr>
                      </w:del>
                    </m:ctrlPr>
                  </m:fPr>
                  <m:num>
                    <m:sSub>
                      <m:sSubPr>
                        <m:ctrlPr>
                          <w:del w:id="1081" w:author="Bosch Coll, Nuria" w:date="2025-07-03T14:28:00Z">
                            <w:rPr>
                              <w:rFonts w:ascii="Cambria Math" w:hAnsi="Cambria Math"/>
                              <w:b/>
                              <w:i/>
                              <w:sz w:val="22"/>
                              <w:szCs w:val="22"/>
                            </w:rPr>
                          </w:del>
                        </m:ctrlPr>
                      </m:sSubPr>
                      <m:e>
                        <m:r>
                          <w:del w:id="1082" w:author="Bosch Coll, Nuria" w:date="2025-07-03T14:28:00Z">
                            <m:rPr>
                              <m:sty m:val="bi"/>
                            </m:rPr>
                            <w:rPr>
                              <w:rFonts w:ascii="Cambria Math" w:hAnsi="Cambria Math"/>
                              <w:sz w:val="22"/>
                              <w:szCs w:val="22"/>
                            </w:rPr>
                            <m:t>H</m:t>
                          </w:del>
                        </m:r>
                      </m:e>
                      <m:sub>
                        <m:r>
                          <w:del w:id="1083" w:author="Bosch Coll, Nuria" w:date="2025-07-03T14:28:00Z">
                            <m:rPr>
                              <m:sty m:val="bi"/>
                            </m:rPr>
                            <w:rPr>
                              <w:rFonts w:ascii="Cambria Math" w:hAnsi="Cambria Math"/>
                              <w:sz w:val="22"/>
                              <w:szCs w:val="22"/>
                            </w:rPr>
                            <m:t>m</m:t>
                          </w:del>
                        </m:r>
                      </m:sub>
                    </m:sSub>
                  </m:num>
                  <m:den>
                    <m:sSub>
                      <m:sSubPr>
                        <m:ctrlPr>
                          <w:del w:id="1084" w:author="Bosch Coll, Nuria" w:date="2025-07-03T14:28:00Z">
                            <w:rPr>
                              <w:rFonts w:ascii="Cambria Math" w:hAnsi="Cambria Math"/>
                              <w:b/>
                              <w:i/>
                              <w:sz w:val="22"/>
                              <w:szCs w:val="22"/>
                            </w:rPr>
                          </w:del>
                        </m:ctrlPr>
                      </m:sSubPr>
                      <m:e>
                        <m:r>
                          <w:del w:id="1085" w:author="Bosch Coll, Nuria" w:date="2025-07-03T14:28:00Z">
                            <m:rPr>
                              <m:sty m:val="bi"/>
                            </m:rPr>
                            <w:rPr>
                              <w:rFonts w:ascii="Cambria Math" w:hAnsi="Cambria Math"/>
                              <w:sz w:val="22"/>
                              <w:szCs w:val="22"/>
                            </w:rPr>
                            <m:t>H</m:t>
                          </w:del>
                        </m:r>
                      </m:e>
                      <m:sub>
                        <m:r>
                          <w:del w:id="1086" w:author="Bosch Coll, Nuria" w:date="2025-07-03T14:28:00Z">
                            <m:rPr>
                              <m:sty m:val="bi"/>
                            </m:rPr>
                            <w:rPr>
                              <w:rFonts w:ascii="Cambria Math" w:hAnsi="Cambria Math"/>
                              <w:sz w:val="22"/>
                              <w:szCs w:val="22"/>
                            </w:rPr>
                            <m:t>v</m:t>
                          </w:del>
                        </m:r>
                      </m:sub>
                    </m:sSub>
                  </m:den>
                </m:f>
                <m:r>
                  <w:del w:id="1087" w:author="Bosch Coll, Nuria" w:date="2025-07-03T14:28:00Z">
                    <m:rPr>
                      <m:sty m:val="bi"/>
                    </m:rPr>
                    <w:rPr>
                      <w:rFonts w:ascii="Cambria Math" w:hAnsi="Cambria Math"/>
                      <w:sz w:val="22"/>
                      <w:szCs w:val="22"/>
                    </w:rPr>
                    <m:t>·P</m:t>
                  </w:del>
                </m:r>
              </m:oMath>
            </m:oMathPara>
          </w:p>
        </w:tc>
      </w:tr>
      <w:tr w:rsidR="005C223E" w:rsidRPr="00F45B69" w:rsidDel="00520636" w14:paraId="04B7E98E" w14:textId="7B5AD821" w:rsidTr="009629B4">
        <w:trPr>
          <w:del w:id="1088" w:author="Bosch Coll, Nuria" w:date="2025-07-03T14:28:00Z"/>
        </w:trPr>
        <w:tc>
          <w:tcPr>
            <w:tcW w:w="8644" w:type="dxa"/>
          </w:tcPr>
          <w:p w14:paraId="4F35495E" w14:textId="7200B429" w:rsidR="005C223E" w:rsidRPr="00F45B69" w:rsidDel="00520636" w:rsidRDefault="005C223E" w:rsidP="009629B4">
            <w:pPr>
              <w:spacing w:line="276" w:lineRule="auto"/>
              <w:rPr>
                <w:del w:id="1089" w:author="Bosch Coll, Nuria" w:date="2025-07-03T14:28:00Z"/>
                <w:rFonts w:ascii="Calibri Light" w:hAnsi="Calibri Light"/>
                <w:sz w:val="18"/>
                <w:szCs w:val="18"/>
              </w:rPr>
            </w:pPr>
            <w:del w:id="1090" w:author="Bosch Coll, Nuria" w:date="2025-07-03T14:28:00Z">
              <w:r w:rsidRPr="00F45B69" w:rsidDel="00520636">
                <w:rPr>
                  <w:rFonts w:ascii="Calibri Light" w:hAnsi="Calibri Light"/>
                  <w:sz w:val="18"/>
                  <w:szCs w:val="18"/>
                </w:rPr>
                <w:delText>On:</w:delText>
              </w:r>
            </w:del>
          </w:p>
          <w:p w14:paraId="4A4C6F98" w14:textId="14754262" w:rsidR="005C223E" w:rsidRPr="00F45B69" w:rsidDel="00520636" w:rsidRDefault="005C223E" w:rsidP="009629B4">
            <w:pPr>
              <w:spacing w:line="276" w:lineRule="auto"/>
              <w:rPr>
                <w:del w:id="1091" w:author="Bosch Coll, Nuria" w:date="2025-07-03T14:28:00Z"/>
                <w:rFonts w:ascii="Calibri Light" w:hAnsi="Calibri Light"/>
                <w:sz w:val="18"/>
                <w:szCs w:val="18"/>
              </w:rPr>
            </w:pPr>
            <w:del w:id="1092"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161E8E4" w14:textId="7C0B5B1D" w:rsidR="005C223E" w:rsidRPr="00F45B69" w:rsidDel="00520636" w:rsidRDefault="005C223E" w:rsidP="009629B4">
            <w:pPr>
              <w:spacing w:line="276" w:lineRule="auto"/>
              <w:rPr>
                <w:del w:id="1093" w:author="Bosch Coll, Nuria" w:date="2025-07-03T14:28:00Z"/>
                <w:rFonts w:ascii="Calibri Light" w:hAnsi="Calibri Light"/>
                <w:sz w:val="18"/>
                <w:szCs w:val="18"/>
              </w:rPr>
            </w:pPr>
            <w:del w:id="1094"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màxims concepte</w:delText>
              </w:r>
            </w:del>
          </w:p>
          <w:p w14:paraId="54306864" w14:textId="5A2B2C4A" w:rsidR="005C223E" w:rsidRPr="00F45B69" w:rsidDel="00520636" w:rsidRDefault="005C223E" w:rsidP="009629B4">
            <w:pPr>
              <w:spacing w:line="276" w:lineRule="auto"/>
              <w:jc w:val="both"/>
              <w:rPr>
                <w:del w:id="1095" w:author="Bosch Coll, Nuria" w:date="2025-07-03T14:28:00Z"/>
                <w:rFonts w:ascii="Calibri Light" w:eastAsia="MS Mincho" w:hAnsi="Calibri Light" w:cs="Calibri"/>
                <w:sz w:val="22"/>
                <w:szCs w:val="22"/>
              </w:rPr>
            </w:pPr>
            <w:del w:id="1096"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v</w:delText>
              </w:r>
              <w:r w:rsidRPr="00F45B69" w:rsidDel="00520636">
                <w:rPr>
                  <w:rFonts w:ascii="Calibri Light" w:hAnsi="Calibri Light" w:cstheme="minorHAnsi"/>
                  <w:b/>
                </w:rPr>
                <w:delText xml:space="preserve"> </w:delText>
              </w:r>
              <w:r w:rsidRPr="00F45B69" w:rsidDel="00520636">
                <w:rPr>
                  <w:rFonts w:ascii="Calibri Light" w:hAnsi="Calibri Light" w:cstheme="minorHAnsi"/>
                </w:rPr>
                <w:delText>= Oferta a valorar</w:delText>
              </w:r>
            </w:del>
          </w:p>
          <w:p w14:paraId="60219E04" w14:textId="7FE7D171" w:rsidR="005C223E" w:rsidRPr="00F45B69" w:rsidDel="00520636" w:rsidRDefault="005C223E" w:rsidP="009629B4">
            <w:pPr>
              <w:jc w:val="both"/>
              <w:rPr>
                <w:del w:id="1097" w:author="Bosch Coll, Nuria" w:date="2025-07-03T14:28:00Z"/>
                <w:rFonts w:ascii="Calibri Light" w:hAnsi="Calibri Light" w:cstheme="minorHAnsi"/>
              </w:rPr>
            </w:pPr>
            <w:del w:id="1098"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m</w:delText>
              </w:r>
              <w:r w:rsidRPr="00F45B69" w:rsidDel="00520636">
                <w:rPr>
                  <w:rFonts w:ascii="Calibri Light" w:hAnsi="Calibri Light" w:cstheme="minorHAnsi"/>
                </w:rPr>
                <w:delText xml:space="preserve"> = Oferta millor</w:delText>
              </w:r>
            </w:del>
          </w:p>
        </w:tc>
      </w:tr>
    </w:tbl>
    <w:p w14:paraId="1E87A7DB" w14:textId="67226265" w:rsidR="005C223E" w:rsidRPr="00F45B69" w:rsidDel="00520636" w:rsidRDefault="005C223E" w:rsidP="009857B0">
      <w:pPr>
        <w:suppressAutoHyphens/>
        <w:jc w:val="both"/>
        <w:rPr>
          <w:del w:id="1099" w:author="Bosch Coll, Nuria" w:date="2025-07-03T14:28:00Z"/>
          <w:rFonts w:ascii="Calibri" w:eastAsia="MS Mincho" w:hAnsi="Calibri" w:cs="Calibri"/>
          <w:b/>
          <w:sz w:val="22"/>
          <w:szCs w:val="22"/>
          <w:u w:val="single"/>
        </w:rPr>
      </w:pPr>
    </w:p>
    <w:p w14:paraId="553F4A09" w14:textId="1B36F597" w:rsidR="005C223E" w:rsidRPr="00F45B69" w:rsidDel="00520636" w:rsidRDefault="005C223E">
      <w:pPr>
        <w:rPr>
          <w:del w:id="1100" w:author="Bosch Coll, Nuria" w:date="2025-07-03T14:28:00Z"/>
          <w:rFonts w:ascii="Calibri" w:eastAsia="MS Mincho" w:hAnsi="Calibri" w:cs="Calibri"/>
          <w:b/>
          <w:sz w:val="22"/>
          <w:szCs w:val="22"/>
          <w:u w:val="single"/>
        </w:rPr>
      </w:pPr>
      <w:del w:id="1101" w:author="Bosch Coll, Nuria" w:date="2025-07-03T14:28:00Z">
        <w:r w:rsidRPr="00F45B69" w:rsidDel="00520636">
          <w:rPr>
            <w:rFonts w:ascii="Calibri" w:eastAsia="MS Mincho" w:hAnsi="Calibri" w:cs="Calibri"/>
            <w:b/>
            <w:sz w:val="22"/>
            <w:szCs w:val="22"/>
            <w:u w:val="single"/>
          </w:rPr>
          <w:br w:type="page"/>
        </w:r>
      </w:del>
    </w:p>
    <w:p w14:paraId="78080E10" w14:textId="74BB8987" w:rsidR="005C223E" w:rsidRPr="00F45B69" w:rsidDel="00520636" w:rsidRDefault="005C223E" w:rsidP="005C223E">
      <w:pPr>
        <w:pStyle w:val="Ttol1"/>
        <w:pBdr>
          <w:bottom w:val="single" w:sz="4" w:space="1" w:color="auto"/>
        </w:pBdr>
        <w:rPr>
          <w:del w:id="1102" w:author="Bosch Coll, Nuria" w:date="2025-07-03T14:28:00Z"/>
          <w:lang w:val="ca-ES"/>
        </w:rPr>
      </w:pPr>
      <w:del w:id="1103" w:author="Bosch Coll, Nuria" w:date="2025-07-03T14:28:00Z">
        <w:r w:rsidRPr="00F45B69" w:rsidDel="00520636">
          <w:rPr>
            <w:lang w:val="ca-ES"/>
          </w:rPr>
          <w:delText xml:space="preserve">B. Criteris tècnics de valoració automàtica (sobre 2) </w:delText>
        </w:r>
      </w:del>
    </w:p>
    <w:p w14:paraId="68107100" w14:textId="5997E977" w:rsidR="00FA465A" w:rsidRPr="00F45B69" w:rsidDel="00520636" w:rsidRDefault="00FA465A" w:rsidP="0003523A">
      <w:pPr>
        <w:suppressAutoHyphens/>
        <w:ind w:left="360"/>
        <w:jc w:val="both"/>
        <w:rPr>
          <w:del w:id="1104" w:author="Bosch Coll, Nuria" w:date="2025-07-03T14:28:00Z"/>
          <w:rFonts w:ascii="Calibri" w:eastAsia="MS Mincho" w:hAnsi="Calibri" w:cs="Calibri"/>
          <w:sz w:val="22"/>
          <w:szCs w:val="22"/>
        </w:rPr>
      </w:pPr>
    </w:p>
    <w:p w14:paraId="59CBEA22" w14:textId="5E4F1EF5" w:rsidR="00AA1318" w:rsidRPr="00F45B69" w:rsidDel="00520636" w:rsidRDefault="005C223E" w:rsidP="00AA1318">
      <w:pPr>
        <w:suppressAutoHyphens/>
        <w:jc w:val="both"/>
        <w:rPr>
          <w:del w:id="1105" w:author="Bosch Coll, Nuria" w:date="2025-07-03T14:28:00Z"/>
          <w:rFonts w:ascii="Calibri" w:eastAsia="MS Mincho" w:hAnsi="Calibri" w:cs="Calibri"/>
          <w:b/>
          <w:sz w:val="22"/>
          <w:szCs w:val="22"/>
        </w:rPr>
      </w:pPr>
      <w:del w:id="1106" w:author="Bosch Coll, Nuria" w:date="2025-07-03T14:28:00Z">
        <w:r w:rsidRPr="00F45B69" w:rsidDel="00520636">
          <w:rPr>
            <w:rFonts w:ascii="Calibri" w:eastAsia="MS Mincho" w:hAnsi="Calibri" w:cs="Calibri"/>
            <w:b/>
            <w:sz w:val="22"/>
            <w:szCs w:val="22"/>
          </w:rPr>
          <w:delText>B</w:delText>
        </w:r>
        <w:r w:rsidR="00537360" w:rsidRPr="00F45B69" w:rsidDel="00520636">
          <w:rPr>
            <w:rFonts w:ascii="Calibri" w:eastAsia="MS Mincho" w:hAnsi="Calibri" w:cs="Calibri"/>
            <w:b/>
            <w:sz w:val="22"/>
            <w:szCs w:val="22"/>
          </w:rPr>
          <w:delText>.</w:delText>
        </w:r>
        <w:r w:rsidR="000A4F1B" w:rsidRPr="00F45B69" w:rsidDel="00520636">
          <w:rPr>
            <w:rFonts w:ascii="Calibri" w:eastAsia="MS Mincho" w:hAnsi="Calibri" w:cs="Calibri"/>
            <w:b/>
            <w:sz w:val="22"/>
            <w:szCs w:val="22"/>
          </w:rPr>
          <w:delText>1</w:delText>
        </w:r>
        <w:r w:rsidR="00537360" w:rsidRPr="00F45B69" w:rsidDel="00520636">
          <w:rPr>
            <w:rFonts w:ascii="Calibri" w:eastAsia="MS Mincho" w:hAnsi="Calibri" w:cs="Calibri"/>
            <w:b/>
            <w:sz w:val="22"/>
            <w:szCs w:val="22"/>
          </w:rPr>
          <w:delText xml:space="preserve"> </w:delText>
        </w:r>
        <w:r w:rsidR="00AA1318" w:rsidRPr="00F45B69" w:rsidDel="00520636">
          <w:rPr>
            <w:rFonts w:ascii="Calibri" w:eastAsia="MS Mincho" w:hAnsi="Calibri" w:cs="Calibri"/>
            <w:b/>
            <w:sz w:val="22"/>
            <w:szCs w:val="22"/>
          </w:rPr>
          <w:delText xml:space="preserve">Oferta de l’equip humà del servei (fins a </w:delText>
        </w:r>
        <w:r w:rsidR="00AE2FFF" w:rsidRPr="00F45B69" w:rsidDel="00520636">
          <w:rPr>
            <w:rFonts w:ascii="Calibri" w:eastAsia="MS Mincho" w:hAnsi="Calibri" w:cs="Calibri"/>
            <w:b/>
            <w:sz w:val="22"/>
            <w:szCs w:val="22"/>
          </w:rPr>
          <w:delText>3</w:delText>
        </w:r>
        <w:r w:rsidR="001A59DC" w:rsidRPr="00F45B69" w:rsidDel="00520636">
          <w:rPr>
            <w:rFonts w:ascii="Calibri" w:eastAsia="MS Mincho" w:hAnsi="Calibri" w:cs="Calibri"/>
            <w:b/>
            <w:sz w:val="22"/>
            <w:szCs w:val="22"/>
          </w:rPr>
          <w:delText>5</w:delText>
        </w:r>
        <w:r w:rsidR="00AA1318" w:rsidRPr="00F45B69" w:rsidDel="00520636">
          <w:rPr>
            <w:rFonts w:ascii="Calibri" w:eastAsia="MS Mincho" w:hAnsi="Calibri" w:cs="Calibri"/>
            <w:b/>
            <w:sz w:val="22"/>
            <w:szCs w:val="22"/>
          </w:rPr>
          <w:delText xml:space="preserve"> punts)</w:delText>
        </w:r>
      </w:del>
    </w:p>
    <w:p w14:paraId="7EE21215" w14:textId="1C639292" w:rsidR="00AA1318" w:rsidRPr="00F45B69" w:rsidDel="00520636" w:rsidRDefault="00AA1318" w:rsidP="00AA1318">
      <w:pPr>
        <w:rPr>
          <w:del w:id="1107" w:author="Bosch Coll, Nuria" w:date="2025-07-03T14:28:00Z"/>
        </w:rPr>
      </w:pPr>
    </w:p>
    <w:p w14:paraId="41DCB9DF" w14:textId="53976003" w:rsidR="006A5EE7" w:rsidRPr="00F45B69" w:rsidDel="00520636" w:rsidRDefault="006A5EE7" w:rsidP="006A5EE7">
      <w:pPr>
        <w:suppressAutoHyphens/>
        <w:jc w:val="both"/>
        <w:rPr>
          <w:del w:id="1108" w:author="Bosch Coll, Nuria" w:date="2025-07-03T14:28:00Z"/>
          <w:rFonts w:ascii="Calibri" w:eastAsia="MS Mincho" w:hAnsi="Calibri" w:cs="Calibri"/>
          <w:sz w:val="22"/>
          <w:szCs w:val="22"/>
        </w:rPr>
      </w:pPr>
      <w:del w:id="1109" w:author="Bosch Coll, Nuria" w:date="2025-07-03T14:28:00Z">
        <w:r w:rsidRPr="00F45B69" w:rsidDel="00520636">
          <w:rPr>
            <w:rFonts w:ascii="Calibri" w:eastAsia="MS Mincho" w:hAnsi="Calibri" w:cs="Calibri"/>
            <w:sz w:val="22"/>
            <w:szCs w:val="22"/>
          </w:rPr>
          <w:delText xml:space="preserve">Es valora l’experiència del personal adscrit al servei, en la prestació de serveis similars, atenent els anys de participació en cada contracte, desenvolupant les mateixes funcions que l’oferta, i com a promig de treballadors que conformen l’equip. </w:delText>
        </w:r>
      </w:del>
    </w:p>
    <w:p w14:paraId="4BD37ECC" w14:textId="714B38D7" w:rsidR="006A5EE7" w:rsidRPr="00F45B69" w:rsidDel="00520636" w:rsidRDefault="006A5EE7" w:rsidP="006A5EE7">
      <w:pPr>
        <w:rPr>
          <w:del w:id="1110" w:author="Bosch Coll, Nuria" w:date="2025-07-03T14:28:00Z"/>
        </w:rPr>
      </w:pPr>
    </w:p>
    <w:p w14:paraId="0BB42956" w14:textId="0451BC70" w:rsidR="006A5EE7" w:rsidRPr="00F45B69" w:rsidDel="00520636" w:rsidRDefault="006A5EE7" w:rsidP="006A5EE7">
      <w:pPr>
        <w:spacing w:afterLines="80" w:after="192"/>
        <w:rPr>
          <w:del w:id="1111" w:author="Bosch Coll, Nuria" w:date="2025-07-03T14:28:00Z"/>
          <w:rFonts w:asciiTheme="minorHAnsi" w:hAnsiTheme="minorHAnsi"/>
          <w:sz w:val="22"/>
          <w:szCs w:val="22"/>
        </w:rPr>
      </w:pPr>
      <w:del w:id="1112" w:author="Bosch Coll, Nuria" w:date="2025-07-03T14:28:00Z">
        <w:r w:rsidRPr="00F45B69" w:rsidDel="00520636">
          <w:rPr>
            <w:rFonts w:asciiTheme="minorHAnsi" w:hAnsiTheme="minorHAnsi"/>
            <w:sz w:val="22"/>
            <w:szCs w:val="22"/>
          </w:rPr>
          <w:delText>Es defineixen 3 tipologies d’experiència:</w:delText>
        </w:r>
      </w:del>
    </w:p>
    <w:p w14:paraId="19A277D3" w14:textId="78C76A63" w:rsidR="006A5EE7" w:rsidRPr="00F45B69" w:rsidDel="00520636" w:rsidRDefault="43BF6CC0" w:rsidP="45056810">
      <w:pPr>
        <w:pStyle w:val="Pargrafdellista"/>
        <w:numPr>
          <w:ilvl w:val="0"/>
          <w:numId w:val="27"/>
        </w:numPr>
        <w:spacing w:afterLines="80" w:after="192"/>
        <w:jc w:val="both"/>
        <w:rPr>
          <w:del w:id="1113" w:author="Bosch Coll, Nuria" w:date="2025-07-03T14:28:00Z"/>
          <w:rFonts w:asciiTheme="minorHAnsi" w:hAnsiTheme="minorHAnsi"/>
          <w:sz w:val="22"/>
          <w:szCs w:val="22"/>
        </w:rPr>
      </w:pPr>
      <w:del w:id="1114" w:author="Bosch Coll, Nuria" w:date="2025-07-03T14:28:00Z">
        <w:r w:rsidRPr="6815D149" w:rsidDel="00520636">
          <w:rPr>
            <w:rFonts w:asciiTheme="minorHAnsi" w:hAnsiTheme="minorHAnsi"/>
            <w:b/>
            <w:bCs/>
            <w:sz w:val="22"/>
            <w:szCs w:val="22"/>
          </w:rPr>
          <w:delText>Tipus 1</w:delText>
        </w:r>
        <w:r w:rsidRPr="6815D149" w:rsidDel="00520636">
          <w:rPr>
            <w:rFonts w:asciiTheme="minorHAnsi" w:hAnsiTheme="minorHAnsi"/>
            <w:sz w:val="22"/>
            <w:szCs w:val="22"/>
          </w:rPr>
          <w:delText xml:space="preserve">: Recintes </w:delText>
        </w:r>
        <w:r w:rsidR="6CB8D03D" w:rsidRPr="6815D149" w:rsidDel="00520636">
          <w:rPr>
            <w:rFonts w:asciiTheme="minorHAnsi" w:hAnsiTheme="minorHAnsi"/>
            <w:sz w:val="22"/>
            <w:szCs w:val="22"/>
          </w:rPr>
          <w:delText xml:space="preserve">hospitalaris </w:delText>
        </w:r>
        <w:r w:rsidR="421C3CAA" w:rsidRPr="6815D149" w:rsidDel="00520636">
          <w:rPr>
            <w:rFonts w:asciiTheme="minorHAnsi" w:hAnsiTheme="minorHAnsi"/>
            <w:sz w:val="22"/>
            <w:szCs w:val="22"/>
          </w:rPr>
          <w:delText>sales blanques ISO 5 o superior i més de 150m2</w:delText>
        </w:r>
      </w:del>
    </w:p>
    <w:p w14:paraId="08DB9A3F" w14:textId="77A52BD2" w:rsidR="006B0559" w:rsidRPr="00F45B69" w:rsidDel="00520636" w:rsidRDefault="006A5EE7" w:rsidP="6518DE63">
      <w:pPr>
        <w:pStyle w:val="Pargrafdellista"/>
        <w:numPr>
          <w:ilvl w:val="0"/>
          <w:numId w:val="27"/>
        </w:numPr>
        <w:spacing w:afterLines="80" w:after="192"/>
        <w:jc w:val="both"/>
        <w:rPr>
          <w:del w:id="1115" w:author="Bosch Coll, Nuria" w:date="2025-07-03T14:28:00Z"/>
          <w:rFonts w:asciiTheme="minorHAnsi" w:hAnsiTheme="minorHAnsi"/>
          <w:sz w:val="22"/>
          <w:szCs w:val="22"/>
        </w:rPr>
      </w:pPr>
      <w:del w:id="1116" w:author="Bosch Coll, Nuria" w:date="2025-07-03T14:28:00Z">
        <w:r w:rsidRPr="6518DE63" w:rsidDel="00520636">
          <w:rPr>
            <w:rFonts w:asciiTheme="minorHAnsi" w:hAnsiTheme="minorHAnsi"/>
            <w:b/>
            <w:bCs/>
            <w:sz w:val="22"/>
            <w:szCs w:val="22"/>
          </w:rPr>
          <w:delText>Tipus 2</w:delText>
        </w:r>
        <w:r w:rsidRPr="6518DE63" w:rsidDel="00520636">
          <w:rPr>
            <w:rFonts w:asciiTheme="minorHAnsi" w:hAnsiTheme="minorHAnsi"/>
            <w:sz w:val="22"/>
            <w:szCs w:val="22"/>
          </w:rPr>
          <w:delText xml:space="preserve">: </w:delText>
        </w:r>
        <w:r w:rsidR="00AC22C8" w:rsidRPr="6518DE63" w:rsidDel="00520636">
          <w:rPr>
            <w:rFonts w:asciiTheme="minorHAnsi" w:hAnsiTheme="minorHAnsi"/>
            <w:sz w:val="22"/>
            <w:szCs w:val="22"/>
          </w:rPr>
          <w:delText xml:space="preserve">Recintes hospitalaris com a mínim amb </w:delText>
        </w:r>
        <w:r w:rsidR="001848FC" w:rsidRPr="6518DE63" w:rsidDel="00520636">
          <w:rPr>
            <w:rFonts w:asciiTheme="minorHAnsi" w:hAnsiTheme="minorHAnsi"/>
            <w:sz w:val="22"/>
            <w:szCs w:val="22"/>
          </w:rPr>
          <w:delText>ISO</w:delText>
        </w:r>
        <w:r w:rsidR="04F4F1AD" w:rsidRPr="6518DE63" w:rsidDel="00520636">
          <w:rPr>
            <w:rFonts w:asciiTheme="minorHAnsi" w:hAnsiTheme="minorHAnsi"/>
            <w:sz w:val="22"/>
            <w:szCs w:val="22"/>
          </w:rPr>
          <w:delText xml:space="preserve"> </w:delText>
        </w:r>
        <w:r w:rsidR="001848FC" w:rsidRPr="6518DE63" w:rsidDel="00520636">
          <w:rPr>
            <w:rFonts w:asciiTheme="minorHAnsi" w:hAnsiTheme="minorHAnsi"/>
            <w:sz w:val="22"/>
            <w:szCs w:val="22"/>
          </w:rPr>
          <w:delText>5 o superior</w:delText>
        </w:r>
      </w:del>
    </w:p>
    <w:p w14:paraId="6BB90607" w14:textId="7AAF1853" w:rsidR="006A5EE7" w:rsidRPr="00F45B69" w:rsidDel="00520636" w:rsidRDefault="006A5EE7" w:rsidP="006A5EE7">
      <w:pPr>
        <w:pStyle w:val="Pargrafdellista"/>
        <w:numPr>
          <w:ilvl w:val="0"/>
          <w:numId w:val="27"/>
        </w:numPr>
        <w:spacing w:afterLines="80" w:after="192"/>
        <w:contextualSpacing w:val="0"/>
        <w:jc w:val="both"/>
        <w:rPr>
          <w:del w:id="1117" w:author="Bosch Coll, Nuria" w:date="2025-07-03T14:28:00Z"/>
          <w:rFonts w:asciiTheme="minorHAnsi" w:hAnsiTheme="minorHAnsi"/>
          <w:sz w:val="22"/>
          <w:szCs w:val="22"/>
        </w:rPr>
      </w:pPr>
      <w:del w:id="1118" w:author="Bosch Coll, Nuria" w:date="2025-07-03T14:28:00Z">
        <w:r w:rsidRPr="00F45B69" w:rsidDel="00520636">
          <w:rPr>
            <w:rFonts w:asciiTheme="minorHAnsi" w:hAnsiTheme="minorHAnsi"/>
            <w:b/>
            <w:sz w:val="22"/>
            <w:szCs w:val="22"/>
          </w:rPr>
          <w:delText>Tipus 3</w:delText>
        </w:r>
        <w:r w:rsidRPr="00F45B69" w:rsidDel="00520636">
          <w:rPr>
            <w:rFonts w:asciiTheme="minorHAnsi" w:hAnsiTheme="minorHAnsi"/>
            <w:sz w:val="22"/>
            <w:szCs w:val="22"/>
          </w:rPr>
          <w:delText xml:space="preserve">: </w:delText>
        </w:r>
        <w:r w:rsidR="007966C6" w:rsidRPr="00F45B69" w:rsidDel="00520636">
          <w:rPr>
            <w:rFonts w:asciiTheme="minorHAnsi" w:hAnsiTheme="minorHAnsi"/>
            <w:sz w:val="22"/>
            <w:szCs w:val="22"/>
          </w:rPr>
          <w:delText xml:space="preserve">Altres </w:delText>
        </w:r>
        <w:r w:rsidR="001848FC" w:rsidRPr="00F45B69" w:rsidDel="00520636">
          <w:rPr>
            <w:rFonts w:asciiTheme="minorHAnsi" w:hAnsiTheme="minorHAnsi"/>
            <w:sz w:val="22"/>
            <w:szCs w:val="22"/>
          </w:rPr>
          <w:delText>sales blanques</w:delText>
        </w:r>
      </w:del>
    </w:p>
    <w:p w14:paraId="34291BA7" w14:textId="2A451A92" w:rsidR="006A5EE7" w:rsidRPr="00F45B69" w:rsidDel="00520636" w:rsidRDefault="006A5EE7" w:rsidP="006A5EE7">
      <w:pPr>
        <w:rPr>
          <w:del w:id="1119" w:author="Bosch Coll, Nuria" w:date="2025-07-03T14:28:00Z"/>
          <w:rFonts w:asciiTheme="minorHAnsi" w:hAnsiTheme="minorHAnsi"/>
          <w:sz w:val="22"/>
          <w:szCs w:val="22"/>
        </w:rPr>
      </w:pPr>
    </w:p>
    <w:p w14:paraId="281698BB" w14:textId="4EFFE5D6" w:rsidR="006A5EE7" w:rsidRPr="00F45B69" w:rsidDel="00520636" w:rsidRDefault="43BF6CC0" w:rsidP="6815D149">
      <w:pPr>
        <w:jc w:val="both"/>
        <w:rPr>
          <w:del w:id="1120" w:author="Bosch Coll, Nuria" w:date="2025-07-03T14:28:00Z"/>
          <w:rFonts w:asciiTheme="minorHAnsi" w:hAnsiTheme="minorHAnsi"/>
          <w:sz w:val="22"/>
          <w:szCs w:val="22"/>
        </w:rPr>
      </w:pPr>
      <w:del w:id="1121" w:author="Bosch Coll, Nuria" w:date="2025-07-03T14:28:00Z">
        <w:r w:rsidRPr="6815D149" w:rsidDel="00520636">
          <w:rPr>
            <w:rFonts w:asciiTheme="minorHAnsi" w:hAnsiTheme="minorHAnsi"/>
            <w:sz w:val="22"/>
            <w:szCs w:val="22"/>
          </w:rPr>
          <w:delText>Les dades per puntuar a cadascun dels membres de l’equip ofert seran les declarades en e</w:delText>
        </w:r>
        <w:r w:rsidR="64D583AF" w:rsidRPr="6815D149" w:rsidDel="00520636">
          <w:rPr>
            <w:rFonts w:asciiTheme="minorHAnsi" w:hAnsiTheme="minorHAnsi"/>
            <w:sz w:val="22"/>
            <w:szCs w:val="22"/>
          </w:rPr>
          <w:delText>ls formularis dels annexos AP-1 i</w:delText>
        </w:r>
        <w:r w:rsidRPr="6815D149" w:rsidDel="00520636">
          <w:rPr>
            <w:rFonts w:asciiTheme="minorHAnsi" w:hAnsiTheme="minorHAnsi"/>
            <w:sz w:val="22"/>
            <w:szCs w:val="22"/>
          </w:rPr>
          <w:delText xml:space="preserve"> AP-2 que hauran de ser lliurats al sobre 2. </w:delText>
        </w:r>
      </w:del>
    </w:p>
    <w:p w14:paraId="05EE0738" w14:textId="4A210FB1" w:rsidR="006A5EE7" w:rsidRPr="00F45B69" w:rsidDel="00520636" w:rsidRDefault="006A5EE7" w:rsidP="6815D149">
      <w:pPr>
        <w:jc w:val="both"/>
        <w:rPr>
          <w:del w:id="1122" w:author="Bosch Coll, Nuria" w:date="2025-07-03T14:28:00Z"/>
          <w:rFonts w:asciiTheme="minorHAnsi" w:hAnsiTheme="minorHAnsi"/>
          <w:sz w:val="22"/>
          <w:szCs w:val="22"/>
        </w:rPr>
      </w:pPr>
    </w:p>
    <w:p w14:paraId="1797952F" w14:textId="61C453CF" w:rsidR="006A5EE7" w:rsidRPr="00F45B69" w:rsidDel="00520636" w:rsidRDefault="43BF6CC0" w:rsidP="6815D149">
      <w:pPr>
        <w:jc w:val="both"/>
        <w:rPr>
          <w:del w:id="1123" w:author="Bosch Coll, Nuria" w:date="2025-07-03T14:28:00Z"/>
          <w:rFonts w:asciiTheme="minorHAnsi" w:hAnsiTheme="minorHAnsi"/>
          <w:sz w:val="22"/>
          <w:szCs w:val="22"/>
        </w:rPr>
      </w:pPr>
      <w:del w:id="1124" w:author="Bosch Coll, Nuria" w:date="2025-07-03T14:28:00Z">
        <w:r w:rsidRPr="6815D149" w:rsidDel="00520636">
          <w:rPr>
            <w:rFonts w:asciiTheme="minorHAnsi" w:hAnsiTheme="minorHAnsi"/>
            <w:sz w:val="22"/>
            <w:szCs w:val="22"/>
          </w:rPr>
          <w:delText xml:space="preserve">Per cada membre de l’equip </w:delText>
        </w:r>
        <w:r w:rsidR="7D1EFF23" w:rsidRPr="6815D149" w:rsidDel="00520636">
          <w:rPr>
            <w:rFonts w:asciiTheme="minorHAnsi" w:hAnsiTheme="minorHAnsi"/>
            <w:sz w:val="22"/>
            <w:szCs w:val="22"/>
          </w:rPr>
          <w:delText xml:space="preserve">principal, </w:delText>
        </w:r>
        <w:r w:rsidRPr="6815D149" w:rsidDel="00520636">
          <w:rPr>
            <w:rFonts w:asciiTheme="minorHAnsi" w:hAnsiTheme="minorHAnsi"/>
            <w:sz w:val="22"/>
            <w:szCs w:val="22"/>
          </w:rPr>
          <w:delText>la puntuació P</w:delText>
        </w:r>
        <w:r w:rsidRPr="6815D149" w:rsidDel="00520636">
          <w:rPr>
            <w:rFonts w:asciiTheme="minorHAnsi" w:hAnsiTheme="minorHAnsi"/>
            <w:sz w:val="22"/>
            <w:szCs w:val="22"/>
            <w:vertAlign w:val="subscript"/>
          </w:rPr>
          <w:delText>Tipus</w:delText>
        </w:r>
        <w:r w:rsidRPr="6815D149" w:rsidDel="00520636">
          <w:rPr>
            <w:rFonts w:asciiTheme="minorHAnsi" w:hAnsiTheme="minorHAnsi"/>
            <w:sz w:val="22"/>
            <w:szCs w:val="22"/>
          </w:rPr>
          <w:delText xml:space="preserve"> obtinguda serà aquella que </w:delText>
        </w:r>
        <w:r w:rsidRPr="6815D149" w:rsidDel="00520636">
          <w:rPr>
            <w:rFonts w:asciiTheme="minorHAnsi" w:hAnsiTheme="minorHAnsi"/>
            <w:b/>
            <w:bCs/>
            <w:sz w:val="22"/>
            <w:szCs w:val="22"/>
          </w:rPr>
          <w:delText>compleixi la condició del llistat adjunt de major valor.</w:delText>
        </w:r>
      </w:del>
    </w:p>
    <w:tbl>
      <w:tblPr>
        <w:tblStyle w:val="Taulaambquadrcula"/>
        <w:tblpPr w:leftFromText="141" w:rightFromText="141" w:vertAnchor="text" w:horzAnchor="margin" w:tblpXSpec="center" w:tblpY="161"/>
        <w:tblW w:w="5000" w:type="pct"/>
        <w:tblLook w:val="04A0" w:firstRow="1" w:lastRow="0" w:firstColumn="1" w:lastColumn="0" w:noHBand="0" w:noVBand="1"/>
      </w:tblPr>
      <w:tblGrid>
        <w:gridCol w:w="506"/>
        <w:gridCol w:w="4006"/>
        <w:gridCol w:w="3316"/>
        <w:gridCol w:w="893"/>
      </w:tblGrid>
      <w:tr w:rsidR="005C223E" w:rsidRPr="00F45B69" w:rsidDel="00520636" w14:paraId="145E1844" w14:textId="17EE1FC7" w:rsidTr="005C223E">
        <w:trPr>
          <w:cantSplit/>
          <w:tblHeader/>
          <w:del w:id="1125" w:author="Bosch Coll, Nuria" w:date="2025-07-03T14:28:00Z"/>
        </w:trPr>
        <w:tc>
          <w:tcPr>
            <w:tcW w:w="290" w:type="pct"/>
            <w:shd w:val="clear" w:color="auto" w:fill="auto"/>
            <w:textDirection w:val="btLr"/>
          </w:tcPr>
          <w:p w14:paraId="2D42FB80" w14:textId="43D01FD0" w:rsidR="005C223E" w:rsidRPr="00F45B69" w:rsidDel="00520636" w:rsidRDefault="005C223E" w:rsidP="006A5EE7">
            <w:pPr>
              <w:pStyle w:val="Textindependent"/>
              <w:ind w:left="113" w:right="113"/>
              <w:jc w:val="center"/>
              <w:rPr>
                <w:del w:id="1126" w:author="Bosch Coll, Nuria" w:date="2025-07-03T14:28:00Z"/>
                <w:rFonts w:asciiTheme="minorHAnsi" w:hAnsiTheme="minorHAnsi"/>
                <w:b w:val="0"/>
                <w:szCs w:val="22"/>
                <w:vertAlign w:val="subscript"/>
              </w:rPr>
            </w:pPr>
          </w:p>
        </w:tc>
        <w:tc>
          <w:tcPr>
            <w:tcW w:w="2297" w:type="pct"/>
            <w:vAlign w:val="center"/>
          </w:tcPr>
          <w:p w14:paraId="7DB725A7" w14:textId="0AB2F71E" w:rsidR="005C223E" w:rsidRPr="00F45B69" w:rsidDel="00520636" w:rsidRDefault="005C223E" w:rsidP="006A5EE7">
            <w:pPr>
              <w:pStyle w:val="Textindependent"/>
              <w:jc w:val="center"/>
              <w:rPr>
                <w:del w:id="1127" w:author="Bosch Coll, Nuria" w:date="2025-07-03T14:28:00Z"/>
                <w:rFonts w:asciiTheme="minorHAnsi" w:hAnsiTheme="minorHAnsi"/>
                <w:b w:val="0"/>
                <w:sz w:val="20"/>
                <w:szCs w:val="20"/>
              </w:rPr>
            </w:pPr>
            <w:del w:id="1128" w:author="Bosch Coll, Nuria" w:date="2025-07-03T14:28:00Z">
              <w:r w:rsidRPr="00F45B69" w:rsidDel="00520636">
                <w:rPr>
                  <w:rFonts w:asciiTheme="minorHAnsi" w:hAnsiTheme="minorHAnsi"/>
                  <w:sz w:val="20"/>
                  <w:szCs w:val="20"/>
                </w:rPr>
                <w:delText>Responsable tècnic</w:delText>
              </w:r>
            </w:del>
          </w:p>
        </w:tc>
        <w:tc>
          <w:tcPr>
            <w:tcW w:w="1901" w:type="pct"/>
            <w:vAlign w:val="center"/>
          </w:tcPr>
          <w:p w14:paraId="762C74CC" w14:textId="4DF8A9CC" w:rsidR="005C223E" w:rsidRPr="00F45B69" w:rsidDel="00520636" w:rsidRDefault="005C223E" w:rsidP="006A5EE7">
            <w:pPr>
              <w:pStyle w:val="Textindependent"/>
              <w:jc w:val="center"/>
              <w:rPr>
                <w:del w:id="1129" w:author="Bosch Coll, Nuria" w:date="2025-07-03T14:28:00Z"/>
                <w:rFonts w:asciiTheme="minorHAnsi" w:hAnsiTheme="minorHAnsi"/>
                <w:sz w:val="20"/>
                <w:szCs w:val="20"/>
              </w:rPr>
            </w:pPr>
            <w:del w:id="1130" w:author="Bosch Coll, Nuria" w:date="2025-07-03T14:28:00Z">
              <w:r w:rsidRPr="00F45B69" w:rsidDel="00520636">
                <w:rPr>
                  <w:rFonts w:asciiTheme="minorHAnsi" w:hAnsiTheme="minorHAnsi"/>
                  <w:sz w:val="20"/>
                  <w:szCs w:val="20"/>
                </w:rPr>
                <w:delText>Equip principal</w:delText>
              </w:r>
            </w:del>
          </w:p>
        </w:tc>
        <w:tc>
          <w:tcPr>
            <w:tcW w:w="512" w:type="pct"/>
            <w:vAlign w:val="center"/>
          </w:tcPr>
          <w:p w14:paraId="22899D23" w14:textId="4F1FF45B" w:rsidR="005C223E" w:rsidRPr="00F45B69" w:rsidDel="00520636" w:rsidRDefault="005C223E" w:rsidP="006A5EE7">
            <w:pPr>
              <w:pStyle w:val="Textindependent"/>
              <w:jc w:val="center"/>
              <w:rPr>
                <w:del w:id="1131" w:author="Bosch Coll, Nuria" w:date="2025-07-03T14:28:00Z"/>
                <w:rFonts w:asciiTheme="minorHAnsi" w:hAnsiTheme="minorHAnsi"/>
                <w:b w:val="0"/>
                <w:sz w:val="20"/>
                <w:szCs w:val="20"/>
              </w:rPr>
            </w:pPr>
            <w:del w:id="1132" w:author="Bosch Coll, Nuria" w:date="2025-07-03T14:28:00Z">
              <w:r w:rsidRPr="00F45B69" w:rsidDel="00520636">
                <w:rPr>
                  <w:rFonts w:asciiTheme="minorHAnsi" w:hAnsiTheme="minorHAnsi"/>
                  <w:sz w:val="20"/>
                  <w:szCs w:val="20"/>
                </w:rPr>
                <w:delText>Punts</w:delText>
              </w:r>
            </w:del>
          </w:p>
        </w:tc>
      </w:tr>
      <w:tr w:rsidR="006A5EE7" w:rsidRPr="00F45B69" w:rsidDel="00520636" w14:paraId="44A5DCF0" w14:textId="7F6D0924" w:rsidTr="005C223E">
        <w:trPr>
          <w:cantSplit/>
          <w:trHeight w:val="840"/>
          <w:del w:id="1133" w:author="Bosch Coll, Nuria" w:date="2025-07-03T14:28:00Z"/>
        </w:trPr>
        <w:tc>
          <w:tcPr>
            <w:tcW w:w="290" w:type="pct"/>
            <w:shd w:val="clear" w:color="auto" w:fill="auto"/>
            <w:textDirection w:val="btLr"/>
          </w:tcPr>
          <w:p w14:paraId="78D5A64B" w14:textId="0BA0DD0E" w:rsidR="006A5EE7" w:rsidRPr="00F45B69" w:rsidDel="00520636" w:rsidRDefault="006A5EE7" w:rsidP="006A5EE7">
            <w:pPr>
              <w:pStyle w:val="Textindependent"/>
              <w:ind w:left="113" w:right="113"/>
              <w:jc w:val="center"/>
              <w:rPr>
                <w:del w:id="1134" w:author="Bosch Coll, Nuria" w:date="2025-07-03T14:28:00Z"/>
                <w:rFonts w:asciiTheme="minorHAnsi" w:hAnsiTheme="minorHAnsi"/>
                <w:b w:val="0"/>
                <w:szCs w:val="22"/>
              </w:rPr>
            </w:pPr>
            <w:del w:id="1135" w:author="Bosch Coll, Nuria" w:date="2025-07-03T14:28:00Z">
              <w:r w:rsidRPr="00F45B69" w:rsidDel="00520636">
                <w:rPr>
                  <w:rFonts w:asciiTheme="minorHAnsi" w:hAnsiTheme="minorHAnsi"/>
                  <w:szCs w:val="22"/>
                </w:rPr>
                <w:delText>P</w:delText>
              </w:r>
              <w:r w:rsidRPr="00F45B69" w:rsidDel="00520636">
                <w:rPr>
                  <w:rFonts w:asciiTheme="minorHAnsi" w:hAnsiTheme="minorHAnsi"/>
                  <w:szCs w:val="22"/>
                  <w:vertAlign w:val="subscript"/>
                </w:rPr>
                <w:delText>TIPUS</w:delText>
              </w:r>
            </w:del>
          </w:p>
        </w:tc>
        <w:tc>
          <w:tcPr>
            <w:tcW w:w="4198" w:type="pct"/>
            <w:gridSpan w:val="2"/>
          </w:tcPr>
          <w:p w14:paraId="375970ED" w14:textId="4EED369B" w:rsidR="006A5EE7" w:rsidRPr="00F45B69" w:rsidDel="00520636" w:rsidRDefault="006A5EE7" w:rsidP="006A5EE7">
            <w:pPr>
              <w:pStyle w:val="Textindependent"/>
              <w:rPr>
                <w:del w:id="1136" w:author="Bosch Coll, Nuria" w:date="2025-07-03T14:28:00Z"/>
                <w:rFonts w:asciiTheme="minorHAnsi" w:hAnsiTheme="minorHAnsi"/>
                <w:sz w:val="20"/>
                <w:szCs w:val="20"/>
              </w:rPr>
            </w:pPr>
            <w:del w:id="1137"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3</w:delText>
              </w:r>
              <w:r w:rsidR="00AC22C8" w:rsidRPr="00F45B69" w:rsidDel="00520636">
                <w:rPr>
                  <w:rFonts w:asciiTheme="minorHAnsi" w:hAnsiTheme="minorHAnsi"/>
                  <w:sz w:val="20"/>
                  <w:szCs w:val="20"/>
                </w:rPr>
                <w:delText xml:space="preserve"> anys en serveis de tipus 2 </w:delText>
              </w:r>
            </w:del>
          </w:p>
          <w:p w14:paraId="7D4DFA4D" w14:textId="1BD98EDC" w:rsidR="006A5EE7" w:rsidRPr="00F45B69" w:rsidDel="00520636" w:rsidRDefault="006A5EE7" w:rsidP="006A5EE7">
            <w:pPr>
              <w:pStyle w:val="Textindependent"/>
              <w:rPr>
                <w:del w:id="1138" w:author="Bosch Coll, Nuria" w:date="2025-07-03T14:28:00Z"/>
                <w:rFonts w:asciiTheme="minorHAnsi" w:hAnsiTheme="minorHAnsi"/>
                <w:sz w:val="20"/>
                <w:szCs w:val="20"/>
              </w:rPr>
            </w:pPr>
            <w:del w:id="1139"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anys en serveis de tipus 1 </w:delText>
              </w:r>
            </w:del>
          </w:p>
          <w:p w14:paraId="338863BE" w14:textId="46716D33" w:rsidR="00AC22C8" w:rsidRPr="00F45B69" w:rsidDel="00520636" w:rsidRDefault="00AC22C8" w:rsidP="00AC22C8">
            <w:pPr>
              <w:pStyle w:val="Textindependent"/>
              <w:rPr>
                <w:del w:id="1140" w:author="Bosch Coll, Nuria" w:date="2025-07-03T14:28:00Z"/>
                <w:rFonts w:asciiTheme="minorHAnsi" w:hAnsiTheme="minorHAnsi"/>
                <w:sz w:val="20"/>
                <w:szCs w:val="20"/>
              </w:rPr>
            </w:pPr>
            <w:del w:id="1141"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w:delText>
              </w:r>
            </w:del>
          </w:p>
          <w:p w14:paraId="12674EF6" w14:textId="12639228" w:rsidR="006A5EE7" w:rsidRPr="00F45B69" w:rsidDel="00520636" w:rsidRDefault="006A5EE7" w:rsidP="006A5EE7">
            <w:pPr>
              <w:pStyle w:val="Textindependent"/>
              <w:rPr>
                <w:del w:id="1142" w:author="Bosch Coll, Nuria" w:date="2025-07-03T14:28:00Z"/>
                <w:rFonts w:asciiTheme="minorHAnsi" w:hAnsiTheme="minorHAnsi"/>
                <w:sz w:val="20"/>
                <w:szCs w:val="20"/>
              </w:rPr>
            </w:pPr>
            <w:del w:id="1143"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w:delText>
              </w:r>
              <w:r w:rsidR="00AC22C8" w:rsidRPr="00F45B69" w:rsidDel="00520636">
                <w:rPr>
                  <w:rFonts w:asciiTheme="minorHAnsi" w:hAnsiTheme="minorHAnsi"/>
                  <w:sz w:val="20"/>
                  <w:szCs w:val="20"/>
                </w:rPr>
                <w:delText>1</w:delText>
              </w:r>
            </w:del>
          </w:p>
          <w:p w14:paraId="204CEC2A" w14:textId="72764563" w:rsidR="006A5EE7" w:rsidRPr="00F45B69" w:rsidDel="00520636" w:rsidRDefault="006A5EE7" w:rsidP="006A5EE7">
            <w:pPr>
              <w:pStyle w:val="Textindependent"/>
              <w:rPr>
                <w:del w:id="1144" w:author="Bosch Coll, Nuria" w:date="2025-07-03T14:28:00Z"/>
                <w:rFonts w:asciiTheme="minorHAnsi" w:hAnsiTheme="minorHAnsi"/>
                <w:sz w:val="20"/>
                <w:szCs w:val="20"/>
              </w:rPr>
            </w:pPr>
            <w:del w:id="1145"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 </w:delText>
              </w:r>
            </w:del>
          </w:p>
          <w:p w14:paraId="420CD4F5" w14:textId="119276CA" w:rsidR="006A5EE7" w:rsidRPr="00F45B69" w:rsidDel="00520636" w:rsidRDefault="006A5EE7" w:rsidP="00823D4A">
            <w:pPr>
              <w:pStyle w:val="Textindependent"/>
              <w:rPr>
                <w:del w:id="1146" w:author="Bosch Coll, Nuria" w:date="2025-07-03T14:28:00Z"/>
                <w:rFonts w:asciiTheme="minorHAnsi" w:hAnsiTheme="minorHAnsi"/>
                <w:sz w:val="20"/>
                <w:szCs w:val="20"/>
              </w:rPr>
            </w:pPr>
            <w:del w:id="1147"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1</w:delText>
              </w:r>
            </w:del>
          </w:p>
        </w:tc>
        <w:tc>
          <w:tcPr>
            <w:tcW w:w="512" w:type="pct"/>
          </w:tcPr>
          <w:p w14:paraId="0152A2B5" w14:textId="541ACC0C" w:rsidR="006A5EE7" w:rsidRPr="00F45B69" w:rsidDel="00520636" w:rsidRDefault="006A5EE7" w:rsidP="006A5EE7">
            <w:pPr>
              <w:pStyle w:val="Textindependent"/>
              <w:jc w:val="center"/>
              <w:rPr>
                <w:del w:id="1148" w:author="Bosch Coll, Nuria" w:date="2025-07-03T14:28:00Z"/>
                <w:rFonts w:asciiTheme="minorHAnsi" w:hAnsiTheme="minorHAnsi"/>
                <w:sz w:val="20"/>
                <w:szCs w:val="20"/>
              </w:rPr>
            </w:pPr>
            <w:del w:id="1149" w:author="Bosch Coll, Nuria" w:date="2025-07-03T14:28:00Z">
              <w:r w:rsidRPr="00F45B69" w:rsidDel="00520636">
                <w:rPr>
                  <w:rFonts w:asciiTheme="minorHAnsi" w:hAnsiTheme="minorHAnsi"/>
                  <w:sz w:val="20"/>
                  <w:szCs w:val="20"/>
                </w:rPr>
                <w:delText>+0</w:delText>
              </w:r>
            </w:del>
          </w:p>
          <w:p w14:paraId="5A38BC37" w14:textId="224F0917" w:rsidR="006A5EE7" w:rsidRPr="00F45B69" w:rsidDel="00520636" w:rsidRDefault="006A5EE7" w:rsidP="006A5EE7">
            <w:pPr>
              <w:pStyle w:val="Textindependent"/>
              <w:jc w:val="center"/>
              <w:rPr>
                <w:del w:id="1150" w:author="Bosch Coll, Nuria" w:date="2025-07-03T14:28:00Z"/>
                <w:rFonts w:asciiTheme="minorHAnsi" w:hAnsiTheme="minorHAnsi"/>
                <w:sz w:val="20"/>
                <w:szCs w:val="20"/>
              </w:rPr>
            </w:pPr>
            <w:del w:id="1151" w:author="Bosch Coll, Nuria" w:date="2025-07-03T14:28:00Z">
              <w:r w:rsidRPr="00F45B69" w:rsidDel="00520636">
                <w:rPr>
                  <w:rFonts w:asciiTheme="minorHAnsi" w:hAnsiTheme="minorHAnsi"/>
                  <w:sz w:val="20"/>
                  <w:szCs w:val="20"/>
                </w:rPr>
                <w:delText>+0,5</w:delText>
              </w:r>
            </w:del>
          </w:p>
          <w:p w14:paraId="4D99683E" w14:textId="56B119BF" w:rsidR="00AC22C8" w:rsidRPr="00F45B69" w:rsidDel="00520636" w:rsidRDefault="00AC22C8" w:rsidP="006A5EE7">
            <w:pPr>
              <w:pStyle w:val="Textindependent"/>
              <w:jc w:val="center"/>
              <w:rPr>
                <w:del w:id="1152" w:author="Bosch Coll, Nuria" w:date="2025-07-03T14:28:00Z"/>
                <w:rFonts w:asciiTheme="minorHAnsi" w:hAnsiTheme="minorHAnsi"/>
                <w:sz w:val="20"/>
                <w:szCs w:val="20"/>
              </w:rPr>
            </w:pPr>
            <w:del w:id="1153" w:author="Bosch Coll, Nuria" w:date="2025-07-03T14:28:00Z">
              <w:r w:rsidRPr="00F45B69" w:rsidDel="00520636">
                <w:rPr>
                  <w:rFonts w:asciiTheme="minorHAnsi" w:hAnsiTheme="minorHAnsi"/>
                  <w:sz w:val="20"/>
                  <w:szCs w:val="20"/>
                </w:rPr>
                <w:delText>+1</w:delText>
              </w:r>
            </w:del>
          </w:p>
          <w:p w14:paraId="1140E4CC" w14:textId="5065B7B8" w:rsidR="006A5EE7" w:rsidRPr="00F45B69" w:rsidDel="00520636" w:rsidRDefault="006A5EE7" w:rsidP="006A5EE7">
            <w:pPr>
              <w:pStyle w:val="Textindependent"/>
              <w:jc w:val="center"/>
              <w:rPr>
                <w:del w:id="1154" w:author="Bosch Coll, Nuria" w:date="2025-07-03T14:28:00Z"/>
                <w:rFonts w:asciiTheme="minorHAnsi" w:hAnsiTheme="minorHAnsi"/>
                <w:sz w:val="20"/>
                <w:szCs w:val="20"/>
              </w:rPr>
            </w:pPr>
            <w:del w:id="1155"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2</w:delText>
              </w:r>
            </w:del>
          </w:p>
          <w:p w14:paraId="01962A86" w14:textId="7F3F5DB9" w:rsidR="006A5EE7" w:rsidRPr="00F45B69" w:rsidDel="00520636" w:rsidRDefault="006A5EE7" w:rsidP="006A5EE7">
            <w:pPr>
              <w:pStyle w:val="Textindependent"/>
              <w:jc w:val="center"/>
              <w:rPr>
                <w:del w:id="1156" w:author="Bosch Coll, Nuria" w:date="2025-07-03T14:28:00Z"/>
                <w:rFonts w:asciiTheme="minorHAnsi" w:hAnsiTheme="minorHAnsi"/>
                <w:sz w:val="20"/>
                <w:szCs w:val="20"/>
              </w:rPr>
            </w:pPr>
            <w:del w:id="1157"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3</w:delText>
              </w:r>
            </w:del>
          </w:p>
          <w:p w14:paraId="78EA03EF" w14:textId="6F648C73" w:rsidR="006A5EE7" w:rsidRPr="00F45B69" w:rsidDel="00520636" w:rsidRDefault="006A5EE7" w:rsidP="006A5EE7">
            <w:pPr>
              <w:pStyle w:val="Textindependent"/>
              <w:jc w:val="center"/>
              <w:rPr>
                <w:del w:id="1158" w:author="Bosch Coll, Nuria" w:date="2025-07-03T14:28:00Z"/>
                <w:rFonts w:asciiTheme="minorHAnsi" w:hAnsiTheme="minorHAnsi"/>
                <w:sz w:val="20"/>
                <w:szCs w:val="20"/>
              </w:rPr>
            </w:pPr>
            <w:del w:id="1159"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4</w:delText>
              </w:r>
            </w:del>
          </w:p>
        </w:tc>
      </w:tr>
    </w:tbl>
    <w:p w14:paraId="2A19C4F8" w14:textId="1504A38A" w:rsidR="00CB7AD9" w:rsidRPr="00F45B69" w:rsidDel="00520636" w:rsidRDefault="00CB7AD9" w:rsidP="006A5EE7">
      <w:pPr>
        <w:rPr>
          <w:del w:id="1160" w:author="Bosch Coll, Nuria" w:date="2025-07-03T14:28:00Z"/>
          <w:rFonts w:asciiTheme="minorHAnsi" w:hAnsiTheme="minorHAnsi"/>
          <w:sz w:val="22"/>
          <w:szCs w:val="22"/>
        </w:rPr>
      </w:pPr>
    </w:p>
    <w:p w14:paraId="39A63982" w14:textId="631706A5" w:rsidR="005C223E" w:rsidRPr="00F45B69" w:rsidDel="00520636" w:rsidRDefault="3A267F5A" w:rsidP="6815D149">
      <w:pPr>
        <w:jc w:val="both"/>
        <w:rPr>
          <w:del w:id="1161" w:author="Bosch Coll, Nuria" w:date="2025-07-03T14:28:00Z"/>
          <w:rFonts w:asciiTheme="minorHAnsi" w:hAnsiTheme="minorHAnsi"/>
          <w:sz w:val="22"/>
          <w:szCs w:val="22"/>
        </w:rPr>
      </w:pPr>
      <w:del w:id="1162" w:author="Bosch Coll, Nuria" w:date="2025-07-03T14:28:00Z">
        <w:r w:rsidRPr="6815D149" w:rsidDel="00520636">
          <w:rPr>
            <w:rFonts w:asciiTheme="minorHAnsi" w:hAnsiTheme="minorHAnsi"/>
            <w:sz w:val="22"/>
            <w:szCs w:val="22"/>
          </w:rPr>
          <w:delText>Per a valorar el conjunt d’operaris que formen l’equip, es calcularà la mitjana de les puntuacions individuals d’acord la següent expressió:</w:delText>
        </w:r>
      </w:del>
    </w:p>
    <w:p w14:paraId="38F8FAC8" w14:textId="0566E48D" w:rsidR="005C223E" w:rsidRPr="00F45B69" w:rsidDel="00520636" w:rsidRDefault="005C223E" w:rsidP="005C223E">
      <w:pPr>
        <w:rPr>
          <w:del w:id="1163" w:author="Bosch Coll, Nuria" w:date="2025-07-03T14:28:00Z"/>
          <w:rFonts w:asciiTheme="minorHAnsi" w:hAnsiTheme="minorHAnsi"/>
          <w:sz w:val="22"/>
          <w:szCs w:val="22"/>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55E9F86" w14:textId="4A9EC54D" w:rsidTr="009629B4">
        <w:trPr>
          <w:trHeight w:val="543"/>
          <w:jc w:val="center"/>
          <w:del w:id="1164" w:author="Bosch Coll, Nuria" w:date="2025-07-03T14:28:00Z"/>
        </w:trPr>
        <w:tc>
          <w:tcPr>
            <w:tcW w:w="5344" w:type="dxa"/>
            <w:tcBorders>
              <w:bottom w:val="single" w:sz="4" w:space="0" w:color="auto"/>
            </w:tcBorders>
          </w:tcPr>
          <w:p w14:paraId="42B99A3B" w14:textId="42F1A048" w:rsidR="005C223E" w:rsidRPr="00F45B69" w:rsidDel="00520636" w:rsidRDefault="00D804FB" w:rsidP="009629B4">
            <w:pPr>
              <w:spacing w:before="120" w:after="120"/>
              <w:jc w:val="center"/>
              <w:rPr>
                <w:del w:id="1165" w:author="Bosch Coll, Nuria" w:date="2025-07-03T14:28:00Z"/>
                <w:rFonts w:asciiTheme="minorHAnsi" w:hAnsiTheme="minorHAnsi"/>
                <w:b/>
              </w:rPr>
            </w:pPr>
            <m:oMathPara>
              <m:oMath>
                <m:sSub>
                  <m:sSubPr>
                    <m:ctrlPr>
                      <w:del w:id="1166" w:author="Bosch Coll, Nuria" w:date="2025-07-03T14:28:00Z">
                        <w:rPr>
                          <w:rFonts w:ascii="Cambria Math" w:hAnsi="Cambria Math"/>
                          <w:b/>
                          <w:sz w:val="24"/>
                        </w:rPr>
                      </w:del>
                    </m:ctrlPr>
                  </m:sSubPr>
                  <m:e>
                    <m:r>
                      <w:del w:id="1167" w:author="Bosch Coll, Nuria" w:date="2025-07-03T14:28:00Z">
                        <m:rPr>
                          <m:sty m:val="bi"/>
                        </m:rPr>
                        <w:rPr>
                          <w:rFonts w:ascii="Cambria Math" w:hAnsi="Cambria Math"/>
                          <w:sz w:val="24"/>
                        </w:rPr>
                        <m:t>P</m:t>
                      </w:del>
                    </m:r>
                  </m:e>
                  <m:sub>
                    <m:r>
                      <w:del w:id="1168" w:author="Bosch Coll, Nuria" w:date="2025-07-03T14:28:00Z">
                        <m:rPr>
                          <m:sty m:val="bi"/>
                        </m:rPr>
                        <w:rPr>
                          <w:rFonts w:ascii="Cambria Math" w:hAnsi="Cambria Math"/>
                          <w:sz w:val="24"/>
                        </w:rPr>
                        <m:t>EP</m:t>
                      </w:del>
                    </m:r>
                  </m:sub>
                </m:sSub>
                <m:r>
                  <w:del w:id="1169" w:author="Bosch Coll, Nuria" w:date="2025-07-03T14:28:00Z">
                    <m:rPr>
                      <m:sty m:val="b"/>
                    </m:rPr>
                    <w:rPr>
                      <w:rFonts w:ascii="Cambria Math" w:hAnsi="Cambria Math"/>
                      <w:sz w:val="24"/>
                    </w:rPr>
                    <m:t>=</m:t>
                  </w:del>
                </m:r>
                <m:f>
                  <m:fPr>
                    <m:ctrlPr>
                      <w:del w:id="1170" w:author="Bosch Coll, Nuria" w:date="2025-07-03T14:28:00Z">
                        <w:rPr>
                          <w:rFonts w:ascii="Cambria Math" w:hAnsi="Cambria Math"/>
                          <w:b/>
                          <w:sz w:val="24"/>
                        </w:rPr>
                      </w:del>
                    </m:ctrlPr>
                  </m:fPr>
                  <m:num>
                    <m:nary>
                      <m:naryPr>
                        <m:chr m:val="∑"/>
                        <m:grow m:val="1"/>
                        <m:ctrlPr>
                          <w:del w:id="1171" w:author="Bosch Coll, Nuria" w:date="2025-07-03T14:28:00Z">
                            <w:rPr>
                              <w:rFonts w:ascii="Cambria Math" w:hAnsi="Cambria Math"/>
                              <w:b/>
                              <w:sz w:val="24"/>
                            </w:rPr>
                          </w:del>
                        </m:ctrlPr>
                      </m:naryPr>
                      <m:sub>
                        <m:r>
                          <w:del w:id="1172" w:author="Bosch Coll, Nuria" w:date="2025-07-03T14:28:00Z">
                            <m:rPr>
                              <m:sty m:val="bi"/>
                            </m:rPr>
                            <w:rPr>
                              <w:rFonts w:ascii="Cambria Math" w:eastAsia="Cambria Math" w:hAnsi="Cambria Math" w:cs="Cambria Math"/>
                              <w:sz w:val="24"/>
                            </w:rPr>
                            <m:t>k=1</m:t>
                          </w:del>
                        </m:r>
                      </m:sub>
                      <m:sup>
                        <m:r>
                          <w:del w:id="1173" w:author="Bosch Coll, Nuria" w:date="2025-07-03T14:28:00Z">
                            <m:rPr>
                              <m:sty m:val="bi"/>
                            </m:rPr>
                            <w:rPr>
                              <w:rFonts w:ascii="Cambria Math" w:eastAsia="Cambria Math" w:hAnsi="Cambria Math" w:cs="Cambria Math"/>
                              <w:sz w:val="24"/>
                            </w:rPr>
                            <m:t>n</m:t>
                          </w:del>
                        </m:r>
                      </m:sup>
                      <m:e>
                        <m:d>
                          <m:dPr>
                            <m:ctrlPr>
                              <w:del w:id="1174" w:author="Bosch Coll, Nuria" w:date="2025-07-03T14:28:00Z">
                                <w:rPr>
                                  <w:rFonts w:ascii="Cambria Math" w:hAnsi="Cambria Math"/>
                                  <w:b/>
                                  <w:i/>
                                  <w:sz w:val="24"/>
                                </w:rPr>
                              </w:del>
                            </m:ctrlPr>
                          </m:dPr>
                          <m:e>
                            <m:sSub>
                              <m:sSubPr>
                                <m:ctrlPr>
                                  <w:del w:id="1175" w:author="Bosch Coll, Nuria" w:date="2025-07-03T14:28:00Z">
                                    <w:rPr>
                                      <w:rFonts w:ascii="Cambria Math" w:hAnsi="Cambria Math"/>
                                      <w:b/>
                                      <w:i/>
                                      <w:sz w:val="24"/>
                                    </w:rPr>
                                  </w:del>
                                </m:ctrlPr>
                              </m:sSubPr>
                              <m:e>
                                <m:sSub>
                                  <m:sSubPr>
                                    <m:ctrlPr>
                                      <w:del w:id="1176" w:author="Bosch Coll, Nuria" w:date="2025-07-03T14:28:00Z">
                                        <w:rPr>
                                          <w:rFonts w:ascii="Cambria Math" w:hAnsi="Cambria Math"/>
                                          <w:b/>
                                          <w:i/>
                                          <w:sz w:val="24"/>
                                        </w:rPr>
                                      </w:del>
                                    </m:ctrlPr>
                                  </m:sSubPr>
                                  <m:e>
                                    <m:r>
                                      <w:del w:id="1177" w:author="Bosch Coll, Nuria" w:date="2025-07-03T14:28:00Z">
                                        <m:rPr>
                                          <m:sty m:val="bi"/>
                                        </m:rPr>
                                        <w:rPr>
                                          <w:rFonts w:ascii="Cambria Math" w:hAnsi="Cambria Math"/>
                                          <w:sz w:val="24"/>
                                        </w:rPr>
                                        <m:t>P</m:t>
                                      </w:del>
                                    </m:r>
                                  </m:e>
                                  <m:sub>
                                    <m:r>
                                      <w:del w:id="1178" w:author="Bosch Coll, Nuria" w:date="2025-07-03T14:28:00Z">
                                        <m:rPr>
                                          <m:sty m:val="bi"/>
                                        </m:rPr>
                                        <w:rPr>
                                          <w:rFonts w:ascii="Cambria Math" w:hAnsi="Cambria Math"/>
                                          <w:sz w:val="24"/>
                                        </w:rPr>
                                        <m:t>TIPUS</m:t>
                                      </w:del>
                                    </m:r>
                                  </m:sub>
                                </m:sSub>
                              </m:e>
                              <m:sub>
                                <m:r>
                                  <w:del w:id="1179" w:author="Bosch Coll, Nuria" w:date="2025-07-03T14:28:00Z">
                                    <m:rPr>
                                      <m:sty m:val="bi"/>
                                    </m:rPr>
                                    <w:rPr>
                                      <w:rFonts w:ascii="Cambria Math" w:hAnsi="Cambria Math"/>
                                      <w:sz w:val="24"/>
                                    </w:rPr>
                                    <m:t>k</m:t>
                                  </w:del>
                                </m:r>
                              </m:sub>
                            </m:sSub>
                            <m:r>
                              <w:del w:id="1180" w:author="Bosch Coll, Nuria" w:date="2025-07-03T14:28:00Z">
                                <m:rPr>
                                  <m:sty m:val="bi"/>
                                </m:rPr>
                                <w:rPr>
                                  <w:rFonts w:ascii="Cambria Math" w:hAnsi="Cambria Math"/>
                                  <w:sz w:val="24"/>
                                </w:rPr>
                                <m:t>·</m:t>
                              </w:del>
                            </m:r>
                            <m:f>
                              <m:fPr>
                                <m:ctrlPr>
                                  <w:del w:id="1181" w:author="Bosch Coll, Nuria" w:date="2025-07-03T14:28:00Z">
                                    <w:rPr>
                                      <w:rFonts w:ascii="Cambria Math" w:hAnsi="Cambria Math"/>
                                      <w:b/>
                                      <w:i/>
                                      <w:sz w:val="24"/>
                                    </w:rPr>
                                  </w:del>
                                </m:ctrlPr>
                              </m:fPr>
                              <m:num>
                                <m:sSub>
                                  <m:sSubPr>
                                    <m:ctrlPr>
                                      <w:del w:id="1182" w:author="Bosch Coll, Nuria" w:date="2025-07-03T14:28:00Z">
                                        <w:rPr>
                                          <w:rFonts w:ascii="Cambria Math" w:hAnsi="Cambria Math"/>
                                          <w:b/>
                                          <w:i/>
                                          <w:sz w:val="24"/>
                                        </w:rPr>
                                      </w:del>
                                    </m:ctrlPr>
                                  </m:sSubPr>
                                  <m:e>
                                    <m:sSub>
                                      <m:sSubPr>
                                        <m:ctrlPr>
                                          <w:del w:id="1183" w:author="Bosch Coll, Nuria" w:date="2025-07-03T14:28:00Z">
                                            <w:rPr>
                                              <w:rFonts w:ascii="Cambria Math" w:hAnsi="Cambria Math"/>
                                              <w:b/>
                                              <w:i/>
                                              <w:sz w:val="24"/>
                                            </w:rPr>
                                          </w:del>
                                        </m:ctrlPr>
                                      </m:sSubPr>
                                      <m:e>
                                        <m:r>
                                          <w:del w:id="1184" w:author="Bosch Coll, Nuria" w:date="2025-07-03T14:28:00Z">
                                            <m:rPr>
                                              <m:sty m:val="bi"/>
                                            </m:rPr>
                                            <w:rPr>
                                              <w:rFonts w:ascii="Cambria Math" w:hAnsi="Cambria Math"/>
                                              <w:sz w:val="24"/>
                                            </w:rPr>
                                            <m:t>T</m:t>
                                          </w:del>
                                        </m:r>
                                      </m:e>
                                      <m:sub>
                                        <m:r>
                                          <w:del w:id="1185" w:author="Bosch Coll, Nuria" w:date="2025-07-03T14:28:00Z">
                                            <m:rPr>
                                              <m:sty m:val="bi"/>
                                            </m:rPr>
                                            <w:rPr>
                                              <w:rFonts w:ascii="Cambria Math" w:hAnsi="Cambria Math"/>
                                              <w:sz w:val="24"/>
                                            </w:rPr>
                                            <m:t>P</m:t>
                                          </w:del>
                                        </m:r>
                                      </m:sub>
                                    </m:sSub>
                                  </m:e>
                                  <m:sub>
                                    <m:r>
                                      <w:del w:id="1186" w:author="Bosch Coll, Nuria" w:date="2025-07-03T14:28:00Z">
                                        <m:rPr>
                                          <m:sty m:val="bi"/>
                                        </m:rPr>
                                        <w:rPr>
                                          <w:rFonts w:ascii="Cambria Math" w:hAnsi="Cambria Math"/>
                                          <w:sz w:val="24"/>
                                        </w:rPr>
                                        <m:t>k</m:t>
                                      </w:del>
                                    </m:r>
                                  </m:sub>
                                </m:sSub>
                              </m:num>
                              <m:den>
                                <m:sSub>
                                  <m:sSubPr>
                                    <m:ctrlPr>
                                      <w:del w:id="1187" w:author="Bosch Coll, Nuria" w:date="2025-07-03T14:28:00Z">
                                        <w:rPr>
                                          <w:rFonts w:ascii="Cambria Math" w:hAnsi="Cambria Math"/>
                                          <w:b/>
                                          <w:i/>
                                          <w:sz w:val="24"/>
                                        </w:rPr>
                                      </w:del>
                                    </m:ctrlPr>
                                  </m:sSubPr>
                                  <m:e>
                                    <m:sSub>
                                      <m:sSubPr>
                                        <m:ctrlPr>
                                          <w:del w:id="1188" w:author="Bosch Coll, Nuria" w:date="2025-07-03T14:28:00Z">
                                            <w:rPr>
                                              <w:rFonts w:ascii="Cambria Math" w:hAnsi="Cambria Math"/>
                                              <w:b/>
                                              <w:i/>
                                              <w:sz w:val="24"/>
                                            </w:rPr>
                                          </w:del>
                                        </m:ctrlPr>
                                      </m:sSubPr>
                                      <m:e>
                                        <m:r>
                                          <w:del w:id="1189" w:author="Bosch Coll, Nuria" w:date="2025-07-03T14:28:00Z">
                                            <m:rPr>
                                              <m:sty m:val="bi"/>
                                            </m:rPr>
                                            <w:rPr>
                                              <w:rFonts w:ascii="Cambria Math" w:hAnsi="Cambria Math"/>
                                              <w:sz w:val="24"/>
                                            </w:rPr>
                                            <m:t>T</m:t>
                                          </w:del>
                                        </m:r>
                                      </m:e>
                                      <m:sub>
                                        <m:r>
                                          <w:del w:id="1190" w:author="Bosch Coll, Nuria" w:date="2025-07-03T14:28:00Z">
                                            <m:rPr>
                                              <m:sty m:val="bi"/>
                                            </m:rPr>
                                            <w:rPr>
                                              <w:rFonts w:ascii="Cambria Math" w:hAnsi="Cambria Math"/>
                                              <w:sz w:val="24"/>
                                            </w:rPr>
                                            <m:t>C</m:t>
                                          </w:del>
                                        </m:r>
                                      </m:sub>
                                    </m:sSub>
                                  </m:e>
                                  <m:sub>
                                    <m:r>
                                      <w:del w:id="1191" w:author="Bosch Coll, Nuria" w:date="2025-07-03T14:28:00Z">
                                        <m:rPr>
                                          <m:sty m:val="bi"/>
                                        </m:rPr>
                                        <w:rPr>
                                          <w:rFonts w:ascii="Cambria Math" w:hAnsi="Cambria Math"/>
                                          <w:sz w:val="24"/>
                                        </w:rPr>
                                        <m:t>k</m:t>
                                      </w:del>
                                    </m:r>
                                  </m:sub>
                                </m:sSub>
                              </m:den>
                            </m:f>
                            <m:r>
                              <w:del w:id="1192" w:author="Bosch Coll, Nuria" w:date="2025-07-03T14:28:00Z">
                                <m:rPr>
                                  <m:sty m:val="b"/>
                                </m:rPr>
                                <w:rPr>
                                  <w:rFonts w:ascii="Cambria Math" w:hAnsi="Cambria Math"/>
                                </w:rPr>
                                <m:t xml:space="preserve"> </m:t>
                              </w:del>
                            </m:r>
                          </m:e>
                        </m:d>
                      </m:e>
                    </m:nary>
                  </m:num>
                  <m:den>
                    <m:r>
                      <w:del w:id="1193" w:author="Bosch Coll, Nuria" w:date="2025-07-03T14:28:00Z">
                        <m:rPr>
                          <m:sty m:val="bi"/>
                        </m:rPr>
                        <w:rPr>
                          <w:rFonts w:ascii="Cambria Math" w:hAnsi="Cambria Math"/>
                          <w:sz w:val="24"/>
                        </w:rPr>
                        <m:t>n</m:t>
                      </w:del>
                    </m:r>
                  </m:den>
                </m:f>
              </m:oMath>
            </m:oMathPara>
          </w:p>
        </w:tc>
      </w:tr>
      <w:tr w:rsidR="005C223E" w:rsidRPr="00F45B69" w:rsidDel="00520636" w14:paraId="799FEC52" w14:textId="1740FA8E" w:rsidTr="009629B4">
        <w:trPr>
          <w:jc w:val="center"/>
          <w:del w:id="1194" w:author="Bosch Coll, Nuria" w:date="2025-07-03T14:28:00Z"/>
        </w:trPr>
        <w:tc>
          <w:tcPr>
            <w:tcW w:w="5344" w:type="dxa"/>
            <w:shd w:val="clear" w:color="auto" w:fill="auto"/>
          </w:tcPr>
          <w:p w14:paraId="7A1ACC91" w14:textId="5C5D6F84" w:rsidR="005C223E" w:rsidRPr="00F45B69" w:rsidDel="00520636" w:rsidRDefault="005C223E" w:rsidP="009629B4">
            <w:pPr>
              <w:rPr>
                <w:del w:id="1195" w:author="Bosch Coll, Nuria" w:date="2025-07-03T14:28:00Z"/>
                <w:rFonts w:asciiTheme="minorHAnsi" w:hAnsiTheme="minorHAnsi"/>
              </w:rPr>
            </w:pPr>
            <w:del w:id="1196" w:author="Bosch Coll, Nuria" w:date="2025-07-03T14:28:00Z">
              <w:r w:rsidRPr="00F45B69" w:rsidDel="00520636">
                <w:rPr>
                  <w:rFonts w:asciiTheme="minorHAnsi" w:hAnsiTheme="minorHAnsi"/>
                </w:rPr>
                <w:delText>On:</w:delText>
              </w:r>
            </w:del>
          </w:p>
          <w:p w14:paraId="7126BE4D" w14:textId="64E827BF" w:rsidR="005C223E" w:rsidRPr="00F45B69" w:rsidDel="00520636" w:rsidRDefault="005C223E" w:rsidP="009629B4">
            <w:pPr>
              <w:rPr>
                <w:del w:id="1197" w:author="Bosch Coll, Nuria" w:date="2025-07-03T14:28:00Z"/>
                <w:rFonts w:asciiTheme="minorHAnsi" w:hAnsiTheme="minorHAnsi"/>
              </w:rPr>
            </w:pPr>
            <w:del w:id="119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EP </w:delText>
              </w:r>
              <w:r w:rsidRPr="00F45B69" w:rsidDel="00520636">
                <w:rPr>
                  <w:rFonts w:asciiTheme="minorHAnsi" w:hAnsiTheme="minorHAnsi"/>
                </w:rPr>
                <w:delText>: Puntuació total Equip Principal</w:delText>
              </w:r>
            </w:del>
          </w:p>
          <w:p w14:paraId="765F71E7" w14:textId="52F8CB5E" w:rsidR="005C223E" w:rsidRPr="00F45B69" w:rsidDel="00520636" w:rsidRDefault="005C223E" w:rsidP="009629B4">
            <w:pPr>
              <w:rPr>
                <w:del w:id="1199" w:author="Bosch Coll, Nuria" w:date="2025-07-03T14:28:00Z"/>
                <w:rFonts w:asciiTheme="minorHAnsi" w:hAnsiTheme="minorHAnsi"/>
              </w:rPr>
            </w:pPr>
            <w:del w:id="1200"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46A19458" w14:textId="3E077CCB" w:rsidR="005C223E" w:rsidRPr="00F45B69" w:rsidDel="00520636" w:rsidRDefault="005C223E" w:rsidP="009629B4">
            <w:pPr>
              <w:rPr>
                <w:del w:id="1201" w:author="Bosch Coll, Nuria" w:date="2025-07-03T14:28:00Z"/>
                <w:rFonts w:asciiTheme="minorHAnsi" w:hAnsiTheme="minorHAnsi"/>
              </w:rPr>
            </w:pPr>
            <w:del w:id="1202"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p w14:paraId="3FC4BD53" w14:textId="2DD31E5F" w:rsidR="005C223E" w:rsidRPr="00F45B69" w:rsidDel="00520636" w:rsidRDefault="005C223E" w:rsidP="009629B4">
            <w:pPr>
              <w:rPr>
                <w:del w:id="1203" w:author="Bosch Coll, Nuria" w:date="2025-07-03T14:28:00Z"/>
                <w:rFonts w:asciiTheme="minorHAnsi" w:hAnsiTheme="minorHAnsi"/>
                <w:b/>
                <w:vertAlign w:val="subscript"/>
              </w:rPr>
            </w:pPr>
            <w:del w:id="1204" w:author="Bosch Coll, Nuria" w:date="2025-07-03T14:28:00Z">
              <w:r w:rsidRPr="00F45B69" w:rsidDel="00520636">
                <w:rPr>
                  <w:rFonts w:asciiTheme="minorHAnsi" w:hAnsiTheme="minorHAnsi"/>
                  <w:b/>
                </w:rPr>
                <w:delText>n</w:delText>
              </w:r>
              <w:r w:rsidRPr="00F45B69" w:rsidDel="00520636">
                <w:rPr>
                  <w:rFonts w:asciiTheme="minorHAnsi" w:hAnsiTheme="minorHAnsi"/>
                </w:rPr>
                <w:delText>: nº operaris a disposició del servei</w:delText>
              </w:r>
            </w:del>
          </w:p>
        </w:tc>
      </w:tr>
    </w:tbl>
    <w:p w14:paraId="0739F776" w14:textId="32D8DD79" w:rsidR="005C223E" w:rsidRPr="00F45B69" w:rsidDel="00520636" w:rsidRDefault="005C223E" w:rsidP="005C223E">
      <w:pPr>
        <w:rPr>
          <w:del w:id="1205" w:author="Bosch Coll, Nuria" w:date="2025-07-03T14:28:00Z"/>
          <w:rFonts w:ascii="Calibri" w:hAnsi="Calibri" w:cs="Arial"/>
          <w:sz w:val="22"/>
          <w:szCs w:val="22"/>
          <w:lang w:bidi="ks-Deva"/>
        </w:rPr>
      </w:pPr>
    </w:p>
    <w:p w14:paraId="55D70C1C" w14:textId="769EF47D" w:rsidR="005C223E" w:rsidRPr="00F45B69" w:rsidDel="00520636" w:rsidRDefault="005C223E" w:rsidP="005C223E">
      <w:pPr>
        <w:rPr>
          <w:del w:id="1206" w:author="Bosch Coll, Nuria" w:date="2025-07-03T14:28:00Z"/>
          <w:rFonts w:ascii="Calibri" w:hAnsi="Calibri" w:cs="Arial"/>
          <w:sz w:val="22"/>
          <w:szCs w:val="22"/>
          <w:lang w:bidi="ks-Deva"/>
        </w:rPr>
      </w:pPr>
      <w:del w:id="1207" w:author="Bosch Coll, Nuria" w:date="2025-07-03T14:28:00Z">
        <w:r w:rsidRPr="00F45B69" w:rsidDel="00520636">
          <w:rPr>
            <w:rFonts w:ascii="Calibri" w:hAnsi="Calibri" w:cs="Arial"/>
            <w:sz w:val="22"/>
            <w:szCs w:val="22"/>
            <w:lang w:bidi="ks-Deva"/>
          </w:rPr>
          <w:br w:type="page"/>
        </w:r>
      </w:del>
    </w:p>
    <w:p w14:paraId="35F86863" w14:textId="0707A934" w:rsidR="005C223E" w:rsidRPr="00F45B69" w:rsidDel="00520636" w:rsidRDefault="3A267F5A" w:rsidP="6815D149">
      <w:pPr>
        <w:jc w:val="both"/>
        <w:rPr>
          <w:del w:id="1208" w:author="Bosch Coll, Nuria" w:date="2025-07-03T14:28:00Z"/>
          <w:rFonts w:ascii="Calibri" w:hAnsi="Calibri" w:cs="Arial"/>
          <w:sz w:val="22"/>
          <w:szCs w:val="22"/>
          <w:lang w:bidi="ks-Deva"/>
        </w:rPr>
      </w:pPr>
      <w:del w:id="1209" w:author="Bosch Coll, Nuria" w:date="2025-07-03T14:28:00Z">
        <w:r w:rsidRPr="6815D149" w:rsidDel="00520636">
          <w:rPr>
            <w:rFonts w:ascii="Calibri" w:hAnsi="Calibri" w:cs="Arial"/>
            <w:sz w:val="22"/>
            <w:szCs w:val="22"/>
            <w:lang w:bidi="ks-Deva"/>
          </w:rPr>
          <w:delText>La puntuació del responsable tècnic seguirà la següent expressió:</w:delText>
        </w:r>
      </w:del>
    </w:p>
    <w:p w14:paraId="15C96C1E" w14:textId="4BF2DA86" w:rsidR="005C223E" w:rsidRPr="00F45B69" w:rsidDel="00520636" w:rsidRDefault="005C223E" w:rsidP="005C223E">
      <w:pPr>
        <w:rPr>
          <w:del w:id="1210" w:author="Bosch Coll, Nuria" w:date="2025-07-03T14:28:00Z"/>
          <w:rFonts w:ascii="Calibri" w:hAnsi="Calibri" w:cs="Arial"/>
          <w:sz w:val="22"/>
          <w:szCs w:val="22"/>
          <w:lang w:bidi="ks-Deva"/>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4402CAC" w14:textId="294765FE" w:rsidTr="009629B4">
        <w:trPr>
          <w:trHeight w:val="543"/>
          <w:jc w:val="center"/>
          <w:del w:id="1211" w:author="Bosch Coll, Nuria" w:date="2025-07-03T14:28:00Z"/>
        </w:trPr>
        <w:tc>
          <w:tcPr>
            <w:tcW w:w="5344" w:type="dxa"/>
            <w:tcBorders>
              <w:bottom w:val="single" w:sz="4" w:space="0" w:color="auto"/>
            </w:tcBorders>
          </w:tcPr>
          <w:p w14:paraId="6B457FAE" w14:textId="54E32676" w:rsidR="005C223E" w:rsidRPr="00F45B69" w:rsidDel="00520636" w:rsidRDefault="00D804FB" w:rsidP="009629B4">
            <w:pPr>
              <w:spacing w:before="120" w:after="120"/>
              <w:jc w:val="center"/>
              <w:rPr>
                <w:del w:id="1212" w:author="Bosch Coll, Nuria" w:date="2025-07-03T14:28:00Z"/>
                <w:rFonts w:asciiTheme="minorHAnsi" w:hAnsiTheme="minorHAnsi"/>
                <w:b/>
              </w:rPr>
            </w:pPr>
            <m:oMathPara>
              <m:oMath>
                <m:sSub>
                  <m:sSubPr>
                    <m:ctrlPr>
                      <w:del w:id="1213" w:author="Bosch Coll, Nuria" w:date="2025-07-03T14:28:00Z">
                        <w:rPr>
                          <w:rFonts w:ascii="Cambria Math" w:hAnsi="Cambria Math"/>
                          <w:b/>
                          <w:sz w:val="24"/>
                        </w:rPr>
                      </w:del>
                    </m:ctrlPr>
                  </m:sSubPr>
                  <m:e>
                    <m:r>
                      <w:del w:id="1214" w:author="Bosch Coll, Nuria" w:date="2025-07-03T14:28:00Z">
                        <m:rPr>
                          <m:sty m:val="bi"/>
                        </m:rPr>
                        <w:rPr>
                          <w:rFonts w:ascii="Cambria Math" w:hAnsi="Cambria Math"/>
                          <w:sz w:val="24"/>
                        </w:rPr>
                        <m:t>P</m:t>
                      </w:del>
                    </m:r>
                  </m:e>
                  <m:sub>
                    <m:r>
                      <w:del w:id="1215" w:author="Bosch Coll, Nuria" w:date="2025-07-03T14:28:00Z">
                        <m:rPr>
                          <m:sty m:val="bi"/>
                        </m:rPr>
                        <w:rPr>
                          <w:rFonts w:ascii="Cambria Math" w:hAnsi="Cambria Math"/>
                          <w:sz w:val="24"/>
                        </w:rPr>
                        <m:t>RT</m:t>
                      </w:del>
                    </m:r>
                  </m:sub>
                </m:sSub>
                <m:r>
                  <w:del w:id="1216" w:author="Bosch Coll, Nuria" w:date="2025-07-03T14:28:00Z">
                    <m:rPr>
                      <m:sty m:val="b"/>
                    </m:rPr>
                    <w:rPr>
                      <w:rFonts w:ascii="Cambria Math" w:hAnsi="Cambria Math"/>
                      <w:sz w:val="24"/>
                    </w:rPr>
                    <m:t>=</m:t>
                  </w:del>
                </m:r>
                <m:sSub>
                  <m:sSubPr>
                    <m:ctrlPr>
                      <w:del w:id="1217" w:author="Bosch Coll, Nuria" w:date="2025-07-03T14:28:00Z">
                        <w:rPr>
                          <w:rFonts w:ascii="Cambria Math" w:hAnsi="Cambria Math"/>
                          <w:b/>
                          <w:i/>
                          <w:sz w:val="24"/>
                        </w:rPr>
                      </w:del>
                    </m:ctrlPr>
                  </m:sSubPr>
                  <m:e>
                    <m:sSub>
                      <m:sSubPr>
                        <m:ctrlPr>
                          <w:del w:id="1218" w:author="Bosch Coll, Nuria" w:date="2025-07-03T14:28:00Z">
                            <w:rPr>
                              <w:rFonts w:ascii="Cambria Math" w:hAnsi="Cambria Math"/>
                              <w:b/>
                              <w:i/>
                              <w:sz w:val="24"/>
                            </w:rPr>
                          </w:del>
                        </m:ctrlPr>
                      </m:sSubPr>
                      <m:e>
                        <m:r>
                          <w:del w:id="1219" w:author="Bosch Coll, Nuria" w:date="2025-07-03T14:28:00Z">
                            <m:rPr>
                              <m:sty m:val="bi"/>
                            </m:rPr>
                            <w:rPr>
                              <w:rFonts w:ascii="Cambria Math" w:hAnsi="Cambria Math"/>
                              <w:sz w:val="24"/>
                            </w:rPr>
                            <m:t>P</m:t>
                          </w:del>
                        </m:r>
                      </m:e>
                      <m:sub>
                        <m:r>
                          <w:del w:id="1220" w:author="Bosch Coll, Nuria" w:date="2025-07-03T14:28:00Z">
                            <m:rPr>
                              <m:sty m:val="bi"/>
                            </m:rPr>
                            <w:rPr>
                              <w:rFonts w:ascii="Cambria Math" w:hAnsi="Cambria Math"/>
                              <w:sz w:val="24"/>
                            </w:rPr>
                            <m:t>TIPUS</m:t>
                          </w:del>
                        </m:r>
                      </m:sub>
                    </m:sSub>
                  </m:e>
                  <m:sub>
                    <m:r>
                      <w:del w:id="1221" w:author="Bosch Coll, Nuria" w:date="2025-07-03T14:28:00Z">
                        <m:rPr>
                          <m:sty m:val="bi"/>
                        </m:rPr>
                        <w:rPr>
                          <w:rFonts w:ascii="Cambria Math" w:hAnsi="Cambria Math"/>
                          <w:sz w:val="24"/>
                        </w:rPr>
                        <m:t>k</m:t>
                      </w:del>
                    </m:r>
                  </m:sub>
                </m:sSub>
                <m:r>
                  <w:del w:id="1222" w:author="Bosch Coll, Nuria" w:date="2025-07-03T14:28:00Z">
                    <m:rPr>
                      <m:sty m:val="bi"/>
                    </m:rPr>
                    <w:rPr>
                      <w:rFonts w:ascii="Cambria Math" w:hAnsi="Cambria Math"/>
                      <w:sz w:val="24"/>
                    </w:rPr>
                    <m:t>·</m:t>
                  </w:del>
                </m:r>
                <m:f>
                  <m:fPr>
                    <m:ctrlPr>
                      <w:del w:id="1223" w:author="Bosch Coll, Nuria" w:date="2025-07-03T14:28:00Z">
                        <w:rPr>
                          <w:rFonts w:ascii="Cambria Math" w:hAnsi="Cambria Math"/>
                          <w:b/>
                          <w:i/>
                          <w:sz w:val="24"/>
                        </w:rPr>
                      </w:del>
                    </m:ctrlPr>
                  </m:fPr>
                  <m:num>
                    <m:sSub>
                      <m:sSubPr>
                        <m:ctrlPr>
                          <w:del w:id="1224" w:author="Bosch Coll, Nuria" w:date="2025-07-03T14:28:00Z">
                            <w:rPr>
                              <w:rFonts w:ascii="Cambria Math" w:hAnsi="Cambria Math"/>
                              <w:b/>
                              <w:i/>
                              <w:sz w:val="24"/>
                            </w:rPr>
                          </w:del>
                        </m:ctrlPr>
                      </m:sSubPr>
                      <m:e>
                        <m:sSub>
                          <m:sSubPr>
                            <m:ctrlPr>
                              <w:del w:id="1225" w:author="Bosch Coll, Nuria" w:date="2025-07-03T14:28:00Z">
                                <w:rPr>
                                  <w:rFonts w:ascii="Cambria Math" w:hAnsi="Cambria Math"/>
                                  <w:b/>
                                  <w:i/>
                                  <w:sz w:val="24"/>
                                </w:rPr>
                              </w:del>
                            </m:ctrlPr>
                          </m:sSubPr>
                          <m:e>
                            <m:r>
                              <w:del w:id="1226" w:author="Bosch Coll, Nuria" w:date="2025-07-03T14:28:00Z">
                                <m:rPr>
                                  <m:sty m:val="bi"/>
                                </m:rPr>
                                <w:rPr>
                                  <w:rFonts w:ascii="Cambria Math" w:hAnsi="Cambria Math"/>
                                  <w:sz w:val="24"/>
                                </w:rPr>
                                <m:t>T</m:t>
                              </w:del>
                            </m:r>
                          </m:e>
                          <m:sub>
                            <m:r>
                              <w:del w:id="1227" w:author="Bosch Coll, Nuria" w:date="2025-07-03T14:28:00Z">
                                <m:rPr>
                                  <m:sty m:val="bi"/>
                                </m:rPr>
                                <w:rPr>
                                  <w:rFonts w:ascii="Cambria Math" w:hAnsi="Cambria Math"/>
                                  <w:sz w:val="24"/>
                                </w:rPr>
                                <m:t>P</m:t>
                              </w:del>
                            </m:r>
                          </m:sub>
                        </m:sSub>
                      </m:e>
                      <m:sub>
                        <m:r>
                          <w:del w:id="1228" w:author="Bosch Coll, Nuria" w:date="2025-07-03T14:28:00Z">
                            <m:rPr>
                              <m:sty m:val="bi"/>
                            </m:rPr>
                            <w:rPr>
                              <w:rFonts w:ascii="Cambria Math" w:hAnsi="Cambria Math"/>
                              <w:sz w:val="24"/>
                            </w:rPr>
                            <m:t>k</m:t>
                          </w:del>
                        </m:r>
                      </m:sub>
                    </m:sSub>
                  </m:num>
                  <m:den>
                    <m:sSub>
                      <m:sSubPr>
                        <m:ctrlPr>
                          <w:del w:id="1229" w:author="Bosch Coll, Nuria" w:date="2025-07-03T14:28:00Z">
                            <w:rPr>
                              <w:rFonts w:ascii="Cambria Math" w:hAnsi="Cambria Math"/>
                              <w:b/>
                              <w:i/>
                              <w:sz w:val="24"/>
                            </w:rPr>
                          </w:del>
                        </m:ctrlPr>
                      </m:sSubPr>
                      <m:e>
                        <m:sSub>
                          <m:sSubPr>
                            <m:ctrlPr>
                              <w:del w:id="1230" w:author="Bosch Coll, Nuria" w:date="2025-07-03T14:28:00Z">
                                <w:rPr>
                                  <w:rFonts w:ascii="Cambria Math" w:hAnsi="Cambria Math"/>
                                  <w:b/>
                                  <w:i/>
                                  <w:sz w:val="24"/>
                                </w:rPr>
                              </w:del>
                            </m:ctrlPr>
                          </m:sSubPr>
                          <m:e>
                            <m:r>
                              <w:del w:id="1231" w:author="Bosch Coll, Nuria" w:date="2025-07-03T14:28:00Z">
                                <m:rPr>
                                  <m:sty m:val="bi"/>
                                </m:rPr>
                                <w:rPr>
                                  <w:rFonts w:ascii="Cambria Math" w:hAnsi="Cambria Math"/>
                                  <w:sz w:val="24"/>
                                </w:rPr>
                                <m:t>T</m:t>
                              </w:del>
                            </m:r>
                          </m:e>
                          <m:sub>
                            <m:r>
                              <w:del w:id="1232" w:author="Bosch Coll, Nuria" w:date="2025-07-03T14:28:00Z">
                                <m:rPr>
                                  <m:sty m:val="bi"/>
                                </m:rPr>
                                <w:rPr>
                                  <w:rFonts w:ascii="Cambria Math" w:hAnsi="Cambria Math"/>
                                  <w:sz w:val="24"/>
                                </w:rPr>
                                <m:t>C</m:t>
                              </w:del>
                            </m:r>
                          </m:sub>
                        </m:sSub>
                      </m:e>
                      <m:sub>
                        <m:r>
                          <w:del w:id="1233" w:author="Bosch Coll, Nuria" w:date="2025-07-03T14:28:00Z">
                            <m:rPr>
                              <m:sty m:val="bi"/>
                            </m:rPr>
                            <w:rPr>
                              <w:rFonts w:ascii="Cambria Math" w:hAnsi="Cambria Math"/>
                              <w:sz w:val="24"/>
                            </w:rPr>
                            <m:t>k</m:t>
                          </w:del>
                        </m:r>
                      </m:sub>
                    </m:sSub>
                  </m:den>
                </m:f>
              </m:oMath>
            </m:oMathPara>
          </w:p>
        </w:tc>
      </w:tr>
      <w:tr w:rsidR="005C223E" w:rsidRPr="00F45B69" w:rsidDel="00520636" w14:paraId="7D830AAA" w14:textId="20AFC2BB" w:rsidTr="009629B4">
        <w:trPr>
          <w:jc w:val="center"/>
          <w:del w:id="1234" w:author="Bosch Coll, Nuria" w:date="2025-07-03T14:28:00Z"/>
        </w:trPr>
        <w:tc>
          <w:tcPr>
            <w:tcW w:w="5344" w:type="dxa"/>
            <w:shd w:val="clear" w:color="auto" w:fill="auto"/>
          </w:tcPr>
          <w:p w14:paraId="0CFEA312" w14:textId="0402A3B0" w:rsidR="005C223E" w:rsidRPr="00F45B69" w:rsidDel="00520636" w:rsidRDefault="005C223E" w:rsidP="009629B4">
            <w:pPr>
              <w:rPr>
                <w:del w:id="1235" w:author="Bosch Coll, Nuria" w:date="2025-07-03T14:28:00Z"/>
                <w:rFonts w:asciiTheme="minorHAnsi" w:hAnsiTheme="minorHAnsi"/>
              </w:rPr>
            </w:pPr>
            <w:del w:id="1236" w:author="Bosch Coll, Nuria" w:date="2025-07-03T14:28:00Z">
              <w:r w:rsidRPr="00F45B69" w:rsidDel="00520636">
                <w:rPr>
                  <w:rFonts w:asciiTheme="minorHAnsi" w:hAnsiTheme="minorHAnsi"/>
                </w:rPr>
                <w:delText>On:</w:delText>
              </w:r>
            </w:del>
          </w:p>
          <w:p w14:paraId="1FC2A230" w14:textId="06D28F61" w:rsidR="005C223E" w:rsidRPr="00F45B69" w:rsidDel="00520636" w:rsidRDefault="005C223E" w:rsidP="009629B4">
            <w:pPr>
              <w:rPr>
                <w:del w:id="1237" w:author="Bosch Coll, Nuria" w:date="2025-07-03T14:28:00Z"/>
                <w:rFonts w:asciiTheme="minorHAnsi" w:hAnsiTheme="minorHAnsi"/>
              </w:rPr>
            </w:pPr>
            <w:del w:id="123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xml:space="preserve">: Puntuació Responsable Tècnic </w:delText>
              </w:r>
            </w:del>
          </w:p>
          <w:p w14:paraId="08D4CB35" w14:textId="6C9DB19A" w:rsidR="005C223E" w:rsidRPr="00F45B69" w:rsidDel="00520636" w:rsidRDefault="005C223E" w:rsidP="009629B4">
            <w:pPr>
              <w:rPr>
                <w:del w:id="1239" w:author="Bosch Coll, Nuria" w:date="2025-07-03T14:28:00Z"/>
                <w:rFonts w:asciiTheme="minorHAnsi" w:hAnsiTheme="minorHAnsi"/>
              </w:rPr>
            </w:pPr>
            <w:del w:id="1240"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66845378" w14:textId="28DF7C49" w:rsidR="005C223E" w:rsidRPr="00F45B69" w:rsidDel="00520636" w:rsidRDefault="005C223E" w:rsidP="009629B4">
            <w:pPr>
              <w:rPr>
                <w:del w:id="1241" w:author="Bosch Coll, Nuria" w:date="2025-07-03T14:28:00Z"/>
                <w:rFonts w:asciiTheme="minorHAnsi" w:hAnsiTheme="minorHAnsi"/>
              </w:rPr>
            </w:pPr>
            <w:del w:id="1242"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tc>
      </w:tr>
    </w:tbl>
    <w:p w14:paraId="273D276D" w14:textId="11CE3AFB" w:rsidR="005C223E" w:rsidRPr="00F45B69" w:rsidDel="00520636" w:rsidRDefault="005C223E" w:rsidP="005C223E">
      <w:pPr>
        <w:rPr>
          <w:del w:id="1243" w:author="Bosch Coll, Nuria" w:date="2025-07-03T14:28:00Z"/>
          <w:rFonts w:ascii="Calibri" w:hAnsi="Calibri" w:cs="Arial"/>
          <w:sz w:val="22"/>
          <w:szCs w:val="22"/>
          <w:lang w:bidi="ks-Deva"/>
        </w:rPr>
      </w:pPr>
    </w:p>
    <w:p w14:paraId="701E4A40" w14:textId="6004E921" w:rsidR="005C223E" w:rsidRPr="00F45B69" w:rsidDel="00520636" w:rsidRDefault="005C223E" w:rsidP="005C223E">
      <w:pPr>
        <w:rPr>
          <w:del w:id="1244" w:author="Bosch Coll, Nuria" w:date="2025-07-03T14:28:00Z"/>
          <w:rFonts w:ascii="Calibri" w:hAnsi="Calibri" w:cs="Arial"/>
          <w:sz w:val="22"/>
          <w:szCs w:val="22"/>
          <w:lang w:bidi="ks-Deva"/>
        </w:rPr>
      </w:pPr>
      <w:del w:id="1245" w:author="Bosch Coll, Nuria" w:date="2025-07-03T14:28:00Z">
        <w:r w:rsidRPr="00F45B69" w:rsidDel="00520636">
          <w:rPr>
            <w:rFonts w:ascii="Calibri" w:hAnsi="Calibri" w:cs="Arial"/>
            <w:sz w:val="22"/>
            <w:szCs w:val="22"/>
            <w:lang w:bidi="ks-Deva"/>
          </w:rPr>
          <w:delText>Per al càlcul de la puntuació total de L’Equip Humà, la formula a aplicar serà:</w:delText>
        </w:r>
      </w:del>
    </w:p>
    <w:p w14:paraId="5513684B" w14:textId="37707EC4" w:rsidR="005C223E" w:rsidRPr="00F45B69" w:rsidDel="00520636" w:rsidRDefault="005C223E" w:rsidP="005C223E">
      <w:pPr>
        <w:rPr>
          <w:del w:id="1246" w:author="Bosch Coll, Nuria" w:date="2025-07-03T14:28:00Z"/>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3F5E93BB" w14:textId="02014662" w:rsidTr="6815D149">
        <w:trPr>
          <w:trHeight w:val="543"/>
          <w:jc w:val="center"/>
          <w:del w:id="1247" w:author="Bosch Coll, Nuria" w:date="2025-07-03T14:28:00Z"/>
        </w:trPr>
        <w:tc>
          <w:tcPr>
            <w:tcW w:w="5344" w:type="dxa"/>
            <w:tcBorders>
              <w:bottom w:val="single" w:sz="4" w:space="0" w:color="auto"/>
            </w:tcBorders>
          </w:tcPr>
          <w:p w14:paraId="6494E693" w14:textId="4C01F42D" w:rsidR="005C223E" w:rsidRPr="00F45B69" w:rsidDel="00520636" w:rsidRDefault="00D804FB" w:rsidP="009629B4">
            <w:pPr>
              <w:spacing w:before="120" w:after="120"/>
              <w:rPr>
                <w:del w:id="1248" w:author="Bosch Coll, Nuria" w:date="2025-07-03T14:28:00Z"/>
                <w:rFonts w:asciiTheme="minorHAnsi" w:hAnsiTheme="minorHAnsi"/>
                <w:b/>
              </w:rPr>
            </w:pPr>
            <m:oMathPara>
              <m:oMath>
                <m:sSub>
                  <m:sSubPr>
                    <m:ctrlPr>
                      <w:del w:id="1249" w:author="Bosch Coll, Nuria" w:date="2025-07-03T14:28:00Z">
                        <w:rPr>
                          <w:rFonts w:ascii="Cambria Math" w:hAnsi="Cambria Math"/>
                          <w:b/>
                          <w:sz w:val="24"/>
                        </w:rPr>
                      </w:del>
                    </m:ctrlPr>
                  </m:sSubPr>
                  <m:e>
                    <m:r>
                      <w:del w:id="1250" w:author="Bosch Coll, Nuria" w:date="2025-07-03T14:28:00Z">
                        <m:rPr>
                          <m:sty m:val="bi"/>
                        </m:rPr>
                        <w:rPr>
                          <w:rFonts w:ascii="Cambria Math" w:hAnsi="Cambria Math"/>
                          <w:sz w:val="24"/>
                        </w:rPr>
                        <m:t>P</m:t>
                      </w:del>
                    </m:r>
                  </m:e>
                  <m:sub>
                    <m:r>
                      <w:del w:id="1251" w:author="Bosch Coll, Nuria" w:date="2025-07-03T14:28:00Z">
                        <m:rPr>
                          <m:sty m:val="bi"/>
                        </m:rPr>
                        <w:rPr>
                          <w:rFonts w:ascii="Cambria Math" w:hAnsi="Cambria Math"/>
                          <w:sz w:val="24"/>
                        </w:rPr>
                        <m:t>EH</m:t>
                      </w:del>
                    </m:r>
                  </m:sub>
                </m:sSub>
                <m:r>
                  <w:del w:id="1252" w:author="Bosch Coll, Nuria" w:date="2025-07-03T14:28:00Z">
                    <m:rPr>
                      <m:sty m:val="b"/>
                    </m:rPr>
                    <w:rPr>
                      <w:rFonts w:ascii="Cambria Math" w:hAnsi="Cambria Math"/>
                      <w:sz w:val="24"/>
                    </w:rPr>
                    <m:t xml:space="preserve">= </m:t>
                  </w:del>
                </m:r>
                <m:f>
                  <m:fPr>
                    <m:ctrlPr>
                      <w:del w:id="1253" w:author="Bosch Coll, Nuria" w:date="2025-07-03T14:28:00Z">
                        <w:rPr>
                          <w:rFonts w:ascii="Cambria Math" w:hAnsi="Cambria Math"/>
                          <w:b/>
                          <w:sz w:val="24"/>
                        </w:rPr>
                      </w:del>
                    </m:ctrlPr>
                  </m:fPr>
                  <m:num>
                    <m:sSub>
                      <m:sSubPr>
                        <m:ctrlPr>
                          <w:del w:id="1254" w:author="Bosch Coll, Nuria" w:date="2025-07-03T14:28:00Z">
                            <w:rPr>
                              <w:rFonts w:ascii="Cambria Math" w:hAnsi="Cambria Math"/>
                              <w:b/>
                              <w:sz w:val="24"/>
                            </w:rPr>
                          </w:del>
                        </m:ctrlPr>
                      </m:sSubPr>
                      <m:e>
                        <m:r>
                          <w:del w:id="1255" w:author="Bosch Coll, Nuria" w:date="2025-07-03T14:28:00Z">
                            <m:rPr>
                              <m:sty m:val="bi"/>
                            </m:rPr>
                            <w:rPr>
                              <w:rFonts w:ascii="Cambria Math" w:hAnsi="Cambria Math"/>
                              <w:sz w:val="24"/>
                            </w:rPr>
                            <m:t>(0.2·P</m:t>
                          </w:del>
                        </m:r>
                      </m:e>
                      <m:sub>
                        <m:r>
                          <w:del w:id="1256" w:author="Bosch Coll, Nuria" w:date="2025-07-03T14:28:00Z">
                            <m:rPr>
                              <m:sty m:val="bi"/>
                            </m:rPr>
                            <w:rPr>
                              <w:rFonts w:ascii="Cambria Math" w:hAnsi="Cambria Math"/>
                              <w:sz w:val="24"/>
                            </w:rPr>
                            <m:t>RT</m:t>
                          </w:del>
                        </m:r>
                      </m:sub>
                    </m:sSub>
                    <m:r>
                      <w:del w:id="1257" w:author="Bosch Coll, Nuria" w:date="2025-07-03T14:28:00Z">
                        <m:rPr>
                          <m:sty m:val="b"/>
                        </m:rPr>
                        <w:rPr>
                          <w:rFonts w:ascii="Cambria Math" w:hAnsi="Cambria Math"/>
                          <w:sz w:val="24"/>
                        </w:rPr>
                        <m:t>+0.8·</m:t>
                      </w:del>
                    </m:r>
                    <m:sSub>
                      <m:sSubPr>
                        <m:ctrlPr>
                          <w:del w:id="1258" w:author="Bosch Coll, Nuria" w:date="2025-07-03T14:28:00Z">
                            <w:rPr>
                              <w:rFonts w:ascii="Cambria Math" w:hAnsi="Cambria Math"/>
                              <w:b/>
                              <w:sz w:val="24"/>
                            </w:rPr>
                          </w:del>
                        </m:ctrlPr>
                      </m:sSubPr>
                      <m:e>
                        <m:r>
                          <w:del w:id="1259" w:author="Bosch Coll, Nuria" w:date="2025-07-03T14:28:00Z">
                            <m:rPr>
                              <m:sty m:val="bi"/>
                            </m:rPr>
                            <w:rPr>
                              <w:rFonts w:ascii="Cambria Math" w:hAnsi="Cambria Math"/>
                              <w:sz w:val="24"/>
                            </w:rPr>
                            <m:t>P</m:t>
                          </w:del>
                        </m:r>
                      </m:e>
                      <m:sub>
                        <m:r>
                          <w:del w:id="1260" w:author="Bosch Coll, Nuria" w:date="2025-07-03T14:28:00Z">
                            <m:rPr>
                              <m:sty m:val="bi"/>
                            </m:rPr>
                            <w:rPr>
                              <w:rFonts w:ascii="Cambria Math" w:hAnsi="Cambria Math"/>
                              <w:sz w:val="24"/>
                            </w:rPr>
                            <m:t>EP</m:t>
                          </w:del>
                        </m:r>
                      </m:sub>
                    </m:sSub>
                    <m:r>
                      <w:del w:id="1261" w:author="Bosch Coll, Nuria" w:date="2025-07-03T14:28:00Z">
                        <m:rPr>
                          <m:sty m:val="b"/>
                        </m:rPr>
                        <w:rPr>
                          <w:rFonts w:ascii="Cambria Math" w:hAnsi="Cambria Math"/>
                          <w:sz w:val="24"/>
                        </w:rPr>
                        <m:t xml:space="preserve">)  </m:t>
                      </w:del>
                    </m:r>
                  </m:num>
                  <m:den>
                    <m:r>
                      <w:del w:id="1262" w:author="Bosch Coll, Nuria" w:date="2025-07-03T14:28:00Z">
                        <m:rPr>
                          <m:sty m:val="bi"/>
                        </m:rPr>
                        <w:rPr>
                          <w:rFonts w:ascii="Cambria Math" w:hAnsi="Cambria Math"/>
                          <w:sz w:val="24"/>
                        </w:rPr>
                        <m:t>4</m:t>
                      </w:del>
                    </m:r>
                  </m:den>
                </m:f>
                <m:r>
                  <w:del w:id="1263" w:author="Bosch Coll, Nuria" w:date="2025-07-03T14:28:00Z">
                    <m:rPr>
                      <m:sty m:val="bi"/>
                    </m:rPr>
                    <w:rPr>
                      <w:rFonts w:ascii="Cambria Math" w:hAnsi="Cambria Math"/>
                      <w:sz w:val="24"/>
                    </w:rPr>
                    <m:t>·P</m:t>
                  </w:del>
                </m:r>
              </m:oMath>
            </m:oMathPara>
          </w:p>
        </w:tc>
      </w:tr>
      <w:tr w:rsidR="005C223E" w:rsidRPr="00F45B69" w:rsidDel="00520636" w14:paraId="08D5650C" w14:textId="30F9908B" w:rsidTr="6815D149">
        <w:trPr>
          <w:jc w:val="center"/>
          <w:del w:id="1264" w:author="Bosch Coll, Nuria" w:date="2025-07-03T14:28:00Z"/>
        </w:trPr>
        <w:tc>
          <w:tcPr>
            <w:tcW w:w="5344" w:type="dxa"/>
            <w:shd w:val="clear" w:color="auto" w:fill="auto"/>
          </w:tcPr>
          <w:p w14:paraId="2A565037" w14:textId="3F747FB2" w:rsidR="005C223E" w:rsidRPr="00F45B69" w:rsidDel="00520636" w:rsidRDefault="005C223E" w:rsidP="009629B4">
            <w:pPr>
              <w:rPr>
                <w:del w:id="1265" w:author="Bosch Coll, Nuria" w:date="2025-07-03T14:28:00Z"/>
                <w:rFonts w:asciiTheme="minorHAnsi" w:hAnsiTheme="minorHAnsi"/>
              </w:rPr>
            </w:pPr>
            <w:del w:id="1266" w:author="Bosch Coll, Nuria" w:date="2025-07-03T14:28:00Z">
              <w:r w:rsidRPr="00F45B69" w:rsidDel="00520636">
                <w:rPr>
                  <w:rFonts w:asciiTheme="minorHAnsi" w:hAnsiTheme="minorHAnsi"/>
                </w:rPr>
                <w:delText>On:</w:delText>
              </w:r>
            </w:del>
          </w:p>
          <w:p w14:paraId="4C501B4E" w14:textId="4194FA32" w:rsidR="005C223E" w:rsidRPr="00F45B69" w:rsidDel="00520636" w:rsidRDefault="005C223E" w:rsidP="009629B4">
            <w:pPr>
              <w:rPr>
                <w:del w:id="1267" w:author="Bosch Coll, Nuria" w:date="2025-07-03T14:28:00Z"/>
                <w:rFonts w:asciiTheme="minorHAnsi" w:hAnsiTheme="minorHAnsi"/>
              </w:rPr>
            </w:pPr>
            <w:del w:id="1268"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 </w:delText>
              </w:r>
              <w:r w:rsidRPr="00F45B69" w:rsidDel="00520636">
                <w:rPr>
                  <w:rFonts w:asciiTheme="minorHAnsi" w:hAnsiTheme="minorHAnsi"/>
                </w:rPr>
                <w:delText>: Puntuació equip servei</w:delText>
              </w:r>
            </w:del>
          </w:p>
          <w:p w14:paraId="38346A8F" w14:textId="681CFAF7" w:rsidR="005C223E" w:rsidRPr="00F45B69" w:rsidDel="00520636" w:rsidRDefault="005C223E" w:rsidP="009629B4">
            <w:pPr>
              <w:rPr>
                <w:del w:id="1269" w:author="Bosch Coll, Nuria" w:date="2025-07-03T14:28:00Z"/>
                <w:rFonts w:asciiTheme="minorHAnsi" w:hAnsiTheme="minorHAnsi"/>
              </w:rPr>
            </w:pPr>
            <w:del w:id="1270"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Puntuació responsable tècnic</w:delText>
              </w:r>
            </w:del>
          </w:p>
          <w:p w14:paraId="4DE8C704" w14:textId="051D55DD" w:rsidR="005C223E" w:rsidRPr="00F45B69" w:rsidDel="00520636" w:rsidRDefault="005C223E" w:rsidP="009629B4">
            <w:pPr>
              <w:rPr>
                <w:del w:id="1271" w:author="Bosch Coll, Nuria" w:date="2025-07-03T14:28:00Z"/>
                <w:rFonts w:asciiTheme="minorHAnsi" w:hAnsiTheme="minorHAnsi"/>
              </w:rPr>
            </w:pPr>
            <w:del w:id="1272"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EP</w:delText>
              </w:r>
              <w:r w:rsidRPr="00F45B69" w:rsidDel="00520636">
                <w:rPr>
                  <w:rFonts w:asciiTheme="minorHAnsi" w:hAnsiTheme="minorHAnsi"/>
                </w:rPr>
                <w:delText>: Puntuació Equip Principal</w:delText>
              </w:r>
            </w:del>
          </w:p>
          <w:p w14:paraId="6E1DD085" w14:textId="12D92F55" w:rsidR="005C223E" w:rsidRPr="00F45B69" w:rsidDel="00520636" w:rsidRDefault="3A267F5A" w:rsidP="6815D149">
            <w:pPr>
              <w:rPr>
                <w:del w:id="1273" w:author="Bosch Coll, Nuria" w:date="2025-07-03T14:28:00Z"/>
                <w:rFonts w:asciiTheme="minorHAnsi" w:hAnsiTheme="minorHAnsi"/>
              </w:rPr>
            </w:pPr>
            <w:del w:id="1274" w:author="Bosch Coll, Nuria" w:date="2025-07-03T14:28:00Z">
              <w:r w:rsidRPr="6815D149" w:rsidDel="00520636">
                <w:rPr>
                  <w:rFonts w:asciiTheme="minorHAnsi" w:hAnsiTheme="minorHAnsi"/>
                  <w:b/>
                  <w:bCs/>
                </w:rPr>
                <w:delText>P</w:delText>
              </w:r>
              <w:r w:rsidRPr="6815D149" w:rsidDel="00520636">
                <w:rPr>
                  <w:rFonts w:asciiTheme="minorHAnsi" w:hAnsiTheme="minorHAnsi"/>
                </w:rPr>
                <w:delText>:  Puntuació màxima criteri B.1</w:delText>
              </w:r>
            </w:del>
          </w:p>
        </w:tc>
      </w:tr>
    </w:tbl>
    <w:p w14:paraId="7D923208" w14:textId="1804AB15" w:rsidR="00CB7AD9" w:rsidRPr="00F45B69" w:rsidDel="00520636" w:rsidRDefault="00CB7AD9">
      <w:pPr>
        <w:rPr>
          <w:del w:id="1275" w:author="Bosch Coll, Nuria" w:date="2025-07-03T14:28:00Z"/>
          <w:rFonts w:ascii="Calibri" w:hAnsi="Calibri" w:cs="Arial"/>
          <w:b/>
          <w:sz w:val="22"/>
          <w:szCs w:val="22"/>
          <w:lang w:bidi="ks-Deva"/>
        </w:rPr>
      </w:pPr>
      <w:del w:id="1276" w:author="Bosch Coll, Nuria" w:date="2025-07-03T14:28:00Z">
        <w:r w:rsidRPr="00F45B69" w:rsidDel="00520636">
          <w:rPr>
            <w:rFonts w:ascii="Calibri" w:hAnsi="Calibri" w:cs="Arial"/>
            <w:b/>
            <w:sz w:val="22"/>
            <w:szCs w:val="22"/>
            <w:lang w:bidi="ks-Deva"/>
          </w:rPr>
          <w:br w:type="page"/>
        </w:r>
      </w:del>
    </w:p>
    <w:p w14:paraId="5DBB814C" w14:textId="4C4BD3F0" w:rsidR="005C223E" w:rsidRPr="008F5251" w:rsidDel="00520636" w:rsidRDefault="005C223E" w:rsidP="008F5251">
      <w:pPr>
        <w:pStyle w:val="Ttol1"/>
        <w:pBdr>
          <w:bottom w:val="single" w:sz="4" w:space="1" w:color="auto"/>
        </w:pBdr>
        <w:rPr>
          <w:del w:id="1277" w:author="Bosch Coll, Nuria" w:date="2025-07-03T14:28:00Z"/>
          <w:lang w:val="ca-ES"/>
        </w:rPr>
      </w:pPr>
      <w:del w:id="1278" w:author="Bosch Coll, Nuria" w:date="2025-07-03T14:28:00Z">
        <w:r w:rsidRPr="008F5251" w:rsidDel="00520636">
          <w:rPr>
            <w:lang w:val="ca-ES"/>
          </w:rPr>
          <w:delText xml:space="preserve">C. </w:delText>
        </w:r>
        <w:r w:rsidR="00CD687C" w:rsidRPr="008F5251" w:rsidDel="00520636">
          <w:rPr>
            <w:lang w:val="ca-ES"/>
          </w:rPr>
          <w:delText>Criteris avaluables amb aplicació judici de valor (</w:delText>
        </w:r>
        <w:r w:rsidR="00CD687C" w:rsidDel="00520636">
          <w:rPr>
            <w:lang w:val="ca-ES"/>
          </w:rPr>
          <w:delText>S</w:delText>
        </w:r>
        <w:r w:rsidR="00CD687C" w:rsidRPr="008F5251" w:rsidDel="00520636">
          <w:rPr>
            <w:lang w:val="ca-ES"/>
          </w:rPr>
          <w:delText>obre 2 bis</w:delText>
        </w:r>
        <w:r w:rsidRPr="008F5251" w:rsidDel="00520636">
          <w:rPr>
            <w:lang w:val="ca-ES"/>
          </w:rPr>
          <w:delText>)</w:delText>
        </w:r>
      </w:del>
    </w:p>
    <w:p w14:paraId="7D5C22D6" w14:textId="316AD97D" w:rsidR="005C223E" w:rsidRPr="00F45B69" w:rsidDel="00520636" w:rsidRDefault="005C223E" w:rsidP="005C223E">
      <w:pPr>
        <w:spacing w:before="120"/>
        <w:jc w:val="both"/>
        <w:rPr>
          <w:del w:id="1279" w:author="Bosch Coll, Nuria" w:date="2025-07-03T14:28:00Z"/>
          <w:rFonts w:asciiTheme="minorHAnsi" w:eastAsia="Calibri" w:hAnsiTheme="minorHAnsi"/>
          <w:sz w:val="22"/>
          <w:szCs w:val="22"/>
        </w:rPr>
      </w:pPr>
      <w:del w:id="1280" w:author="Bosch Coll, Nuria" w:date="2025-07-03T14:28:00Z">
        <w:r w:rsidRPr="00F45B69" w:rsidDel="00520636">
          <w:rPr>
            <w:rFonts w:asciiTheme="minorHAnsi" w:eastAsia="Calibri" w:hAnsiTheme="minorHAnsi"/>
            <w:sz w:val="22"/>
            <w:szCs w:val="22"/>
          </w:rPr>
          <w:delText>Aquesta contractació en la que s’ha determinat que s’apliqui una pluralitat de criteris de valoració entre els que hi ha criteris sotmesos a judici de valor, es valorarà la proposició tècnica d’acord amb els valors numèrics establerts per a cada criteri i subcriteris.</w:delText>
        </w:r>
      </w:del>
    </w:p>
    <w:p w14:paraId="52B170F7" w14:textId="3B345185" w:rsidR="005C223E" w:rsidRPr="00F45B69" w:rsidDel="00520636" w:rsidRDefault="005C223E" w:rsidP="005C223E">
      <w:pPr>
        <w:spacing w:before="120"/>
        <w:jc w:val="both"/>
        <w:rPr>
          <w:del w:id="1281" w:author="Bosch Coll, Nuria" w:date="2025-07-03T14:28:00Z"/>
          <w:rFonts w:asciiTheme="minorHAnsi" w:eastAsia="Calibri" w:hAnsiTheme="minorHAnsi"/>
          <w:sz w:val="22"/>
          <w:szCs w:val="22"/>
        </w:rPr>
      </w:pPr>
      <w:del w:id="1282" w:author="Bosch Coll, Nuria" w:date="2025-07-03T14:28:00Z">
        <w:r w:rsidRPr="00F45B69" w:rsidDel="00520636">
          <w:rPr>
            <w:rFonts w:asciiTheme="minorHAnsi" w:eastAsia="Calibri" w:hAnsiTheme="minorHAnsi"/>
            <w:sz w:val="22"/>
            <w:szCs w:val="22"/>
          </w:rPr>
          <w:delText>Un cop realitzada la valoració i obtinguda la puntuació corresponent, s’ordenaran les diferents propostes per ordre decreixent i s’aplicarà la fórmula següent, per obtenir la puntuació:</w:delText>
        </w:r>
      </w:del>
    </w:p>
    <w:p w14:paraId="7C478C11" w14:textId="5B7E3461" w:rsidR="005C223E" w:rsidRPr="00F45B69" w:rsidDel="00520636" w:rsidRDefault="005C223E" w:rsidP="005C223E">
      <w:pPr>
        <w:spacing w:before="120"/>
        <w:jc w:val="center"/>
        <w:rPr>
          <w:del w:id="1283" w:author="Bosch Coll, Nuria" w:date="2025-07-03T14:28:00Z"/>
          <w:rFonts w:asciiTheme="minorHAnsi" w:eastAsia="Calibri" w:hAnsiTheme="minorHAnsi"/>
          <w:sz w:val="22"/>
          <w:szCs w:val="22"/>
        </w:rPr>
      </w:pPr>
      <w:del w:id="1284" w:author="Bosch Coll, Nuria" w:date="2025-07-03T14:28:00Z">
        <w:r w:rsidRPr="00F45B69" w:rsidDel="00520636">
          <w:rPr>
            <w:noProof/>
            <w:lang w:eastAsia="ca-ES"/>
          </w:rPr>
          <w:drawing>
            <wp:inline distT="0" distB="0" distL="0" distR="0" wp14:anchorId="0B36FF99" wp14:editId="57F84CAC">
              <wp:extent cx="3600450" cy="981075"/>
              <wp:effectExtent l="9525" t="9525" r="9525" b="9525"/>
              <wp:docPr id="690030677" name="Imagen 69003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00450" cy="981075"/>
                      </a:xfrm>
                      <a:prstGeom prst="rect">
                        <a:avLst/>
                      </a:prstGeom>
                      <a:ln w="9525">
                        <a:solidFill>
                          <a:schemeClr val="tx1"/>
                        </a:solidFill>
                        <a:prstDash val="solid"/>
                      </a:ln>
                    </pic:spPr>
                  </pic:pic>
                </a:graphicData>
              </a:graphic>
            </wp:inline>
          </w:drawing>
        </w:r>
      </w:del>
    </w:p>
    <w:p w14:paraId="5FD56E4C" w14:textId="737EC7F8" w:rsidR="00461522" w:rsidRPr="00F45B69" w:rsidDel="00520636" w:rsidRDefault="00461522" w:rsidP="00F965C9">
      <w:pPr>
        <w:spacing w:before="120"/>
        <w:jc w:val="both"/>
        <w:rPr>
          <w:del w:id="1285" w:author="Bosch Coll, Nuria" w:date="2025-07-03T14:28:00Z"/>
          <w:rFonts w:asciiTheme="minorHAnsi" w:eastAsia="Calibri" w:hAnsiTheme="minorHAnsi"/>
          <w:sz w:val="22"/>
          <w:szCs w:val="22"/>
        </w:rPr>
      </w:pPr>
      <w:del w:id="1286" w:author="Bosch Coll, Nuria" w:date="2025-07-03T14:28:00Z">
        <w:r w:rsidRPr="00F45B69" w:rsidDel="00520636">
          <w:rPr>
            <w:rFonts w:asciiTheme="minorHAnsi" w:eastAsia="Calibri" w:hAnsiTheme="minorHAnsi"/>
            <w:sz w:val="22"/>
            <w:szCs w:val="22"/>
          </w:rPr>
          <w:delText>La fórmula s’aplicarà per a cada criteri i, si escau, a cadascun dels subcriteris per separat, per després obtenir la puntuació total.</w:delText>
        </w:r>
      </w:del>
    </w:p>
    <w:p w14:paraId="19F538D9" w14:textId="650254A3" w:rsidR="00461522" w:rsidRPr="00F45B69" w:rsidDel="00520636" w:rsidRDefault="00F965C9" w:rsidP="00F965C9">
      <w:pPr>
        <w:spacing w:before="120"/>
        <w:jc w:val="both"/>
        <w:rPr>
          <w:del w:id="1287" w:author="Bosch Coll, Nuria" w:date="2025-07-03T14:28:00Z"/>
          <w:rFonts w:asciiTheme="minorHAnsi" w:eastAsia="Calibri" w:hAnsiTheme="minorHAnsi"/>
          <w:sz w:val="22"/>
          <w:szCs w:val="22"/>
        </w:rPr>
      </w:pPr>
      <w:del w:id="1288" w:author="Bosch Coll, Nuria" w:date="2025-07-03T14:28:00Z">
        <w:r w:rsidRPr="00F45B69" w:rsidDel="00520636">
          <w:rPr>
            <w:rFonts w:asciiTheme="minorHAnsi" w:eastAsia="Calibri" w:hAnsiTheme="minorHAnsi"/>
            <w:sz w:val="22"/>
            <w:szCs w:val="22"/>
          </w:rPr>
          <w:delText>Ad</w:delText>
        </w:r>
        <w:r w:rsidR="00461522" w:rsidRPr="00F45B69" w:rsidDel="00520636">
          <w:rPr>
            <w:rFonts w:asciiTheme="minorHAnsi" w:eastAsia="Calibri" w:hAnsiTheme="minorHAnsi"/>
            <w:sz w:val="22"/>
            <w:szCs w:val="22"/>
          </w:rPr>
          <w:delText>d</w:delText>
        </w:r>
        <w:r w:rsidRPr="00F45B69" w:rsidDel="00520636">
          <w:rPr>
            <w:rFonts w:asciiTheme="minorHAnsi" w:eastAsia="Calibri" w:hAnsiTheme="minorHAnsi"/>
            <w:sz w:val="22"/>
            <w:szCs w:val="22"/>
          </w:rPr>
          <w:delText xml:space="preserve">icionalment, s’han establert llindars mínims de puntuació per a cadascun dels criteris per sota dels quals, si cap de les valoracions tècniques l’assoleix, no </w:delText>
        </w:r>
        <w:r w:rsidR="00461522" w:rsidRPr="00F45B69" w:rsidDel="00520636">
          <w:rPr>
            <w:rFonts w:asciiTheme="minorHAnsi" w:eastAsia="Calibri" w:hAnsiTheme="minorHAnsi"/>
            <w:sz w:val="22"/>
            <w:szCs w:val="22"/>
          </w:rPr>
          <w:delText>s’aplicarà la fórmula anterior.</w:delText>
        </w:r>
      </w:del>
    </w:p>
    <w:p w14:paraId="6F928B23" w14:textId="343D9B46" w:rsidR="00461522" w:rsidRPr="00F45B69" w:rsidDel="00520636" w:rsidRDefault="00F965C9" w:rsidP="00F965C9">
      <w:pPr>
        <w:spacing w:before="120"/>
        <w:jc w:val="both"/>
        <w:rPr>
          <w:del w:id="1289" w:author="Bosch Coll, Nuria" w:date="2025-07-03T14:28:00Z"/>
          <w:rFonts w:asciiTheme="minorHAnsi" w:eastAsia="Calibri" w:hAnsiTheme="minorHAnsi"/>
          <w:sz w:val="22"/>
          <w:szCs w:val="22"/>
        </w:rPr>
      </w:pPr>
      <w:del w:id="1290" w:author="Bosch Coll, Nuria" w:date="2025-07-03T14:28:00Z">
        <w:r w:rsidRPr="00F45B69" w:rsidDel="00520636">
          <w:rPr>
            <w:rFonts w:asciiTheme="minorHAnsi" w:eastAsia="Calibri" w:hAnsiTheme="minorHAnsi"/>
            <w:sz w:val="22"/>
            <w:szCs w:val="22"/>
          </w:rPr>
          <w:delText>Els llindars establerts són els següents:</w:delText>
        </w:r>
      </w:del>
    </w:p>
    <w:p w14:paraId="63F0A14B" w14:textId="3A7AA49F" w:rsidR="00461522" w:rsidRPr="00F45B69" w:rsidDel="00520636" w:rsidRDefault="00461522" w:rsidP="00F965C9">
      <w:pPr>
        <w:spacing w:before="120"/>
        <w:jc w:val="both"/>
        <w:rPr>
          <w:del w:id="1291" w:author="Bosch Coll, Nuria" w:date="2025-07-03T14:28:00Z"/>
          <w:rFonts w:asciiTheme="minorHAnsi" w:eastAsia="Calibri" w:hAnsiTheme="minorHAnsi"/>
          <w:sz w:val="22"/>
          <w:szCs w:val="22"/>
        </w:rPr>
      </w:pPr>
    </w:p>
    <w:tbl>
      <w:tblPr>
        <w:tblW w:w="3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9"/>
        <w:gridCol w:w="1122"/>
        <w:gridCol w:w="1124"/>
        <w:gridCol w:w="1124"/>
      </w:tblGrid>
      <w:tr w:rsidR="00461522" w:rsidRPr="00F45B69" w:rsidDel="00520636" w14:paraId="6D775CD2" w14:textId="2F8DE9E9" w:rsidTr="00F45B69">
        <w:trPr>
          <w:trHeight w:val="218"/>
          <w:jc w:val="center"/>
          <w:del w:id="1292" w:author="Bosch Coll, Nuria" w:date="2025-07-03T14:28:00Z"/>
        </w:trPr>
        <w:tc>
          <w:tcPr>
            <w:tcW w:w="2367" w:type="pct"/>
            <w:shd w:val="clear" w:color="auto" w:fill="auto"/>
            <w:noWrap/>
            <w:vAlign w:val="bottom"/>
            <w:hideMark/>
          </w:tcPr>
          <w:p w14:paraId="2168A386" w14:textId="394FF075" w:rsidR="00461522" w:rsidRPr="00F45B69" w:rsidDel="00520636" w:rsidRDefault="00461522" w:rsidP="009629B4">
            <w:pPr>
              <w:rPr>
                <w:del w:id="1293" w:author="Bosch Coll, Nuria" w:date="2025-07-03T14:28:00Z"/>
                <w:rFonts w:ascii="Calibri Light" w:hAnsi="Calibri Light" w:cs="Calibri"/>
                <w:b/>
                <w:bCs/>
                <w:color w:val="000000"/>
              </w:rPr>
            </w:pPr>
            <w:del w:id="1294"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46560706" w14:textId="08A94DEA" w:rsidR="00461522" w:rsidRPr="00F45B69" w:rsidDel="00520636" w:rsidRDefault="00461522" w:rsidP="00461522">
            <w:pPr>
              <w:jc w:val="center"/>
              <w:rPr>
                <w:del w:id="1295" w:author="Bosch Coll, Nuria" w:date="2025-07-03T14:28:00Z"/>
                <w:rFonts w:ascii="Calibri Light" w:hAnsi="Calibri Light" w:cs="Calibri"/>
                <w:b/>
                <w:bCs/>
                <w:color w:val="000000"/>
              </w:rPr>
            </w:pPr>
            <w:del w:id="1296" w:author="Bosch Coll, Nuria" w:date="2025-07-03T14:28:00Z">
              <w:r w:rsidRPr="00F45B69" w:rsidDel="00520636">
                <w:rPr>
                  <w:rFonts w:ascii="Calibri Light" w:hAnsi="Calibri Light" w:cs="Calibri"/>
                  <w:b/>
                  <w:bCs/>
                  <w:color w:val="000000"/>
                </w:rPr>
                <w:delText>Criteri C.1.1</w:delText>
              </w:r>
            </w:del>
          </w:p>
        </w:tc>
        <w:tc>
          <w:tcPr>
            <w:tcW w:w="878" w:type="pct"/>
            <w:shd w:val="clear" w:color="auto" w:fill="auto"/>
            <w:noWrap/>
            <w:vAlign w:val="center"/>
            <w:hideMark/>
          </w:tcPr>
          <w:p w14:paraId="6D58459F" w14:textId="52F5D196" w:rsidR="00461522" w:rsidRPr="00F45B69" w:rsidDel="00520636" w:rsidRDefault="00461522" w:rsidP="00461522">
            <w:pPr>
              <w:jc w:val="center"/>
              <w:rPr>
                <w:del w:id="1297" w:author="Bosch Coll, Nuria" w:date="2025-07-03T14:28:00Z"/>
                <w:rFonts w:ascii="Calibri Light" w:hAnsi="Calibri Light" w:cs="Calibri"/>
                <w:b/>
                <w:bCs/>
                <w:color w:val="000000"/>
              </w:rPr>
            </w:pPr>
            <w:del w:id="1298" w:author="Bosch Coll, Nuria" w:date="2025-07-03T14:28:00Z">
              <w:r w:rsidRPr="00F45B69" w:rsidDel="00520636">
                <w:rPr>
                  <w:rFonts w:ascii="Calibri Light" w:hAnsi="Calibri Light" w:cs="Calibri"/>
                  <w:b/>
                  <w:bCs/>
                  <w:color w:val="000000"/>
                </w:rPr>
                <w:delText>Criteri C.1.2</w:delText>
              </w:r>
            </w:del>
          </w:p>
        </w:tc>
        <w:tc>
          <w:tcPr>
            <w:tcW w:w="878" w:type="pct"/>
            <w:shd w:val="clear" w:color="auto" w:fill="auto"/>
            <w:noWrap/>
            <w:vAlign w:val="center"/>
            <w:hideMark/>
          </w:tcPr>
          <w:p w14:paraId="6E73D9CC" w14:textId="4278CE44" w:rsidR="00461522" w:rsidRPr="00F45B69" w:rsidDel="00520636" w:rsidRDefault="00461522" w:rsidP="00461522">
            <w:pPr>
              <w:jc w:val="center"/>
              <w:rPr>
                <w:del w:id="1299" w:author="Bosch Coll, Nuria" w:date="2025-07-03T14:28:00Z"/>
                <w:rFonts w:ascii="Calibri Light" w:hAnsi="Calibri Light" w:cs="Calibri"/>
                <w:b/>
                <w:bCs/>
                <w:color w:val="000000"/>
              </w:rPr>
            </w:pPr>
            <w:del w:id="1300" w:author="Bosch Coll, Nuria" w:date="2025-07-03T14:28:00Z">
              <w:r w:rsidRPr="00F45B69" w:rsidDel="00520636">
                <w:rPr>
                  <w:rFonts w:ascii="Calibri Light" w:hAnsi="Calibri Light" w:cs="Calibri"/>
                  <w:b/>
                  <w:bCs/>
                  <w:color w:val="000000"/>
                </w:rPr>
                <w:delText>Criteri C.1.3</w:delText>
              </w:r>
            </w:del>
          </w:p>
        </w:tc>
      </w:tr>
      <w:tr w:rsidR="00461522" w:rsidRPr="00F45B69" w:rsidDel="00520636" w14:paraId="5F25EABC" w14:textId="104F1E91" w:rsidTr="00F45B69">
        <w:trPr>
          <w:trHeight w:val="218"/>
          <w:jc w:val="center"/>
          <w:del w:id="1301" w:author="Bosch Coll, Nuria" w:date="2025-07-03T14:28:00Z"/>
        </w:trPr>
        <w:tc>
          <w:tcPr>
            <w:tcW w:w="2367" w:type="pct"/>
            <w:shd w:val="clear" w:color="auto" w:fill="auto"/>
            <w:noWrap/>
            <w:vAlign w:val="bottom"/>
            <w:hideMark/>
          </w:tcPr>
          <w:p w14:paraId="1730CBEB" w14:textId="02172D59" w:rsidR="00461522" w:rsidRPr="00F45B69" w:rsidDel="00520636" w:rsidRDefault="00461522" w:rsidP="009629B4">
            <w:pPr>
              <w:rPr>
                <w:del w:id="1302" w:author="Bosch Coll, Nuria" w:date="2025-07-03T14:28:00Z"/>
                <w:rFonts w:ascii="Calibri Light" w:hAnsi="Calibri Light" w:cs="Calibri"/>
                <w:b/>
                <w:bCs/>
              </w:rPr>
            </w:pPr>
            <w:del w:id="1303"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460BB1F0" w14:textId="23EF760C" w:rsidR="00461522" w:rsidRPr="00F45B69" w:rsidDel="00520636" w:rsidRDefault="00461522" w:rsidP="00461522">
            <w:pPr>
              <w:jc w:val="center"/>
              <w:rPr>
                <w:del w:id="1304" w:author="Bosch Coll, Nuria" w:date="2025-07-03T14:28:00Z"/>
                <w:rFonts w:ascii="Calibri Light" w:hAnsi="Calibri Light" w:cs="Calibri"/>
                <w:color w:val="000000"/>
              </w:rPr>
            </w:pPr>
            <w:del w:id="1305" w:author="Bosch Coll, Nuria" w:date="2025-07-03T14:28:00Z">
              <w:r w:rsidRPr="00F45B69" w:rsidDel="00520636">
                <w:rPr>
                  <w:rFonts w:ascii="Calibri Light" w:hAnsi="Calibri Light" w:cs="Calibri"/>
                  <w:color w:val="000000"/>
                </w:rPr>
                <w:delText>5</w:delText>
              </w:r>
            </w:del>
          </w:p>
        </w:tc>
        <w:tc>
          <w:tcPr>
            <w:tcW w:w="878" w:type="pct"/>
            <w:shd w:val="clear" w:color="000000" w:fill="E4DFEC"/>
            <w:noWrap/>
            <w:vAlign w:val="center"/>
            <w:hideMark/>
          </w:tcPr>
          <w:p w14:paraId="49B62D89" w14:textId="2682D1D5" w:rsidR="00461522" w:rsidRPr="00F45B69" w:rsidDel="00520636" w:rsidRDefault="00461522" w:rsidP="00461522">
            <w:pPr>
              <w:jc w:val="center"/>
              <w:rPr>
                <w:del w:id="1306" w:author="Bosch Coll, Nuria" w:date="2025-07-03T14:28:00Z"/>
                <w:rFonts w:ascii="Calibri Light" w:hAnsi="Calibri Light" w:cs="Calibri"/>
                <w:color w:val="000000"/>
              </w:rPr>
            </w:pPr>
            <w:del w:id="1307" w:author="Bosch Coll, Nuria" w:date="2025-07-03T14:28:00Z">
              <w:r w:rsidRPr="00F45B69" w:rsidDel="00520636">
                <w:rPr>
                  <w:rFonts w:ascii="Calibri Light" w:hAnsi="Calibri Light" w:cs="Calibri"/>
                  <w:color w:val="000000"/>
                </w:rPr>
                <w:delText>3</w:delText>
              </w:r>
            </w:del>
          </w:p>
        </w:tc>
        <w:tc>
          <w:tcPr>
            <w:tcW w:w="878" w:type="pct"/>
            <w:shd w:val="clear" w:color="000000" w:fill="E4DFEC"/>
            <w:noWrap/>
            <w:vAlign w:val="center"/>
            <w:hideMark/>
          </w:tcPr>
          <w:p w14:paraId="6CFDC971" w14:textId="5BBA2CA2" w:rsidR="00461522" w:rsidRPr="00F45B69" w:rsidDel="00520636" w:rsidRDefault="00461522" w:rsidP="00461522">
            <w:pPr>
              <w:jc w:val="center"/>
              <w:rPr>
                <w:del w:id="1308" w:author="Bosch Coll, Nuria" w:date="2025-07-03T14:28:00Z"/>
                <w:rFonts w:ascii="Calibri Light" w:hAnsi="Calibri Light" w:cs="Calibri"/>
                <w:color w:val="000000"/>
              </w:rPr>
            </w:pPr>
            <w:del w:id="1309" w:author="Bosch Coll, Nuria" w:date="2025-07-03T14:28:00Z">
              <w:r w:rsidRPr="00F45B69" w:rsidDel="00520636">
                <w:rPr>
                  <w:rFonts w:ascii="Calibri Light" w:hAnsi="Calibri Light" w:cs="Calibri"/>
                  <w:color w:val="000000"/>
                </w:rPr>
                <w:delText>4</w:delText>
              </w:r>
            </w:del>
          </w:p>
        </w:tc>
      </w:tr>
      <w:tr w:rsidR="00461522" w:rsidRPr="00F45B69" w:rsidDel="00520636" w14:paraId="6D51A00F" w14:textId="4AE6B730" w:rsidTr="00F45B69">
        <w:trPr>
          <w:trHeight w:val="218"/>
          <w:jc w:val="center"/>
          <w:del w:id="1310" w:author="Bosch Coll, Nuria" w:date="2025-07-03T14:28:00Z"/>
        </w:trPr>
        <w:tc>
          <w:tcPr>
            <w:tcW w:w="2367" w:type="pct"/>
            <w:shd w:val="clear" w:color="auto" w:fill="auto"/>
            <w:noWrap/>
            <w:vAlign w:val="bottom"/>
            <w:hideMark/>
          </w:tcPr>
          <w:p w14:paraId="4CAB23B6" w14:textId="2E10181D" w:rsidR="00461522" w:rsidRPr="00F45B69" w:rsidDel="00520636" w:rsidRDefault="00461522" w:rsidP="009629B4">
            <w:pPr>
              <w:rPr>
                <w:del w:id="1311" w:author="Bosch Coll, Nuria" w:date="2025-07-03T14:28:00Z"/>
                <w:rFonts w:ascii="Calibri Light" w:hAnsi="Calibri Light" w:cs="Calibri"/>
                <w:b/>
                <w:bCs/>
              </w:rPr>
            </w:pPr>
            <w:del w:id="1312"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5C85C8CB" w14:textId="71CAFA6D" w:rsidR="00461522" w:rsidRPr="00F45B69" w:rsidDel="00520636" w:rsidRDefault="00461522" w:rsidP="00461522">
            <w:pPr>
              <w:jc w:val="center"/>
              <w:rPr>
                <w:del w:id="1313" w:author="Bosch Coll, Nuria" w:date="2025-07-03T14:28:00Z"/>
                <w:rFonts w:ascii="Calibri Light" w:hAnsi="Calibri Light" w:cs="Calibri"/>
                <w:color w:val="000000"/>
              </w:rPr>
            </w:pPr>
            <w:del w:id="1314" w:author="Bosch Coll, Nuria" w:date="2025-07-03T14:28:00Z">
              <w:r w:rsidRPr="00F45B69" w:rsidDel="00520636">
                <w:rPr>
                  <w:rFonts w:ascii="Calibri Light" w:hAnsi="Calibri Light" w:cs="Calibri"/>
                  <w:color w:val="000000"/>
                </w:rPr>
                <w:delText>2,5</w:delText>
              </w:r>
            </w:del>
          </w:p>
        </w:tc>
        <w:tc>
          <w:tcPr>
            <w:tcW w:w="878" w:type="pct"/>
            <w:shd w:val="clear" w:color="000000" w:fill="E4DFEC"/>
            <w:noWrap/>
            <w:vAlign w:val="center"/>
            <w:hideMark/>
          </w:tcPr>
          <w:p w14:paraId="1374FF1F" w14:textId="03D86979" w:rsidR="00461522" w:rsidRPr="00F45B69" w:rsidDel="00520636" w:rsidRDefault="00461522" w:rsidP="00461522">
            <w:pPr>
              <w:jc w:val="center"/>
              <w:rPr>
                <w:del w:id="1315" w:author="Bosch Coll, Nuria" w:date="2025-07-03T14:28:00Z"/>
                <w:rFonts w:ascii="Calibri Light" w:hAnsi="Calibri Light" w:cs="Calibri"/>
                <w:color w:val="000000"/>
              </w:rPr>
            </w:pPr>
            <w:del w:id="1316" w:author="Bosch Coll, Nuria" w:date="2025-07-03T14:28:00Z">
              <w:r w:rsidRPr="00F45B69" w:rsidDel="00520636">
                <w:rPr>
                  <w:rFonts w:ascii="Calibri Light" w:hAnsi="Calibri Light" w:cs="Calibri"/>
                  <w:color w:val="000000"/>
                </w:rPr>
                <w:delText>1,5</w:delText>
              </w:r>
            </w:del>
          </w:p>
        </w:tc>
        <w:tc>
          <w:tcPr>
            <w:tcW w:w="878" w:type="pct"/>
            <w:shd w:val="clear" w:color="000000" w:fill="E4DFEC"/>
            <w:noWrap/>
            <w:vAlign w:val="center"/>
            <w:hideMark/>
          </w:tcPr>
          <w:p w14:paraId="0A6C06E8" w14:textId="27E30294" w:rsidR="00461522" w:rsidRPr="00F45B69" w:rsidDel="00520636" w:rsidRDefault="00461522" w:rsidP="00461522">
            <w:pPr>
              <w:jc w:val="center"/>
              <w:rPr>
                <w:del w:id="1317" w:author="Bosch Coll, Nuria" w:date="2025-07-03T14:28:00Z"/>
                <w:rFonts w:ascii="Calibri Light" w:hAnsi="Calibri Light" w:cs="Calibri"/>
                <w:color w:val="000000"/>
              </w:rPr>
            </w:pPr>
            <w:del w:id="1318" w:author="Bosch Coll, Nuria" w:date="2025-07-03T14:28:00Z">
              <w:r w:rsidRPr="00F45B69" w:rsidDel="00520636">
                <w:rPr>
                  <w:rFonts w:ascii="Calibri Light" w:hAnsi="Calibri Light" w:cs="Calibri"/>
                  <w:color w:val="000000"/>
                </w:rPr>
                <w:delText>2</w:delText>
              </w:r>
            </w:del>
          </w:p>
        </w:tc>
      </w:tr>
      <w:tr w:rsidR="00461522" w:rsidRPr="00F45B69" w:rsidDel="00520636" w14:paraId="67BD73B0" w14:textId="15F78902" w:rsidTr="00F45B69">
        <w:trPr>
          <w:gridAfter w:val="1"/>
          <w:wAfter w:w="878" w:type="pct"/>
          <w:trHeight w:val="218"/>
          <w:jc w:val="center"/>
          <w:del w:id="1319" w:author="Bosch Coll, Nuria" w:date="2025-07-03T14:28:00Z"/>
        </w:trPr>
        <w:tc>
          <w:tcPr>
            <w:tcW w:w="2367" w:type="pct"/>
            <w:shd w:val="clear" w:color="auto" w:fill="auto"/>
            <w:noWrap/>
            <w:vAlign w:val="bottom"/>
            <w:hideMark/>
          </w:tcPr>
          <w:p w14:paraId="6F765EFA" w14:textId="20418F72" w:rsidR="00461522" w:rsidRPr="00F45B69" w:rsidDel="00520636" w:rsidRDefault="00461522" w:rsidP="009629B4">
            <w:pPr>
              <w:rPr>
                <w:del w:id="1320" w:author="Bosch Coll, Nuria" w:date="2025-07-03T14:28:00Z"/>
                <w:rFonts w:ascii="Calibri Light" w:hAnsi="Calibri Light" w:cs="Calibri"/>
                <w:b/>
                <w:bCs/>
                <w:color w:val="000000"/>
              </w:rPr>
            </w:pPr>
            <w:del w:id="1321"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2B267CA8" w14:textId="4DFEB181" w:rsidR="00461522" w:rsidRPr="00F45B69" w:rsidDel="00520636" w:rsidRDefault="00461522" w:rsidP="00461522">
            <w:pPr>
              <w:jc w:val="center"/>
              <w:rPr>
                <w:del w:id="1322" w:author="Bosch Coll, Nuria" w:date="2025-07-03T14:28:00Z"/>
                <w:rFonts w:ascii="Calibri Light" w:hAnsi="Calibri Light" w:cs="Calibri"/>
                <w:b/>
                <w:bCs/>
                <w:color w:val="000000"/>
              </w:rPr>
            </w:pPr>
            <w:del w:id="1323" w:author="Bosch Coll, Nuria" w:date="2025-07-03T14:28:00Z">
              <w:r w:rsidRPr="00F45B69" w:rsidDel="00520636">
                <w:rPr>
                  <w:rFonts w:ascii="Calibri Light" w:hAnsi="Calibri Light" w:cs="Calibri"/>
                  <w:b/>
                  <w:bCs/>
                  <w:color w:val="000000"/>
                </w:rPr>
                <w:delText>Criteri C.2.1</w:delText>
              </w:r>
            </w:del>
          </w:p>
        </w:tc>
        <w:tc>
          <w:tcPr>
            <w:tcW w:w="878" w:type="pct"/>
            <w:shd w:val="clear" w:color="auto" w:fill="auto"/>
            <w:noWrap/>
            <w:vAlign w:val="center"/>
            <w:hideMark/>
          </w:tcPr>
          <w:p w14:paraId="7E88F8CB" w14:textId="1399FFD0" w:rsidR="00461522" w:rsidRPr="00F45B69" w:rsidDel="00520636" w:rsidRDefault="00461522" w:rsidP="00461522">
            <w:pPr>
              <w:jc w:val="center"/>
              <w:rPr>
                <w:del w:id="1324" w:author="Bosch Coll, Nuria" w:date="2025-07-03T14:28:00Z"/>
                <w:rFonts w:ascii="Calibri Light" w:hAnsi="Calibri Light" w:cs="Calibri"/>
                <w:b/>
                <w:bCs/>
                <w:color w:val="000000"/>
              </w:rPr>
            </w:pPr>
            <w:del w:id="1325" w:author="Bosch Coll, Nuria" w:date="2025-07-03T14:28:00Z">
              <w:r w:rsidRPr="00F45B69" w:rsidDel="00520636">
                <w:rPr>
                  <w:rFonts w:ascii="Calibri Light" w:hAnsi="Calibri Light" w:cs="Calibri"/>
                  <w:b/>
                  <w:bCs/>
                  <w:color w:val="000000"/>
                </w:rPr>
                <w:delText>Criteri C.2.2</w:delText>
              </w:r>
            </w:del>
          </w:p>
        </w:tc>
      </w:tr>
      <w:tr w:rsidR="00461522" w:rsidRPr="00F45B69" w:rsidDel="00520636" w14:paraId="3A45DE7E" w14:textId="6C10C013" w:rsidTr="00F45B69">
        <w:trPr>
          <w:gridAfter w:val="1"/>
          <w:wAfter w:w="878" w:type="pct"/>
          <w:trHeight w:val="218"/>
          <w:jc w:val="center"/>
          <w:del w:id="1326" w:author="Bosch Coll, Nuria" w:date="2025-07-03T14:28:00Z"/>
        </w:trPr>
        <w:tc>
          <w:tcPr>
            <w:tcW w:w="2367" w:type="pct"/>
            <w:shd w:val="clear" w:color="auto" w:fill="auto"/>
            <w:noWrap/>
            <w:vAlign w:val="bottom"/>
            <w:hideMark/>
          </w:tcPr>
          <w:p w14:paraId="6A0C0F29" w14:textId="1735808F" w:rsidR="00461522" w:rsidRPr="00F45B69" w:rsidDel="00520636" w:rsidRDefault="00461522" w:rsidP="009629B4">
            <w:pPr>
              <w:rPr>
                <w:del w:id="1327" w:author="Bosch Coll, Nuria" w:date="2025-07-03T14:28:00Z"/>
                <w:rFonts w:ascii="Calibri Light" w:hAnsi="Calibri Light" w:cs="Calibri"/>
                <w:b/>
                <w:bCs/>
              </w:rPr>
            </w:pPr>
            <w:del w:id="1328"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BAE8B22" w14:textId="4365BC2E" w:rsidR="00461522" w:rsidRPr="00F45B69" w:rsidDel="00520636" w:rsidRDefault="00406170" w:rsidP="009629B4">
            <w:pPr>
              <w:jc w:val="center"/>
              <w:rPr>
                <w:del w:id="1329" w:author="Bosch Coll, Nuria" w:date="2025-07-03T14:28:00Z"/>
                <w:rFonts w:ascii="Calibri Light" w:hAnsi="Calibri Light" w:cs="Calibri"/>
                <w:color w:val="000000"/>
              </w:rPr>
            </w:pPr>
            <w:del w:id="1330" w:author="Bosch Coll, Nuria" w:date="2025-07-03T14:28:00Z">
              <w:r w:rsidDel="00520636">
                <w:rPr>
                  <w:rFonts w:ascii="Calibri Light" w:hAnsi="Calibri Light" w:cs="Calibri"/>
                  <w:color w:val="000000"/>
                </w:rPr>
                <w:delText>6</w:delText>
              </w:r>
            </w:del>
          </w:p>
        </w:tc>
        <w:tc>
          <w:tcPr>
            <w:tcW w:w="878" w:type="pct"/>
            <w:shd w:val="clear" w:color="000000" w:fill="E4DFEC"/>
            <w:noWrap/>
            <w:vAlign w:val="center"/>
            <w:hideMark/>
          </w:tcPr>
          <w:p w14:paraId="221C7F21" w14:textId="2862A997" w:rsidR="00461522" w:rsidRPr="00F45B69" w:rsidDel="00520636" w:rsidRDefault="00461522" w:rsidP="009629B4">
            <w:pPr>
              <w:jc w:val="center"/>
              <w:rPr>
                <w:del w:id="1331" w:author="Bosch Coll, Nuria" w:date="2025-07-03T14:28:00Z"/>
                <w:rFonts w:ascii="Calibri Light" w:hAnsi="Calibri Light" w:cs="Calibri"/>
                <w:color w:val="000000"/>
              </w:rPr>
            </w:pPr>
            <w:del w:id="1332" w:author="Bosch Coll, Nuria" w:date="2025-07-03T14:28:00Z">
              <w:r w:rsidRPr="00F45B69" w:rsidDel="00520636">
                <w:rPr>
                  <w:rFonts w:ascii="Calibri Light" w:hAnsi="Calibri Light" w:cs="Calibri"/>
                  <w:color w:val="000000"/>
                </w:rPr>
                <w:delText>1</w:delText>
              </w:r>
            </w:del>
          </w:p>
        </w:tc>
      </w:tr>
      <w:tr w:rsidR="00461522" w:rsidRPr="00F45B69" w:rsidDel="00520636" w14:paraId="560C2F55" w14:textId="0B836776" w:rsidTr="00F45B69">
        <w:trPr>
          <w:gridAfter w:val="1"/>
          <w:wAfter w:w="878" w:type="pct"/>
          <w:trHeight w:val="218"/>
          <w:jc w:val="center"/>
          <w:del w:id="1333" w:author="Bosch Coll, Nuria" w:date="2025-07-03T14:28:00Z"/>
        </w:trPr>
        <w:tc>
          <w:tcPr>
            <w:tcW w:w="2367" w:type="pct"/>
            <w:shd w:val="clear" w:color="auto" w:fill="auto"/>
            <w:noWrap/>
            <w:vAlign w:val="bottom"/>
            <w:hideMark/>
          </w:tcPr>
          <w:p w14:paraId="257568E2" w14:textId="3BF60BC6" w:rsidR="00461522" w:rsidRPr="00F45B69" w:rsidDel="00520636" w:rsidRDefault="00461522" w:rsidP="009629B4">
            <w:pPr>
              <w:rPr>
                <w:del w:id="1334" w:author="Bosch Coll, Nuria" w:date="2025-07-03T14:28:00Z"/>
                <w:rFonts w:ascii="Calibri Light" w:hAnsi="Calibri Light" w:cs="Calibri"/>
                <w:b/>
                <w:bCs/>
              </w:rPr>
            </w:pPr>
            <w:del w:id="1335"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2445692A" w14:textId="3638874E" w:rsidR="00461522" w:rsidRPr="00F45B69" w:rsidDel="00520636" w:rsidRDefault="00406170" w:rsidP="009629B4">
            <w:pPr>
              <w:jc w:val="center"/>
              <w:rPr>
                <w:del w:id="1336" w:author="Bosch Coll, Nuria" w:date="2025-07-03T14:28:00Z"/>
                <w:rFonts w:ascii="Calibri Light" w:hAnsi="Calibri Light" w:cs="Calibri"/>
                <w:color w:val="000000"/>
              </w:rPr>
            </w:pPr>
            <w:del w:id="1337" w:author="Bosch Coll, Nuria" w:date="2025-07-03T14:28:00Z">
              <w:r w:rsidDel="00520636">
                <w:rPr>
                  <w:rFonts w:ascii="Calibri Light" w:hAnsi="Calibri Light" w:cs="Calibri"/>
                  <w:color w:val="000000"/>
                </w:rPr>
                <w:delText>3</w:delText>
              </w:r>
            </w:del>
          </w:p>
        </w:tc>
        <w:tc>
          <w:tcPr>
            <w:tcW w:w="878" w:type="pct"/>
            <w:shd w:val="clear" w:color="000000" w:fill="E4DFEC"/>
            <w:noWrap/>
            <w:vAlign w:val="center"/>
            <w:hideMark/>
          </w:tcPr>
          <w:p w14:paraId="15E0398A" w14:textId="1A7EBF73" w:rsidR="00461522" w:rsidRPr="00F45B69" w:rsidDel="00520636" w:rsidRDefault="00461522" w:rsidP="009629B4">
            <w:pPr>
              <w:jc w:val="center"/>
              <w:rPr>
                <w:del w:id="1338" w:author="Bosch Coll, Nuria" w:date="2025-07-03T14:28:00Z"/>
                <w:rFonts w:ascii="Calibri Light" w:hAnsi="Calibri Light" w:cs="Calibri"/>
                <w:color w:val="000000"/>
              </w:rPr>
            </w:pPr>
            <w:del w:id="1339" w:author="Bosch Coll, Nuria" w:date="2025-07-03T14:28:00Z">
              <w:r w:rsidRPr="00F45B69" w:rsidDel="00520636">
                <w:rPr>
                  <w:rFonts w:ascii="Calibri Light" w:hAnsi="Calibri Light" w:cs="Calibri"/>
                  <w:color w:val="000000"/>
                </w:rPr>
                <w:delText>0,5</w:delText>
              </w:r>
            </w:del>
          </w:p>
        </w:tc>
      </w:tr>
      <w:tr w:rsidR="00F45B69" w:rsidRPr="00F45B69" w:rsidDel="00520636" w14:paraId="1EA9687E" w14:textId="16304C4F" w:rsidTr="00F45B69">
        <w:trPr>
          <w:gridAfter w:val="2"/>
          <w:wAfter w:w="1757" w:type="pct"/>
          <w:trHeight w:val="218"/>
          <w:jc w:val="center"/>
          <w:del w:id="1340" w:author="Bosch Coll, Nuria" w:date="2025-07-03T14:28:00Z"/>
        </w:trPr>
        <w:tc>
          <w:tcPr>
            <w:tcW w:w="2367" w:type="pct"/>
            <w:shd w:val="clear" w:color="auto" w:fill="auto"/>
            <w:noWrap/>
            <w:vAlign w:val="bottom"/>
            <w:hideMark/>
          </w:tcPr>
          <w:p w14:paraId="3459E86A" w14:textId="5F002DF7" w:rsidR="00F45B69" w:rsidRPr="00F45B69" w:rsidDel="00520636" w:rsidRDefault="00F45B69" w:rsidP="006E77DB">
            <w:pPr>
              <w:rPr>
                <w:del w:id="1341" w:author="Bosch Coll, Nuria" w:date="2025-07-03T14:28:00Z"/>
                <w:rFonts w:ascii="Calibri Light" w:hAnsi="Calibri Light" w:cs="Calibri"/>
                <w:b/>
                <w:bCs/>
                <w:color w:val="000000"/>
              </w:rPr>
            </w:pPr>
            <w:del w:id="1342"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78360A0A" w14:textId="6890CDB3" w:rsidR="00F45B69" w:rsidRPr="00F45B69" w:rsidDel="00520636" w:rsidRDefault="00F45B69" w:rsidP="006E77DB">
            <w:pPr>
              <w:jc w:val="center"/>
              <w:rPr>
                <w:del w:id="1343" w:author="Bosch Coll, Nuria" w:date="2025-07-03T14:28:00Z"/>
                <w:rFonts w:ascii="Calibri Light" w:hAnsi="Calibri Light" w:cs="Calibri"/>
                <w:b/>
                <w:bCs/>
                <w:color w:val="000000"/>
              </w:rPr>
            </w:pPr>
            <w:del w:id="1344" w:author="Bosch Coll, Nuria" w:date="2025-07-03T14:28:00Z">
              <w:r w:rsidDel="00520636">
                <w:rPr>
                  <w:rFonts w:ascii="Calibri Light" w:hAnsi="Calibri Light" w:cs="Calibri"/>
                  <w:b/>
                  <w:bCs/>
                  <w:color w:val="000000"/>
                </w:rPr>
                <w:delText>Criteri C.3</w:delText>
              </w:r>
              <w:r w:rsidRPr="00F45B69" w:rsidDel="00520636">
                <w:rPr>
                  <w:rFonts w:ascii="Calibri Light" w:hAnsi="Calibri Light" w:cs="Calibri"/>
                  <w:b/>
                  <w:bCs/>
                  <w:color w:val="000000"/>
                </w:rPr>
                <w:delText>.1</w:delText>
              </w:r>
            </w:del>
          </w:p>
        </w:tc>
      </w:tr>
      <w:tr w:rsidR="00F45B69" w:rsidRPr="00F45B69" w:rsidDel="00520636" w14:paraId="175D5158" w14:textId="738E1E88" w:rsidTr="00F45B69">
        <w:trPr>
          <w:gridAfter w:val="2"/>
          <w:wAfter w:w="1757" w:type="pct"/>
          <w:trHeight w:val="218"/>
          <w:jc w:val="center"/>
          <w:del w:id="1345" w:author="Bosch Coll, Nuria" w:date="2025-07-03T14:28:00Z"/>
        </w:trPr>
        <w:tc>
          <w:tcPr>
            <w:tcW w:w="2367" w:type="pct"/>
            <w:shd w:val="clear" w:color="auto" w:fill="auto"/>
            <w:noWrap/>
            <w:vAlign w:val="bottom"/>
            <w:hideMark/>
          </w:tcPr>
          <w:p w14:paraId="641A6E2E" w14:textId="5F536016" w:rsidR="00F45B69" w:rsidRPr="00F45B69" w:rsidDel="00520636" w:rsidRDefault="00F45B69" w:rsidP="006E77DB">
            <w:pPr>
              <w:rPr>
                <w:del w:id="1346" w:author="Bosch Coll, Nuria" w:date="2025-07-03T14:28:00Z"/>
                <w:rFonts w:ascii="Calibri Light" w:hAnsi="Calibri Light" w:cs="Calibri"/>
                <w:b/>
                <w:bCs/>
              </w:rPr>
            </w:pPr>
            <w:del w:id="1347"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501D4B1" w14:textId="5FEF1F3C" w:rsidR="00F45B69" w:rsidRPr="00F45B69" w:rsidDel="00520636" w:rsidRDefault="00F45B69" w:rsidP="006E77DB">
            <w:pPr>
              <w:jc w:val="center"/>
              <w:rPr>
                <w:del w:id="1348" w:author="Bosch Coll, Nuria" w:date="2025-07-03T14:28:00Z"/>
                <w:rFonts w:ascii="Calibri Light" w:hAnsi="Calibri Light" w:cs="Calibri"/>
                <w:color w:val="000000"/>
              </w:rPr>
            </w:pPr>
            <w:del w:id="1349" w:author="Bosch Coll, Nuria" w:date="2025-07-03T14:28:00Z">
              <w:r w:rsidDel="00520636">
                <w:rPr>
                  <w:rFonts w:ascii="Calibri Light" w:hAnsi="Calibri Light" w:cs="Calibri"/>
                  <w:color w:val="000000"/>
                </w:rPr>
                <w:delText>1</w:delText>
              </w:r>
            </w:del>
          </w:p>
        </w:tc>
      </w:tr>
      <w:tr w:rsidR="00F45B69" w:rsidRPr="00F45B69" w:rsidDel="00520636" w14:paraId="7E6FAA20" w14:textId="6CA84930" w:rsidTr="00F45B69">
        <w:trPr>
          <w:gridAfter w:val="2"/>
          <w:wAfter w:w="1757" w:type="pct"/>
          <w:trHeight w:val="218"/>
          <w:jc w:val="center"/>
          <w:del w:id="1350" w:author="Bosch Coll, Nuria" w:date="2025-07-03T14:28:00Z"/>
        </w:trPr>
        <w:tc>
          <w:tcPr>
            <w:tcW w:w="2367" w:type="pct"/>
            <w:shd w:val="clear" w:color="auto" w:fill="auto"/>
            <w:noWrap/>
            <w:vAlign w:val="bottom"/>
            <w:hideMark/>
          </w:tcPr>
          <w:p w14:paraId="72065A1C" w14:textId="6EFC5051" w:rsidR="00F45B69" w:rsidRPr="00F45B69" w:rsidDel="00520636" w:rsidRDefault="00F45B69" w:rsidP="006E77DB">
            <w:pPr>
              <w:rPr>
                <w:del w:id="1351" w:author="Bosch Coll, Nuria" w:date="2025-07-03T14:28:00Z"/>
                <w:rFonts w:ascii="Calibri Light" w:hAnsi="Calibri Light" w:cs="Calibri"/>
                <w:b/>
                <w:bCs/>
              </w:rPr>
            </w:pPr>
            <w:del w:id="1352"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78BBC666" w14:textId="472835E4" w:rsidR="00F45B69" w:rsidRPr="00F45B69" w:rsidDel="00520636" w:rsidRDefault="00F45B69" w:rsidP="006E77DB">
            <w:pPr>
              <w:jc w:val="center"/>
              <w:rPr>
                <w:del w:id="1353" w:author="Bosch Coll, Nuria" w:date="2025-07-03T14:28:00Z"/>
                <w:rFonts w:ascii="Calibri Light" w:hAnsi="Calibri Light" w:cs="Calibri"/>
                <w:color w:val="000000"/>
              </w:rPr>
            </w:pPr>
            <w:del w:id="1354" w:author="Bosch Coll, Nuria" w:date="2025-07-03T14:28:00Z">
              <w:r w:rsidDel="00520636">
                <w:rPr>
                  <w:rFonts w:ascii="Calibri Light" w:hAnsi="Calibri Light" w:cs="Calibri"/>
                  <w:color w:val="000000"/>
                </w:rPr>
                <w:delText>0,5</w:delText>
              </w:r>
            </w:del>
          </w:p>
        </w:tc>
      </w:tr>
    </w:tbl>
    <w:p w14:paraId="0F5CF17B" w14:textId="0F0C9CB8" w:rsidR="00F45B69" w:rsidDel="00520636" w:rsidRDefault="00F45B69" w:rsidP="00461522">
      <w:pPr>
        <w:spacing w:before="120"/>
        <w:jc w:val="both"/>
        <w:rPr>
          <w:del w:id="1355" w:author="Bosch Coll, Nuria" w:date="2025-07-03T14:28:00Z"/>
          <w:rFonts w:asciiTheme="minorHAnsi" w:eastAsia="Calibri" w:hAnsiTheme="minorHAnsi"/>
          <w:sz w:val="22"/>
          <w:szCs w:val="22"/>
        </w:rPr>
      </w:pPr>
    </w:p>
    <w:p w14:paraId="632BF946" w14:textId="426AF089" w:rsidR="00F965C9" w:rsidRPr="00F45B69" w:rsidDel="00520636" w:rsidRDefault="00F965C9" w:rsidP="00461522">
      <w:pPr>
        <w:spacing w:before="120"/>
        <w:jc w:val="both"/>
        <w:rPr>
          <w:del w:id="1356" w:author="Bosch Coll, Nuria" w:date="2025-07-03T14:28:00Z"/>
          <w:rFonts w:asciiTheme="minorHAnsi" w:eastAsia="Calibri" w:hAnsiTheme="minorHAnsi"/>
          <w:sz w:val="22"/>
          <w:szCs w:val="22"/>
        </w:rPr>
      </w:pPr>
      <w:del w:id="1357" w:author="Bosch Coll, Nuria" w:date="2025-07-03T14:28:00Z">
        <w:r w:rsidRPr="00F45B69" w:rsidDel="00520636">
          <w:rPr>
            <w:rFonts w:asciiTheme="minorHAnsi" w:eastAsia="Calibri" w:hAnsiTheme="minorHAnsi"/>
            <w:sz w:val="22"/>
            <w:szCs w:val="22"/>
          </w:rPr>
          <w:delText>En el cas que cap de les valoracions assoleixi el llindar establert, la puntuació que obtindrà l’empresa licitadora serà la obtinguda en la fase de valoració de les propostes tècniques, prèvia a l’aplicació de la fórmula.</w:delText>
        </w:r>
      </w:del>
    </w:p>
    <w:p w14:paraId="2906EF90" w14:textId="684B159D" w:rsidR="00F965C9" w:rsidRPr="00F45B69" w:rsidDel="00520636" w:rsidRDefault="00F965C9" w:rsidP="00461522">
      <w:pPr>
        <w:spacing w:before="120"/>
        <w:jc w:val="both"/>
        <w:rPr>
          <w:del w:id="1358" w:author="Bosch Coll, Nuria" w:date="2025-07-03T14:28:00Z"/>
          <w:rFonts w:asciiTheme="minorHAnsi" w:eastAsia="Calibri" w:hAnsiTheme="minorHAnsi"/>
          <w:sz w:val="22"/>
          <w:szCs w:val="22"/>
        </w:rPr>
      </w:pPr>
      <w:del w:id="1359" w:author="Bosch Coll, Nuria" w:date="2025-07-03T14:28:00Z">
        <w:r w:rsidRPr="00F45B69" w:rsidDel="00520636">
          <w:rPr>
            <w:rFonts w:asciiTheme="minorHAnsi" w:eastAsia="Calibri" w:hAnsiTheme="minorHAnsi"/>
            <w:sz w:val="22"/>
            <w:szCs w:val="22"/>
          </w:rPr>
          <w:delText xml:space="preserve">En cap cas aquest llindar mínim de valoració tècnica suposa una exclusió de la licitació. </w:delText>
        </w:r>
      </w:del>
    </w:p>
    <w:p w14:paraId="0A2127D4" w14:textId="5E49EFCF" w:rsidR="00F965C9" w:rsidRPr="00F45B69" w:rsidDel="00520636" w:rsidRDefault="00F965C9" w:rsidP="00461522">
      <w:pPr>
        <w:spacing w:before="120"/>
        <w:jc w:val="both"/>
        <w:rPr>
          <w:del w:id="1360" w:author="Bosch Coll, Nuria" w:date="2025-07-03T14:28:00Z"/>
          <w:rFonts w:asciiTheme="minorHAnsi" w:eastAsia="Calibri" w:hAnsiTheme="minorHAnsi"/>
          <w:sz w:val="22"/>
          <w:szCs w:val="22"/>
        </w:rPr>
      </w:pPr>
      <w:del w:id="1361" w:author="Bosch Coll, Nuria" w:date="2025-07-03T14:28:00Z">
        <w:r w:rsidRPr="00F45B69" w:rsidDel="00520636">
          <w:rPr>
            <w:rFonts w:asciiTheme="minorHAnsi" w:eastAsia="Calibri" w:hAnsiTheme="minorHAnsi"/>
            <w:sz w:val="22"/>
            <w:szCs w:val="22"/>
          </w:rPr>
          <w:delText>Els criteris vinculats a l’objecte del contracte que depenen d’un judici de valor i que serviran de base per a l’adjudicació del contracte són els següents:</w:delText>
        </w:r>
      </w:del>
    </w:p>
    <w:p w14:paraId="3501B28E" w14:textId="03D2AD7C" w:rsidR="00F965C9" w:rsidRPr="00F45B69" w:rsidDel="00520636" w:rsidRDefault="00F965C9" w:rsidP="00461522">
      <w:pPr>
        <w:spacing w:before="120"/>
        <w:jc w:val="both"/>
        <w:rPr>
          <w:del w:id="1362" w:author="Bosch Coll, Nuria" w:date="2025-07-03T14:28:00Z"/>
          <w:rFonts w:asciiTheme="minorHAnsi" w:eastAsia="Calibri" w:hAnsiTheme="minorHAnsi"/>
          <w:sz w:val="22"/>
          <w:szCs w:val="22"/>
        </w:rPr>
      </w:pPr>
      <w:del w:id="1363" w:author="Bosch Coll, Nuria" w:date="2025-07-03T14:28:00Z">
        <w:r w:rsidRPr="00F45B69" w:rsidDel="00520636">
          <w:rPr>
            <w:rFonts w:asciiTheme="minorHAnsi" w:eastAsia="Calibri" w:hAnsiTheme="minorHAnsi"/>
            <w:sz w:val="22"/>
            <w:szCs w:val="22"/>
          </w:rPr>
          <w:delText>L’extensió màxima de la proposta tècnica no podrà excedir de 25 pàgines DIN-A4, a una cara, mida Arial 11. No computaran a l’extensió màxima índex i annexos, separadors, ni fitxes tècniques d’equipament, i d’altres de similars. L’ordre de la proposta tècnica haurà de ser el mateix que el que es mostra a continuació en els criteris de valoració.</w:delText>
        </w:r>
      </w:del>
    </w:p>
    <w:p w14:paraId="1D2BB074" w14:textId="39986919" w:rsidR="00F965C9" w:rsidRPr="00F45B69" w:rsidDel="00520636" w:rsidRDefault="00F965C9" w:rsidP="00461522">
      <w:pPr>
        <w:spacing w:before="120"/>
        <w:jc w:val="both"/>
        <w:rPr>
          <w:del w:id="1364" w:author="Bosch Coll, Nuria" w:date="2025-07-03T14:28:00Z"/>
          <w:rFonts w:asciiTheme="minorHAnsi" w:eastAsia="Calibri" w:hAnsiTheme="minorHAnsi"/>
          <w:sz w:val="22"/>
          <w:szCs w:val="22"/>
        </w:rPr>
      </w:pPr>
      <w:del w:id="1365" w:author="Bosch Coll, Nuria" w:date="2025-07-03T14:28:00Z">
        <w:r w:rsidRPr="00F45B69" w:rsidDel="00520636">
          <w:rPr>
            <w:rFonts w:asciiTheme="minorHAnsi" w:eastAsia="Calibri" w:hAnsiTheme="minorHAnsi"/>
            <w:sz w:val="22"/>
            <w:szCs w:val="22"/>
          </w:rPr>
          <w:delText xml:space="preserve">Dins de la documentació tècnica es consideraran subapartats amb les subsegüents puntuacions màximes. </w:delText>
        </w:r>
      </w:del>
    </w:p>
    <w:p w14:paraId="301D14D4" w14:textId="7D022C60" w:rsidR="00F965C9" w:rsidRPr="00F45B69" w:rsidDel="00520636" w:rsidRDefault="00F965C9" w:rsidP="00461522">
      <w:pPr>
        <w:spacing w:before="120"/>
        <w:jc w:val="both"/>
        <w:rPr>
          <w:del w:id="1366" w:author="Bosch Coll, Nuria" w:date="2025-07-03T14:28:00Z"/>
          <w:rFonts w:asciiTheme="minorHAnsi" w:eastAsia="Calibri" w:hAnsiTheme="minorHAnsi"/>
          <w:sz w:val="22"/>
          <w:szCs w:val="22"/>
          <w:u w:val="single"/>
        </w:rPr>
      </w:pPr>
      <w:del w:id="1367" w:author="Bosch Coll, Nuria" w:date="2025-07-03T14:28:00Z">
        <w:r w:rsidRPr="00F45B69" w:rsidDel="00520636">
          <w:rPr>
            <w:rFonts w:asciiTheme="minorHAnsi" w:eastAsia="Calibri" w:hAnsiTheme="minorHAnsi"/>
            <w:sz w:val="22"/>
            <w:szCs w:val="22"/>
            <w:u w:val="single"/>
          </w:rPr>
          <w:delText xml:space="preserve">Per a cada tram de valoració s’estableix una proporció màxima en funció de la puntuació total del criteri: </w:delText>
        </w:r>
      </w:del>
    </w:p>
    <w:p w14:paraId="66B4D5D1" w14:textId="1F914D6E" w:rsidR="00F965C9" w:rsidRPr="00F45B69" w:rsidDel="00520636" w:rsidRDefault="00F965C9" w:rsidP="00461522">
      <w:pPr>
        <w:pStyle w:val="Pargrafdellista"/>
        <w:numPr>
          <w:ilvl w:val="0"/>
          <w:numId w:val="39"/>
        </w:numPr>
        <w:spacing w:before="120"/>
        <w:jc w:val="both"/>
        <w:rPr>
          <w:del w:id="1368" w:author="Bosch Coll, Nuria" w:date="2025-07-03T14:28:00Z"/>
          <w:rFonts w:asciiTheme="minorHAnsi" w:eastAsia="Calibri" w:hAnsiTheme="minorHAnsi"/>
          <w:sz w:val="22"/>
          <w:szCs w:val="22"/>
        </w:rPr>
      </w:pPr>
      <w:del w:id="1369" w:author="Bosch Coll, Nuria" w:date="2025-07-03T14:28:00Z">
        <w:r w:rsidRPr="00F45B69" w:rsidDel="00520636">
          <w:rPr>
            <w:rFonts w:asciiTheme="minorHAnsi" w:eastAsia="Calibri" w:hAnsiTheme="minorHAnsi"/>
            <w:sz w:val="22"/>
            <w:szCs w:val="22"/>
          </w:rPr>
          <w:delText>Tram 1: Entre el 33% i el 100% de la puntuació total del criteri</w:delText>
        </w:r>
      </w:del>
    </w:p>
    <w:p w14:paraId="427B93BC" w14:textId="4E57C310" w:rsidR="00F965C9" w:rsidRPr="00F45B69" w:rsidDel="00520636" w:rsidRDefault="00F965C9" w:rsidP="00461522">
      <w:pPr>
        <w:pStyle w:val="Pargrafdellista"/>
        <w:numPr>
          <w:ilvl w:val="0"/>
          <w:numId w:val="39"/>
        </w:numPr>
        <w:spacing w:before="120"/>
        <w:jc w:val="both"/>
        <w:rPr>
          <w:del w:id="1370" w:author="Bosch Coll, Nuria" w:date="2025-07-03T14:28:00Z"/>
          <w:rFonts w:asciiTheme="minorHAnsi" w:eastAsia="Calibri" w:hAnsiTheme="minorHAnsi"/>
          <w:sz w:val="22"/>
          <w:szCs w:val="22"/>
        </w:rPr>
      </w:pPr>
      <w:del w:id="1371" w:author="Bosch Coll, Nuria" w:date="2025-07-03T14:28:00Z">
        <w:r w:rsidRPr="00F45B69" w:rsidDel="00520636">
          <w:rPr>
            <w:rFonts w:asciiTheme="minorHAnsi" w:eastAsia="Calibri" w:hAnsiTheme="minorHAnsi"/>
            <w:sz w:val="22"/>
            <w:szCs w:val="22"/>
          </w:rPr>
          <w:delText>Tram 2: Entre el 0% i el 33% de la puntuació total del criteri</w:delText>
        </w:r>
      </w:del>
    </w:p>
    <w:p w14:paraId="19DF60DA" w14:textId="7DDD56DB" w:rsidR="00F965C9" w:rsidRPr="00F45B69" w:rsidDel="00520636" w:rsidRDefault="00F965C9" w:rsidP="00F965C9">
      <w:pPr>
        <w:pStyle w:val="Pargrafdellista"/>
        <w:numPr>
          <w:ilvl w:val="0"/>
          <w:numId w:val="39"/>
        </w:numPr>
        <w:spacing w:before="120"/>
        <w:jc w:val="both"/>
        <w:rPr>
          <w:del w:id="1372" w:author="Bosch Coll, Nuria" w:date="2025-07-03T14:28:00Z"/>
          <w:rFonts w:asciiTheme="minorHAnsi" w:eastAsia="Calibri" w:hAnsiTheme="minorHAnsi"/>
          <w:sz w:val="22"/>
          <w:szCs w:val="22"/>
        </w:rPr>
      </w:pPr>
      <w:del w:id="1373" w:author="Bosch Coll, Nuria" w:date="2025-07-03T14:28:00Z">
        <w:r w:rsidRPr="00F45B69" w:rsidDel="00520636">
          <w:rPr>
            <w:rFonts w:asciiTheme="minorHAnsi" w:eastAsia="Calibri" w:hAnsiTheme="minorHAnsi"/>
            <w:sz w:val="22"/>
            <w:szCs w:val="22"/>
          </w:rPr>
          <w:delText>Tram 3: El 0% de la puntuació total del criteri</w:delText>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79350754" w14:textId="0F08E2D6" w:rsidTr="00F45B69">
        <w:trPr>
          <w:del w:id="1374" w:author="Bosch Coll, Nuria" w:date="2025-07-03T14:28:00Z"/>
        </w:trPr>
        <w:tc>
          <w:tcPr>
            <w:tcW w:w="959" w:type="dxa"/>
            <w:tcBorders>
              <w:top w:val="single" w:sz="12" w:space="0" w:color="auto"/>
              <w:left w:val="single" w:sz="12" w:space="0" w:color="auto"/>
              <w:bottom w:val="single" w:sz="12" w:space="0" w:color="auto"/>
            </w:tcBorders>
            <w:vAlign w:val="center"/>
          </w:tcPr>
          <w:p w14:paraId="29933E99" w14:textId="29C2E421" w:rsidR="00F965C9" w:rsidRPr="00F45B69" w:rsidDel="00520636" w:rsidRDefault="00F965C9" w:rsidP="00B6666A">
            <w:pPr>
              <w:jc w:val="center"/>
              <w:rPr>
                <w:del w:id="1375" w:author="Bosch Coll, Nuria" w:date="2025-07-03T14:28:00Z"/>
                <w:rFonts w:asciiTheme="minorHAnsi" w:hAnsiTheme="minorHAnsi"/>
                <w:b/>
                <w:sz w:val="18"/>
                <w:szCs w:val="18"/>
              </w:rPr>
            </w:pPr>
            <w:del w:id="1376" w:author="Bosch Coll, Nuria" w:date="2025-07-03T14:28:00Z">
              <w:r w:rsidRPr="00F45B69" w:rsidDel="00520636">
                <w:rPr>
                  <w:rFonts w:asciiTheme="minorHAnsi" w:hAnsiTheme="minorHAnsi"/>
                  <w:b/>
                  <w:sz w:val="18"/>
                  <w:szCs w:val="18"/>
                </w:rPr>
                <w:delText>CRITERIS</w:delText>
              </w:r>
            </w:del>
          </w:p>
        </w:tc>
        <w:tc>
          <w:tcPr>
            <w:tcW w:w="4819" w:type="dxa"/>
            <w:tcBorders>
              <w:top w:val="single" w:sz="12" w:space="0" w:color="auto"/>
              <w:bottom w:val="single" w:sz="12" w:space="0" w:color="auto"/>
            </w:tcBorders>
            <w:vAlign w:val="center"/>
          </w:tcPr>
          <w:p w14:paraId="10D53E4A" w14:textId="5869EFE0" w:rsidR="00F965C9" w:rsidRPr="00F45B69" w:rsidDel="00520636" w:rsidRDefault="00F965C9" w:rsidP="00B6666A">
            <w:pPr>
              <w:jc w:val="center"/>
              <w:rPr>
                <w:del w:id="1377" w:author="Bosch Coll, Nuria" w:date="2025-07-03T14:28:00Z"/>
                <w:rFonts w:asciiTheme="minorHAnsi" w:hAnsiTheme="minorHAnsi"/>
                <w:b/>
                <w:sz w:val="18"/>
                <w:szCs w:val="18"/>
              </w:rPr>
            </w:pPr>
            <w:del w:id="1378" w:author="Bosch Coll, Nuria" w:date="2025-07-03T14:28:00Z">
              <w:r w:rsidRPr="00F45B69" w:rsidDel="00520636">
                <w:rPr>
                  <w:rFonts w:asciiTheme="minorHAnsi" w:hAnsiTheme="minorHAnsi"/>
                  <w:b/>
                  <w:sz w:val="18"/>
                  <w:szCs w:val="18"/>
                </w:rPr>
                <w:delText>DESCRIPCIÓ</w:delText>
              </w:r>
            </w:del>
          </w:p>
        </w:tc>
        <w:tc>
          <w:tcPr>
            <w:tcW w:w="3108" w:type="dxa"/>
            <w:tcBorders>
              <w:top w:val="single" w:sz="12" w:space="0" w:color="auto"/>
              <w:bottom w:val="single" w:sz="12" w:space="0" w:color="auto"/>
            </w:tcBorders>
            <w:vAlign w:val="center"/>
          </w:tcPr>
          <w:p w14:paraId="5FC35407" w14:textId="5070B5C8" w:rsidR="00F965C9" w:rsidRPr="00F45B69" w:rsidDel="00520636" w:rsidRDefault="00F965C9" w:rsidP="00B6666A">
            <w:pPr>
              <w:jc w:val="center"/>
              <w:rPr>
                <w:del w:id="1379" w:author="Bosch Coll, Nuria" w:date="2025-07-03T14:28:00Z"/>
                <w:rFonts w:asciiTheme="minorHAnsi" w:hAnsiTheme="minorHAnsi"/>
                <w:b/>
                <w:sz w:val="18"/>
                <w:szCs w:val="18"/>
              </w:rPr>
            </w:pPr>
            <w:del w:id="1380" w:author="Bosch Coll, Nuria" w:date="2025-07-03T14:28:00Z">
              <w:r w:rsidRPr="00F45B69" w:rsidDel="00520636">
                <w:rPr>
                  <w:rFonts w:asciiTheme="minorHAnsi" w:hAnsiTheme="minorHAnsi"/>
                  <w:b/>
                  <w:sz w:val="18"/>
                  <w:szCs w:val="18"/>
                </w:rPr>
                <w:delText>ASPECTES A VALORAR</w:delText>
              </w:r>
            </w:del>
          </w:p>
          <w:p w14:paraId="637B84C1" w14:textId="3E88FA58" w:rsidR="00F965C9" w:rsidRPr="00F45B69" w:rsidDel="00520636" w:rsidRDefault="00F965C9" w:rsidP="00B6666A">
            <w:pPr>
              <w:rPr>
                <w:del w:id="1381" w:author="Bosch Coll, Nuria" w:date="2025-07-03T14:28:00Z"/>
                <w:rFonts w:asciiTheme="minorHAnsi" w:hAnsiTheme="minorHAnsi"/>
                <w:spacing w:val="-4"/>
                <w:sz w:val="16"/>
                <w:szCs w:val="16"/>
              </w:rPr>
            </w:pPr>
            <w:del w:id="1382" w:author="Bosch Coll, Nuria" w:date="2025-07-03T14:28:00Z">
              <w:r w:rsidRPr="00F45B69" w:rsidDel="00520636">
                <w:rPr>
                  <w:rFonts w:asciiTheme="minorHAnsi" w:hAnsiTheme="minorHAnsi"/>
                  <w:spacing w:val="-4"/>
                  <w:sz w:val="14"/>
                  <w:szCs w:val="16"/>
                </w:rPr>
                <w:delText>(es valorarà segons els següents trams de puntuació)</w:delText>
              </w:r>
            </w:del>
          </w:p>
        </w:tc>
        <w:tc>
          <w:tcPr>
            <w:tcW w:w="833" w:type="dxa"/>
            <w:tcBorders>
              <w:top w:val="single" w:sz="12" w:space="0" w:color="auto"/>
              <w:bottom w:val="single" w:sz="12" w:space="0" w:color="auto"/>
              <w:right w:val="single" w:sz="12" w:space="0" w:color="auto"/>
            </w:tcBorders>
            <w:vAlign w:val="center"/>
          </w:tcPr>
          <w:p w14:paraId="14A0D5C1" w14:textId="0EE1FF39" w:rsidR="00F965C9" w:rsidRPr="00F45B69" w:rsidDel="00520636" w:rsidRDefault="00F965C9" w:rsidP="00B6666A">
            <w:pPr>
              <w:jc w:val="center"/>
              <w:rPr>
                <w:del w:id="1383" w:author="Bosch Coll, Nuria" w:date="2025-07-03T14:28:00Z"/>
                <w:rFonts w:asciiTheme="minorHAnsi" w:hAnsiTheme="minorHAnsi"/>
                <w:b/>
                <w:sz w:val="18"/>
                <w:szCs w:val="18"/>
              </w:rPr>
            </w:pPr>
            <w:del w:id="1384" w:author="Bosch Coll, Nuria" w:date="2025-07-03T14:28:00Z">
              <w:r w:rsidRPr="00F45B69" w:rsidDel="00520636">
                <w:rPr>
                  <w:rFonts w:asciiTheme="minorHAnsi" w:hAnsiTheme="minorHAnsi"/>
                  <w:b/>
                  <w:sz w:val="18"/>
                  <w:szCs w:val="18"/>
                </w:rPr>
                <w:delText>Punts</w:delText>
              </w:r>
            </w:del>
          </w:p>
        </w:tc>
      </w:tr>
      <w:tr w:rsidR="00F965C9" w:rsidRPr="00F45B69" w:rsidDel="00520636" w14:paraId="78FECC1E" w14:textId="74B03E19" w:rsidTr="00F45B69">
        <w:trPr>
          <w:del w:id="1385" w:author="Bosch Coll, Nuria" w:date="2025-07-03T14:28:00Z"/>
        </w:trPr>
        <w:tc>
          <w:tcPr>
            <w:tcW w:w="959" w:type="dxa"/>
            <w:tcBorders>
              <w:top w:val="single" w:sz="12" w:space="0" w:color="auto"/>
              <w:left w:val="single" w:sz="12" w:space="0" w:color="auto"/>
            </w:tcBorders>
          </w:tcPr>
          <w:p w14:paraId="026726E4" w14:textId="27923DFB" w:rsidR="00F965C9" w:rsidRPr="00F45B69" w:rsidDel="00520636" w:rsidRDefault="00461522" w:rsidP="00B6666A">
            <w:pPr>
              <w:rPr>
                <w:del w:id="1386" w:author="Bosch Coll, Nuria" w:date="2025-07-03T14:28:00Z"/>
                <w:rFonts w:asciiTheme="minorHAnsi" w:hAnsiTheme="minorHAnsi"/>
                <w:b/>
                <w:sz w:val="18"/>
                <w:szCs w:val="18"/>
              </w:rPr>
            </w:pPr>
            <w:del w:id="1387"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w:delText>
              </w:r>
            </w:del>
          </w:p>
          <w:p w14:paraId="4A4BB898" w14:textId="30609130" w:rsidR="00F965C9" w:rsidRPr="00F45B69" w:rsidDel="00520636" w:rsidRDefault="00F965C9" w:rsidP="00B6666A">
            <w:pPr>
              <w:rPr>
                <w:del w:id="1388" w:author="Bosch Coll, Nuria" w:date="2025-07-03T14:28:00Z"/>
                <w:rFonts w:asciiTheme="minorHAnsi" w:hAnsiTheme="minorHAnsi"/>
                <w:sz w:val="18"/>
                <w:szCs w:val="18"/>
              </w:rPr>
            </w:pPr>
          </w:p>
        </w:tc>
        <w:tc>
          <w:tcPr>
            <w:tcW w:w="7927" w:type="dxa"/>
            <w:gridSpan w:val="2"/>
            <w:tcBorders>
              <w:top w:val="single" w:sz="12" w:space="0" w:color="auto"/>
            </w:tcBorders>
          </w:tcPr>
          <w:p w14:paraId="55F568CD" w14:textId="5FDAB93B" w:rsidR="00F965C9" w:rsidRPr="00F45B69" w:rsidDel="00520636" w:rsidRDefault="00F965C9" w:rsidP="00B6666A">
            <w:pPr>
              <w:rPr>
                <w:del w:id="1389" w:author="Bosch Coll, Nuria" w:date="2025-07-03T14:28:00Z"/>
                <w:rFonts w:asciiTheme="minorHAnsi" w:hAnsiTheme="minorHAnsi"/>
                <w:b/>
                <w:sz w:val="18"/>
                <w:szCs w:val="18"/>
              </w:rPr>
            </w:pPr>
            <w:del w:id="1390" w:author="Bosch Coll, Nuria" w:date="2025-07-03T14:28:00Z">
              <w:r w:rsidRPr="00F45B69" w:rsidDel="00520636">
                <w:rPr>
                  <w:rFonts w:asciiTheme="minorHAnsi" w:hAnsiTheme="minorHAnsi"/>
                  <w:b/>
                  <w:sz w:val="18"/>
                  <w:szCs w:val="18"/>
                </w:rPr>
                <w:delText>Organització i metodologia de l’execució del contracte</w:delText>
              </w:r>
            </w:del>
          </w:p>
          <w:p w14:paraId="42C25930" w14:textId="2B11E17A" w:rsidR="00F965C9" w:rsidDel="00520636" w:rsidRDefault="00F965C9" w:rsidP="00140A65">
            <w:pPr>
              <w:jc w:val="both"/>
              <w:rPr>
                <w:del w:id="1391" w:author="Bosch Coll, Nuria" w:date="2025-07-03T14:28:00Z"/>
                <w:rFonts w:asciiTheme="minorHAnsi" w:hAnsiTheme="minorHAnsi"/>
                <w:sz w:val="18"/>
                <w:szCs w:val="18"/>
              </w:rPr>
            </w:pPr>
            <w:del w:id="1392" w:author="Bosch Coll, Nuria" w:date="2025-07-03T14:28:00Z">
              <w:r w:rsidRPr="00F45B69" w:rsidDel="00520636">
                <w:rPr>
                  <w:rFonts w:asciiTheme="minorHAnsi" w:hAnsiTheme="minorHAnsi"/>
                  <w:sz w:val="18"/>
                  <w:szCs w:val="18"/>
                </w:rPr>
                <w:delText xml:space="preserve">El licitador lliurarà el pla de manteniment que consideri més adient per a implementar les operacions de </w:delText>
              </w:r>
              <w:r w:rsidR="006B34F7" w:rsidRPr="00F45B69" w:rsidDel="00520636">
                <w:rPr>
                  <w:rFonts w:asciiTheme="minorHAnsi" w:hAnsiTheme="minorHAnsi"/>
                  <w:sz w:val="18"/>
                  <w:szCs w:val="18"/>
                </w:rPr>
                <w:delText>manteniment preventiu i normatiu</w:delText>
              </w:r>
              <w:r w:rsidRPr="00F45B69" w:rsidDel="00520636">
                <w:rPr>
                  <w:rFonts w:asciiTheme="minorHAnsi" w:hAnsiTheme="minorHAnsi"/>
                  <w:sz w:val="18"/>
                  <w:szCs w:val="18"/>
                </w:rPr>
                <w:delText xml:space="preserve"> necessari per garantir la millor conservació de les instal·lacions objecte del contracte i per assegurar l’obtenció en tot moment </w:delText>
              </w:r>
              <w:r w:rsidR="005B1B5B" w:rsidRPr="00F45B69" w:rsidDel="00520636">
                <w:rPr>
                  <w:rFonts w:asciiTheme="minorHAnsi" w:hAnsiTheme="minorHAnsi"/>
                  <w:sz w:val="18"/>
                  <w:szCs w:val="18"/>
                </w:rPr>
                <w:delText>la seguretat i la qualitat</w:delText>
              </w:r>
              <w:r w:rsidRPr="00F45B69" w:rsidDel="00520636">
                <w:rPr>
                  <w:rFonts w:asciiTheme="minorHAnsi" w:hAnsiTheme="minorHAnsi"/>
                  <w:sz w:val="18"/>
                  <w:szCs w:val="18"/>
                </w:rPr>
                <w:delText>, respecta</w:delText>
              </w:r>
              <w:r w:rsidR="00F45B69" w:rsidDel="00520636">
                <w:rPr>
                  <w:rFonts w:asciiTheme="minorHAnsi" w:hAnsiTheme="minorHAnsi"/>
                  <w:sz w:val="18"/>
                  <w:szCs w:val="18"/>
                </w:rPr>
                <w:delText>nt sempre els criteris del PPT.</w:delText>
              </w:r>
            </w:del>
          </w:p>
          <w:p w14:paraId="45416028" w14:textId="6803C814" w:rsidR="00F45B69" w:rsidDel="00520636" w:rsidRDefault="00F45B69" w:rsidP="00140A65">
            <w:pPr>
              <w:jc w:val="both"/>
              <w:rPr>
                <w:del w:id="1393" w:author="Bosch Coll, Nuria" w:date="2025-07-03T14:28:00Z"/>
                <w:rFonts w:asciiTheme="minorHAnsi" w:hAnsiTheme="minorHAnsi"/>
                <w:sz w:val="18"/>
                <w:szCs w:val="18"/>
              </w:rPr>
            </w:pPr>
          </w:p>
          <w:p w14:paraId="34E462AD" w14:textId="47932106" w:rsidR="00F965C9" w:rsidRPr="00F45B69" w:rsidDel="00520636" w:rsidRDefault="00F965C9" w:rsidP="00140A65">
            <w:pPr>
              <w:jc w:val="both"/>
              <w:rPr>
                <w:del w:id="1394" w:author="Bosch Coll, Nuria" w:date="2025-07-03T14:28:00Z"/>
                <w:rFonts w:asciiTheme="minorHAnsi" w:hAnsiTheme="minorHAnsi"/>
                <w:sz w:val="18"/>
                <w:szCs w:val="18"/>
              </w:rPr>
            </w:pPr>
            <w:del w:id="1395" w:author="Bosch Coll, Nuria" w:date="2025-07-03T14:28:00Z">
              <w:r w:rsidRPr="00F45B69" w:rsidDel="00520636">
                <w:rPr>
                  <w:rFonts w:asciiTheme="minorHAnsi" w:hAnsiTheme="minorHAnsi"/>
                  <w:sz w:val="18"/>
                  <w:szCs w:val="18"/>
                </w:rPr>
                <w:delText>No serà objecte de valoració la mera descripció dels requisits d’execució del servei ja detallats en el plec de prescripcions tècniques.</w:delText>
              </w:r>
            </w:del>
          </w:p>
        </w:tc>
        <w:tc>
          <w:tcPr>
            <w:tcW w:w="833" w:type="dxa"/>
            <w:tcBorders>
              <w:top w:val="single" w:sz="12" w:space="0" w:color="auto"/>
              <w:right w:val="single" w:sz="12" w:space="0" w:color="auto"/>
            </w:tcBorders>
            <w:vAlign w:val="center"/>
          </w:tcPr>
          <w:p w14:paraId="38AA5154" w14:textId="726DADC4" w:rsidR="00F965C9" w:rsidRPr="00F45B69" w:rsidDel="00520636" w:rsidRDefault="00F965C9" w:rsidP="00AE2FFF">
            <w:pPr>
              <w:jc w:val="center"/>
              <w:rPr>
                <w:del w:id="1396" w:author="Bosch Coll, Nuria" w:date="2025-07-03T14:28:00Z"/>
                <w:rFonts w:asciiTheme="minorHAnsi" w:hAnsiTheme="minorHAnsi"/>
                <w:sz w:val="18"/>
                <w:szCs w:val="18"/>
              </w:rPr>
            </w:pPr>
            <w:del w:id="1397" w:author="Bosch Coll, Nuria" w:date="2025-07-03T14:28:00Z">
              <w:r w:rsidRPr="00F45B69" w:rsidDel="00520636">
                <w:rPr>
                  <w:rFonts w:asciiTheme="minorHAnsi" w:hAnsiTheme="minorHAnsi"/>
                  <w:b/>
                  <w:sz w:val="18"/>
                  <w:szCs w:val="18"/>
                </w:rPr>
                <w:delText>0-</w:delText>
              </w:r>
              <w:r w:rsidR="00AE2FFF" w:rsidRPr="00F45B69" w:rsidDel="00520636">
                <w:rPr>
                  <w:rFonts w:asciiTheme="minorHAnsi" w:hAnsiTheme="minorHAnsi"/>
                  <w:b/>
                  <w:sz w:val="18"/>
                  <w:szCs w:val="18"/>
                </w:rPr>
                <w:delText>12</w:delText>
              </w:r>
            </w:del>
          </w:p>
        </w:tc>
      </w:tr>
      <w:tr w:rsidR="00F965C9" w:rsidRPr="00F45B69" w:rsidDel="00520636" w14:paraId="60B389A0" w14:textId="15708CDC" w:rsidTr="00F45B69">
        <w:trPr>
          <w:trHeight w:val="823"/>
          <w:del w:id="1398" w:author="Bosch Coll, Nuria" w:date="2025-07-03T14:28:00Z"/>
        </w:trPr>
        <w:tc>
          <w:tcPr>
            <w:tcW w:w="959" w:type="dxa"/>
            <w:tcBorders>
              <w:left w:val="single" w:sz="12" w:space="0" w:color="auto"/>
            </w:tcBorders>
          </w:tcPr>
          <w:p w14:paraId="61E99B79" w14:textId="1058AECE" w:rsidR="00F965C9" w:rsidRPr="00F45B69" w:rsidDel="00520636" w:rsidRDefault="00461522" w:rsidP="00B6666A">
            <w:pPr>
              <w:rPr>
                <w:del w:id="1399" w:author="Bosch Coll, Nuria" w:date="2025-07-03T14:28:00Z"/>
                <w:rFonts w:asciiTheme="minorHAnsi" w:hAnsiTheme="minorHAnsi"/>
                <w:b/>
                <w:sz w:val="18"/>
                <w:szCs w:val="18"/>
              </w:rPr>
            </w:pPr>
            <w:del w:id="1400"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.1.1</w:delText>
              </w:r>
            </w:del>
          </w:p>
          <w:p w14:paraId="59FE6578" w14:textId="3536DDBE" w:rsidR="00F965C9" w:rsidRPr="00F45B69" w:rsidDel="00520636" w:rsidRDefault="00F965C9" w:rsidP="00B6666A">
            <w:pPr>
              <w:jc w:val="center"/>
              <w:rPr>
                <w:del w:id="1401" w:author="Bosch Coll, Nuria" w:date="2025-07-03T14:28:00Z"/>
                <w:rFonts w:asciiTheme="minorHAnsi" w:hAnsiTheme="minorHAnsi"/>
                <w:b/>
                <w:sz w:val="18"/>
                <w:szCs w:val="18"/>
              </w:rPr>
            </w:pPr>
          </w:p>
        </w:tc>
        <w:tc>
          <w:tcPr>
            <w:tcW w:w="4819" w:type="dxa"/>
            <w:vAlign w:val="center"/>
          </w:tcPr>
          <w:p w14:paraId="0F8797BF" w14:textId="4615306A" w:rsidR="00F965C9" w:rsidRPr="00F45B69" w:rsidDel="00520636" w:rsidRDefault="00F965C9" w:rsidP="00DD25E3">
            <w:pPr>
              <w:jc w:val="both"/>
              <w:rPr>
                <w:del w:id="1402" w:author="Bosch Coll, Nuria" w:date="2025-07-03T14:28:00Z"/>
                <w:rFonts w:asciiTheme="minorHAnsi" w:hAnsiTheme="minorHAnsi"/>
                <w:b/>
                <w:sz w:val="18"/>
                <w:szCs w:val="18"/>
              </w:rPr>
            </w:pPr>
            <w:del w:id="1403" w:author="Bosch Coll, Nuria" w:date="2025-07-03T14:28:00Z">
              <w:r w:rsidRPr="00F45B69" w:rsidDel="00520636">
                <w:rPr>
                  <w:rFonts w:asciiTheme="minorHAnsi" w:hAnsiTheme="minorHAnsi"/>
                  <w:b/>
                  <w:sz w:val="18"/>
                  <w:szCs w:val="18"/>
                </w:rPr>
                <w:delText>Pla de manteniment preventiu i normatiu.</w:delText>
              </w:r>
            </w:del>
          </w:p>
          <w:p w14:paraId="5FD5241F" w14:textId="34CCE64F" w:rsidR="00F965C9" w:rsidDel="00520636" w:rsidRDefault="00F965C9" w:rsidP="00DD25E3">
            <w:pPr>
              <w:jc w:val="both"/>
              <w:rPr>
                <w:del w:id="1404" w:author="Bosch Coll, Nuria" w:date="2025-07-03T14:28:00Z"/>
                <w:rFonts w:asciiTheme="minorHAnsi" w:hAnsiTheme="minorHAnsi"/>
                <w:sz w:val="18"/>
                <w:szCs w:val="18"/>
              </w:rPr>
            </w:pPr>
            <w:del w:id="1405" w:author="Bosch Coll, Nuria" w:date="2025-07-03T14:28:00Z">
              <w:r w:rsidRPr="00F45B69" w:rsidDel="00520636">
                <w:rPr>
                  <w:rFonts w:asciiTheme="minorHAnsi" w:hAnsiTheme="minorHAnsi"/>
                  <w:sz w:val="18"/>
                  <w:szCs w:val="18"/>
                </w:rPr>
                <w:delText>Es presentarà una descripció detallada i concreta de l’activitat. Es valorarà que figurin els procediments, les accions, les freqüències, el cronograma i el perfil dels professionals que intervenen.</w:delText>
              </w:r>
            </w:del>
          </w:p>
          <w:p w14:paraId="6FAE9F9A" w14:textId="33AC443C" w:rsidR="00F45B69" w:rsidRPr="00F45B69" w:rsidDel="00520636" w:rsidRDefault="00F45B69" w:rsidP="00DD25E3">
            <w:pPr>
              <w:jc w:val="both"/>
              <w:rPr>
                <w:del w:id="1406" w:author="Bosch Coll, Nuria" w:date="2025-07-03T14:28:00Z"/>
                <w:rFonts w:asciiTheme="minorHAnsi" w:hAnsiTheme="minorHAnsi"/>
                <w:sz w:val="18"/>
                <w:szCs w:val="18"/>
              </w:rPr>
            </w:pPr>
          </w:p>
          <w:p w14:paraId="0ED799C6" w14:textId="67CC13C7" w:rsidR="00CB7AD9" w:rsidDel="00520636" w:rsidRDefault="00CB7AD9" w:rsidP="00DD25E3">
            <w:pPr>
              <w:jc w:val="both"/>
              <w:rPr>
                <w:del w:id="1407" w:author="Bosch Coll, Nuria" w:date="2025-07-03T14:28:00Z"/>
                <w:rFonts w:asciiTheme="minorHAnsi" w:hAnsiTheme="minorHAnsi"/>
                <w:sz w:val="18"/>
                <w:szCs w:val="18"/>
              </w:rPr>
            </w:pPr>
            <w:del w:id="1408" w:author="Bosch Coll, Nuria" w:date="2025-07-03T14:28:00Z">
              <w:r w:rsidRPr="00F45B69" w:rsidDel="00520636">
                <w:rPr>
                  <w:rFonts w:asciiTheme="minorHAnsi" w:hAnsiTheme="minorHAnsi"/>
                  <w:sz w:val="18"/>
                  <w:szCs w:val="18"/>
                </w:rPr>
                <w:delText>Es valoraran aspectes que ajudin a millorar la qualitat del servei ofert</w:delText>
              </w:r>
              <w:r w:rsidR="00F45B69" w:rsidDel="00520636">
                <w:rPr>
                  <w:rFonts w:asciiTheme="minorHAnsi" w:hAnsiTheme="minorHAnsi"/>
                  <w:sz w:val="18"/>
                  <w:szCs w:val="18"/>
                </w:rPr>
                <w:delText>at.</w:delText>
              </w:r>
            </w:del>
          </w:p>
          <w:p w14:paraId="3474E341" w14:textId="1B1FB347" w:rsidR="00F45B69" w:rsidRPr="00F45B69" w:rsidDel="00520636" w:rsidRDefault="00F45B69" w:rsidP="00DD25E3">
            <w:pPr>
              <w:jc w:val="both"/>
              <w:rPr>
                <w:del w:id="1409" w:author="Bosch Coll, Nuria" w:date="2025-07-03T14:28:00Z"/>
                <w:rFonts w:asciiTheme="minorHAnsi" w:hAnsiTheme="minorHAnsi"/>
                <w:sz w:val="18"/>
                <w:szCs w:val="18"/>
              </w:rPr>
            </w:pPr>
          </w:p>
          <w:p w14:paraId="0032F29D" w14:textId="2D9C9FAA" w:rsidR="007C50CD" w:rsidDel="00520636" w:rsidRDefault="007C50CD" w:rsidP="00DD25E3">
            <w:pPr>
              <w:jc w:val="both"/>
              <w:rPr>
                <w:del w:id="1410" w:author="Bosch Coll, Nuria" w:date="2025-07-03T14:28:00Z"/>
                <w:rFonts w:asciiTheme="minorHAnsi" w:hAnsiTheme="minorHAnsi"/>
                <w:sz w:val="18"/>
                <w:szCs w:val="18"/>
              </w:rPr>
            </w:pPr>
            <w:del w:id="1411"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4F413D3E" w14:textId="6CA61240" w:rsidR="00F45B69" w:rsidRPr="00F45B69" w:rsidDel="00520636" w:rsidRDefault="00F45B69" w:rsidP="00DD25E3">
            <w:pPr>
              <w:jc w:val="both"/>
              <w:rPr>
                <w:del w:id="1412" w:author="Bosch Coll, Nuria" w:date="2025-07-03T14:28:00Z"/>
                <w:rFonts w:asciiTheme="minorHAnsi" w:hAnsiTheme="minorHAnsi"/>
                <w:sz w:val="18"/>
                <w:szCs w:val="18"/>
              </w:rPr>
            </w:pPr>
          </w:p>
          <w:p w14:paraId="3D920E8F" w14:textId="398A1414" w:rsidR="00DD25E3" w:rsidRPr="00F45B69" w:rsidDel="00520636" w:rsidRDefault="00DD25E3" w:rsidP="00DD25E3">
            <w:pPr>
              <w:jc w:val="both"/>
              <w:rPr>
                <w:del w:id="1413" w:author="Bosch Coll, Nuria" w:date="2025-07-03T14:28:00Z"/>
                <w:rFonts w:asciiTheme="minorHAnsi" w:hAnsiTheme="minorHAnsi"/>
                <w:sz w:val="18"/>
                <w:szCs w:val="18"/>
              </w:rPr>
            </w:pPr>
            <w:del w:id="1414" w:author="Bosch Coll, Nuria" w:date="2025-07-03T14:28:00Z">
              <w:r w:rsidRPr="00F45B69" w:rsidDel="00520636">
                <w:rPr>
                  <w:rFonts w:asciiTheme="minorHAnsi" w:hAnsiTheme="minorHAnsi"/>
                  <w:sz w:val="18"/>
                  <w:szCs w:val="18"/>
                </w:rPr>
                <w:delText>Justificació: Aquest criteri permet valorar de manera objectiva el grau de planificació, organització i rigor tècnic que l’empresa licitadora aporta al servei. La inclusió de procediments, accions, freqüències, cronograma i perfils professionals garanteix la traçabilitat de les tasques i assegura que el manteniment s’executarà segons normativa i bones pràctiques, fet que incideix directament en la seguretat i qualitat de les sales d’ambient controlat. A més, la concreció i detall del pla permeten anticipar la capacitat real del licitador per assolir els estàndards exigits per l’Hospital.</w:delText>
              </w:r>
            </w:del>
          </w:p>
        </w:tc>
        <w:tc>
          <w:tcPr>
            <w:tcW w:w="3108" w:type="dxa"/>
            <w:vAlign w:val="center"/>
          </w:tcPr>
          <w:p w14:paraId="27454D28" w14:textId="507C116A" w:rsidR="00F965C9" w:rsidRPr="00F45B69" w:rsidDel="00520636" w:rsidRDefault="00F965C9" w:rsidP="00F965C9">
            <w:pPr>
              <w:pStyle w:val="Pargrafdellista"/>
              <w:numPr>
                <w:ilvl w:val="0"/>
                <w:numId w:val="28"/>
              </w:numPr>
              <w:spacing w:after="60"/>
              <w:ind w:left="79" w:hanging="79"/>
              <w:contextualSpacing w:val="0"/>
              <w:rPr>
                <w:del w:id="1415" w:author="Bosch Coll, Nuria" w:date="2025-07-03T14:28:00Z"/>
                <w:rFonts w:asciiTheme="minorHAnsi" w:hAnsiTheme="minorHAnsi"/>
                <w:sz w:val="16"/>
                <w:szCs w:val="16"/>
              </w:rPr>
            </w:pPr>
            <w:del w:id="1416" w:author="Bosch Coll, Nuria" w:date="2025-07-03T14:28:00Z">
              <w:r w:rsidRPr="00F45B69" w:rsidDel="00520636">
                <w:rPr>
                  <w:rFonts w:asciiTheme="minorHAnsi" w:hAnsiTheme="minorHAnsi"/>
                  <w:sz w:val="16"/>
                  <w:szCs w:val="16"/>
                </w:rPr>
                <w:delText>Tram1: es desenvolupa de manera completa, concreta i detallada.</w:delText>
              </w:r>
            </w:del>
          </w:p>
          <w:p w14:paraId="28ADCB27" w14:textId="3528ED46" w:rsidR="00F965C9" w:rsidRPr="00F45B69" w:rsidDel="00520636" w:rsidRDefault="00F965C9" w:rsidP="00F965C9">
            <w:pPr>
              <w:pStyle w:val="Pargrafdellista"/>
              <w:numPr>
                <w:ilvl w:val="0"/>
                <w:numId w:val="28"/>
              </w:numPr>
              <w:spacing w:after="60"/>
              <w:ind w:left="79" w:hanging="79"/>
              <w:contextualSpacing w:val="0"/>
              <w:rPr>
                <w:del w:id="1417" w:author="Bosch Coll, Nuria" w:date="2025-07-03T14:28:00Z"/>
                <w:rFonts w:asciiTheme="minorHAnsi" w:hAnsiTheme="minorHAnsi"/>
                <w:sz w:val="16"/>
                <w:szCs w:val="16"/>
              </w:rPr>
            </w:pPr>
            <w:del w:id="1418" w:author="Bosch Coll, Nuria" w:date="2025-07-03T14:28:00Z">
              <w:r w:rsidRPr="00F45B69" w:rsidDel="00520636">
                <w:rPr>
                  <w:rFonts w:asciiTheme="minorHAnsi" w:hAnsiTheme="minorHAnsi"/>
                  <w:sz w:val="16"/>
                  <w:szCs w:val="16"/>
                </w:rPr>
                <w:delText>Tram2: es desenvolupen a nivell general.</w:delText>
              </w:r>
            </w:del>
          </w:p>
          <w:p w14:paraId="2E5765EB" w14:textId="30043F56" w:rsidR="00F965C9" w:rsidRPr="00F45B69" w:rsidDel="00520636" w:rsidRDefault="00F965C9" w:rsidP="00F965C9">
            <w:pPr>
              <w:pStyle w:val="Pargrafdellista"/>
              <w:numPr>
                <w:ilvl w:val="0"/>
                <w:numId w:val="28"/>
              </w:numPr>
              <w:spacing w:after="60"/>
              <w:ind w:left="79" w:hanging="79"/>
              <w:contextualSpacing w:val="0"/>
              <w:rPr>
                <w:del w:id="1419" w:author="Bosch Coll, Nuria" w:date="2025-07-03T14:28:00Z"/>
                <w:rFonts w:asciiTheme="minorHAnsi" w:hAnsiTheme="minorHAnsi"/>
                <w:sz w:val="16"/>
                <w:szCs w:val="16"/>
              </w:rPr>
            </w:pPr>
            <w:del w:id="1420"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69EDBE89" w14:textId="1CCA3C1B" w:rsidR="00F965C9" w:rsidRPr="00F45B69" w:rsidDel="00520636" w:rsidRDefault="00F965C9" w:rsidP="00AE2FFF">
            <w:pPr>
              <w:jc w:val="center"/>
              <w:rPr>
                <w:del w:id="1421" w:author="Bosch Coll, Nuria" w:date="2025-07-03T14:28:00Z"/>
                <w:rFonts w:asciiTheme="minorHAnsi" w:hAnsiTheme="minorHAnsi"/>
                <w:sz w:val="18"/>
                <w:szCs w:val="18"/>
              </w:rPr>
            </w:pPr>
            <w:del w:id="1422"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5</w:delText>
              </w:r>
            </w:del>
          </w:p>
        </w:tc>
      </w:tr>
      <w:tr w:rsidR="00F965C9" w:rsidRPr="00F45B69" w:rsidDel="00520636" w14:paraId="414D1B0C" w14:textId="10412239" w:rsidTr="00F45B69">
        <w:trPr>
          <w:trHeight w:val="315"/>
          <w:del w:id="1423" w:author="Bosch Coll, Nuria" w:date="2025-07-03T14:28:00Z"/>
        </w:trPr>
        <w:tc>
          <w:tcPr>
            <w:tcW w:w="959" w:type="dxa"/>
            <w:tcBorders>
              <w:left w:val="single" w:sz="12" w:space="0" w:color="auto"/>
            </w:tcBorders>
          </w:tcPr>
          <w:p w14:paraId="62B3A2A1" w14:textId="2C9E9049" w:rsidR="00F965C9" w:rsidRPr="00F45B69" w:rsidDel="00520636" w:rsidRDefault="00461522" w:rsidP="00B6666A">
            <w:pPr>
              <w:rPr>
                <w:del w:id="1424" w:author="Bosch Coll, Nuria" w:date="2025-07-03T14:28:00Z"/>
                <w:rFonts w:asciiTheme="minorHAnsi" w:hAnsiTheme="minorHAnsi"/>
                <w:b/>
                <w:sz w:val="18"/>
                <w:szCs w:val="18"/>
              </w:rPr>
            </w:pPr>
            <w:del w:id="1425"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.1.2</w:delText>
              </w:r>
            </w:del>
          </w:p>
          <w:p w14:paraId="2072DCB9" w14:textId="5A120F0B" w:rsidR="00F965C9" w:rsidRPr="00F45B69" w:rsidDel="00520636" w:rsidRDefault="00F965C9" w:rsidP="00B6666A">
            <w:pPr>
              <w:jc w:val="center"/>
              <w:rPr>
                <w:del w:id="1426" w:author="Bosch Coll, Nuria" w:date="2025-07-03T14:28:00Z"/>
                <w:rFonts w:asciiTheme="minorHAnsi" w:hAnsiTheme="minorHAnsi"/>
                <w:b/>
                <w:sz w:val="18"/>
                <w:szCs w:val="18"/>
              </w:rPr>
            </w:pPr>
          </w:p>
        </w:tc>
        <w:tc>
          <w:tcPr>
            <w:tcW w:w="4819" w:type="dxa"/>
            <w:vAlign w:val="center"/>
          </w:tcPr>
          <w:p w14:paraId="718A5DB3" w14:textId="54F050C8" w:rsidR="00F965C9" w:rsidRPr="00F45B69" w:rsidDel="00520636" w:rsidRDefault="005B1B5B" w:rsidP="00DD25E3">
            <w:pPr>
              <w:jc w:val="both"/>
              <w:rPr>
                <w:del w:id="1427" w:author="Bosch Coll, Nuria" w:date="2025-07-03T14:28:00Z"/>
                <w:rFonts w:asciiTheme="minorHAnsi" w:hAnsiTheme="minorHAnsi"/>
                <w:sz w:val="18"/>
                <w:szCs w:val="18"/>
              </w:rPr>
            </w:pPr>
            <w:del w:id="1428" w:author="Bosch Coll, Nuria" w:date="2025-07-03T14:28:00Z">
              <w:r w:rsidRPr="00F45B69" w:rsidDel="00520636">
                <w:rPr>
                  <w:rFonts w:asciiTheme="minorHAnsi" w:hAnsiTheme="minorHAnsi"/>
                  <w:b/>
                  <w:sz w:val="18"/>
                  <w:szCs w:val="18"/>
                </w:rPr>
                <w:delText>Accions de manteniment correctiu</w:delText>
              </w:r>
              <w:r w:rsidR="00F965C9" w:rsidRPr="00F45B69" w:rsidDel="00520636">
                <w:rPr>
                  <w:rFonts w:asciiTheme="minorHAnsi" w:hAnsiTheme="minorHAnsi"/>
                  <w:sz w:val="18"/>
                  <w:szCs w:val="18"/>
                </w:rPr>
                <w:delText xml:space="preserve"> </w:delText>
              </w:r>
            </w:del>
          </w:p>
          <w:p w14:paraId="64399A94" w14:textId="624F8489" w:rsidR="00F965C9" w:rsidDel="00520636" w:rsidRDefault="00F965C9" w:rsidP="00DD25E3">
            <w:pPr>
              <w:jc w:val="both"/>
              <w:rPr>
                <w:del w:id="1429" w:author="Bosch Coll, Nuria" w:date="2025-07-03T14:28:00Z"/>
                <w:rFonts w:asciiTheme="minorHAnsi" w:hAnsiTheme="minorHAnsi"/>
                <w:sz w:val="18"/>
                <w:szCs w:val="18"/>
              </w:rPr>
            </w:pPr>
            <w:del w:id="1430" w:author="Bosch Coll, Nuria" w:date="2025-07-03T14:28:00Z">
              <w:r w:rsidRPr="00F45B69" w:rsidDel="00520636">
                <w:rPr>
                  <w:rFonts w:asciiTheme="minorHAnsi" w:hAnsiTheme="minorHAnsi"/>
                  <w:sz w:val="18"/>
                  <w:szCs w:val="18"/>
                </w:rPr>
                <w:delText>Es valorarà  el procediment d</w:delText>
              </w:r>
              <w:r w:rsidR="00E07C1D" w:rsidRPr="00F45B69" w:rsidDel="00520636">
                <w:rPr>
                  <w:rFonts w:asciiTheme="minorHAnsi" w:hAnsiTheme="minorHAnsi"/>
                  <w:sz w:val="18"/>
                  <w:szCs w:val="18"/>
                </w:rPr>
                <w:delText>’</w:delText>
              </w:r>
              <w:r w:rsidRPr="00F45B69" w:rsidDel="00520636">
                <w:rPr>
                  <w:rFonts w:asciiTheme="minorHAnsi" w:hAnsiTheme="minorHAnsi"/>
                  <w:sz w:val="18"/>
                  <w:szCs w:val="18"/>
                </w:rPr>
                <w:delText xml:space="preserve">atenció </w:delText>
              </w:r>
              <w:r w:rsidR="00E07C1D" w:rsidRPr="00F45B69" w:rsidDel="00520636">
                <w:rPr>
                  <w:rFonts w:asciiTheme="minorHAnsi" w:hAnsiTheme="minorHAnsi"/>
                  <w:sz w:val="18"/>
                  <w:szCs w:val="18"/>
                </w:rPr>
                <w:delText xml:space="preserve">de possibles </w:delText>
              </w:r>
              <w:r w:rsidR="001848FC" w:rsidRPr="00F45B69" w:rsidDel="00520636">
                <w:rPr>
                  <w:rFonts w:asciiTheme="minorHAnsi" w:hAnsiTheme="minorHAnsi"/>
                  <w:sz w:val="18"/>
                  <w:szCs w:val="18"/>
                </w:rPr>
                <w:delText>avaries</w:delText>
              </w:r>
              <w:r w:rsidR="00E07C1D"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cronograma d’accions, el protocol d’actuació i metodologia d’interlocució amb la unitat gestora del contracte, recursos materials i humans, accions a prendre i el perfil dels professionals que intervenen.</w:delText>
              </w:r>
            </w:del>
          </w:p>
          <w:p w14:paraId="54198CC4" w14:textId="1F9C56A9" w:rsidR="00F45B69" w:rsidRPr="00F45B69" w:rsidDel="00520636" w:rsidRDefault="00F45B69" w:rsidP="00DD25E3">
            <w:pPr>
              <w:jc w:val="both"/>
              <w:rPr>
                <w:del w:id="1431" w:author="Bosch Coll, Nuria" w:date="2025-07-03T14:28:00Z"/>
                <w:rFonts w:asciiTheme="minorHAnsi" w:hAnsiTheme="minorHAnsi"/>
                <w:sz w:val="18"/>
                <w:szCs w:val="18"/>
              </w:rPr>
            </w:pPr>
          </w:p>
          <w:p w14:paraId="10EC1807" w14:textId="0605BAD5" w:rsidR="00F965C9" w:rsidDel="00520636" w:rsidRDefault="00F965C9" w:rsidP="00DD25E3">
            <w:pPr>
              <w:jc w:val="both"/>
              <w:rPr>
                <w:del w:id="1432" w:author="Bosch Coll, Nuria" w:date="2025-07-03T14:28:00Z"/>
                <w:rFonts w:asciiTheme="minorHAnsi" w:hAnsiTheme="minorHAnsi"/>
                <w:sz w:val="18"/>
                <w:szCs w:val="18"/>
              </w:rPr>
            </w:pPr>
            <w:del w:id="1433" w:author="Bosch Coll, Nuria" w:date="2025-07-03T14:28:00Z">
              <w:r w:rsidRPr="00F45B69" w:rsidDel="00520636">
                <w:rPr>
                  <w:rFonts w:asciiTheme="minorHAnsi" w:hAnsiTheme="minorHAnsi"/>
                  <w:sz w:val="18"/>
                  <w:szCs w:val="18"/>
                </w:rPr>
                <w:delText>Es valoraran aspectes proposats que ajudin a millorar la resposta i solució de les averies.</w:delText>
              </w:r>
            </w:del>
          </w:p>
          <w:p w14:paraId="0F539685" w14:textId="24DD2A7D" w:rsidR="00F45B69" w:rsidRPr="00F45B69" w:rsidDel="00520636" w:rsidRDefault="00F45B69" w:rsidP="00DD25E3">
            <w:pPr>
              <w:jc w:val="both"/>
              <w:rPr>
                <w:del w:id="1434" w:author="Bosch Coll, Nuria" w:date="2025-07-03T14:28:00Z"/>
                <w:rFonts w:asciiTheme="minorHAnsi" w:hAnsiTheme="minorHAnsi"/>
                <w:sz w:val="18"/>
                <w:szCs w:val="18"/>
              </w:rPr>
            </w:pPr>
          </w:p>
          <w:p w14:paraId="4C628C79" w14:textId="31956F1E" w:rsidR="007C50CD" w:rsidDel="00520636" w:rsidRDefault="007C50CD" w:rsidP="00DD25E3">
            <w:pPr>
              <w:jc w:val="both"/>
              <w:rPr>
                <w:del w:id="1435" w:author="Bosch Coll, Nuria" w:date="2025-07-03T14:28:00Z"/>
                <w:rFonts w:asciiTheme="minorHAnsi" w:hAnsiTheme="minorHAnsi"/>
                <w:sz w:val="18"/>
                <w:szCs w:val="18"/>
              </w:rPr>
            </w:pPr>
            <w:del w:id="1436"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3AA8FCFE" w14:textId="4CD4A6A4" w:rsidR="00F45B69" w:rsidRPr="00F45B69" w:rsidDel="00520636" w:rsidRDefault="00F45B69" w:rsidP="00DD25E3">
            <w:pPr>
              <w:jc w:val="both"/>
              <w:rPr>
                <w:del w:id="1437" w:author="Bosch Coll, Nuria" w:date="2025-07-03T14:28:00Z"/>
                <w:rFonts w:asciiTheme="minorHAnsi" w:hAnsiTheme="minorHAnsi"/>
                <w:sz w:val="18"/>
                <w:szCs w:val="18"/>
              </w:rPr>
            </w:pPr>
          </w:p>
          <w:p w14:paraId="7BB3E62E" w14:textId="28A9F957" w:rsidR="00DD25E3" w:rsidRPr="00F45B69" w:rsidDel="00520636" w:rsidRDefault="00DD25E3" w:rsidP="00DD25E3">
            <w:pPr>
              <w:jc w:val="both"/>
              <w:rPr>
                <w:del w:id="1438" w:author="Bosch Coll, Nuria" w:date="2025-07-03T14:28:00Z"/>
                <w:rFonts w:asciiTheme="minorHAnsi" w:hAnsiTheme="minorHAnsi"/>
                <w:sz w:val="18"/>
                <w:szCs w:val="18"/>
              </w:rPr>
            </w:pPr>
            <w:del w:id="1439" w:author="Bosch Coll, Nuria" w:date="2025-07-03T14:28:00Z">
              <w:r w:rsidRPr="00F45B69" w:rsidDel="00520636">
                <w:rPr>
                  <w:rFonts w:asciiTheme="minorHAnsi" w:hAnsiTheme="minorHAnsi"/>
                  <w:sz w:val="18"/>
                  <w:szCs w:val="18"/>
                </w:rPr>
                <w:delText>Justificació: Aquest criteri permet avaluar de forma objectiva la capacitat de resposta tècnica i organitzativa del licitador davant d’incidències, aspecte clau en un entorn hospitalari amb sales d’ambient controlat on la rapidesa i eficàcia en la resolució d’avaries és essencial per garantir la seguretat del pacient i la continuïtat assistencial. La descripció detallada dels protocols, recursos i perfils professionals permet mesurar la preparació del licitador i la seva capacitat d'interlocució eficient amb la unitat gestora, fet que contribueix directament a la qualitat del servei.</w:delText>
              </w:r>
            </w:del>
          </w:p>
        </w:tc>
        <w:tc>
          <w:tcPr>
            <w:tcW w:w="3108" w:type="dxa"/>
            <w:vAlign w:val="center"/>
          </w:tcPr>
          <w:p w14:paraId="3F9265F3" w14:textId="7BB7A823" w:rsidR="00F965C9" w:rsidRPr="00F45B69" w:rsidDel="00520636" w:rsidRDefault="00F965C9" w:rsidP="00F965C9">
            <w:pPr>
              <w:pStyle w:val="Pargrafdellista"/>
              <w:numPr>
                <w:ilvl w:val="0"/>
                <w:numId w:val="28"/>
              </w:numPr>
              <w:spacing w:after="60"/>
              <w:ind w:left="79" w:hanging="79"/>
              <w:contextualSpacing w:val="0"/>
              <w:rPr>
                <w:del w:id="1440" w:author="Bosch Coll, Nuria" w:date="2025-07-03T14:28:00Z"/>
                <w:rFonts w:asciiTheme="minorHAnsi" w:hAnsiTheme="minorHAnsi"/>
                <w:sz w:val="16"/>
                <w:szCs w:val="16"/>
              </w:rPr>
            </w:pPr>
            <w:del w:id="1441" w:author="Bosch Coll, Nuria" w:date="2025-07-03T14:28:00Z">
              <w:r w:rsidRPr="00F45B69" w:rsidDel="00520636">
                <w:rPr>
                  <w:rFonts w:asciiTheme="minorHAnsi" w:hAnsiTheme="minorHAnsi"/>
                  <w:sz w:val="16"/>
                  <w:szCs w:val="16"/>
                </w:rPr>
                <w:delText>Tram1: es desenvolupa de manera completa, concreta i detallada.</w:delText>
              </w:r>
            </w:del>
          </w:p>
          <w:p w14:paraId="6E5E0333" w14:textId="356B17B5" w:rsidR="00F965C9" w:rsidRPr="00F45B69" w:rsidDel="00520636" w:rsidRDefault="00F965C9" w:rsidP="00F965C9">
            <w:pPr>
              <w:pStyle w:val="Pargrafdellista"/>
              <w:numPr>
                <w:ilvl w:val="0"/>
                <w:numId w:val="28"/>
              </w:numPr>
              <w:spacing w:after="60"/>
              <w:ind w:left="79" w:hanging="79"/>
              <w:contextualSpacing w:val="0"/>
              <w:rPr>
                <w:del w:id="1442" w:author="Bosch Coll, Nuria" w:date="2025-07-03T14:28:00Z"/>
                <w:rFonts w:asciiTheme="minorHAnsi" w:hAnsiTheme="minorHAnsi"/>
                <w:sz w:val="16"/>
                <w:szCs w:val="16"/>
              </w:rPr>
            </w:pPr>
            <w:del w:id="1443" w:author="Bosch Coll, Nuria" w:date="2025-07-03T14:28:00Z">
              <w:r w:rsidRPr="00F45B69" w:rsidDel="00520636">
                <w:rPr>
                  <w:rFonts w:asciiTheme="minorHAnsi" w:hAnsiTheme="minorHAnsi"/>
                  <w:sz w:val="16"/>
                  <w:szCs w:val="16"/>
                </w:rPr>
                <w:delText>Tram2: es desenvolupen a nivell general.</w:delText>
              </w:r>
            </w:del>
          </w:p>
          <w:p w14:paraId="27ADB942" w14:textId="1310ACFD" w:rsidR="00F965C9" w:rsidRPr="00F45B69" w:rsidDel="00520636" w:rsidRDefault="00F965C9" w:rsidP="00F965C9">
            <w:pPr>
              <w:pStyle w:val="Pargrafdellista"/>
              <w:numPr>
                <w:ilvl w:val="0"/>
                <w:numId w:val="28"/>
              </w:numPr>
              <w:spacing w:after="60"/>
              <w:ind w:left="79" w:hanging="79"/>
              <w:contextualSpacing w:val="0"/>
              <w:rPr>
                <w:del w:id="1444" w:author="Bosch Coll, Nuria" w:date="2025-07-03T14:28:00Z"/>
                <w:rFonts w:asciiTheme="minorHAnsi" w:hAnsiTheme="minorHAnsi"/>
                <w:sz w:val="16"/>
                <w:szCs w:val="16"/>
              </w:rPr>
            </w:pPr>
            <w:del w:id="1445"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4EA8EB06" w14:textId="0AB3012F" w:rsidR="00F965C9" w:rsidRPr="00F45B69" w:rsidDel="00520636" w:rsidRDefault="00F965C9" w:rsidP="00AE2FFF">
            <w:pPr>
              <w:jc w:val="center"/>
              <w:rPr>
                <w:del w:id="1446" w:author="Bosch Coll, Nuria" w:date="2025-07-03T14:28:00Z"/>
                <w:rFonts w:asciiTheme="minorHAnsi" w:hAnsiTheme="minorHAnsi"/>
                <w:sz w:val="18"/>
                <w:szCs w:val="18"/>
              </w:rPr>
            </w:pPr>
            <w:del w:id="1447"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3</w:delText>
              </w:r>
            </w:del>
          </w:p>
        </w:tc>
      </w:tr>
    </w:tbl>
    <w:p w14:paraId="4E2162E2" w14:textId="2DCA9663" w:rsidR="6815D149" w:rsidDel="00520636" w:rsidRDefault="6815D149">
      <w:pPr>
        <w:rPr>
          <w:del w:id="1448" w:author="Bosch Coll, Nuria" w:date="2025-07-03T14:28:00Z"/>
        </w:rPr>
      </w:pPr>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3B22F851" w14:textId="17A9AAF6" w:rsidTr="00F45B69">
        <w:trPr>
          <w:trHeight w:val="315"/>
          <w:del w:id="1449" w:author="Bosch Coll, Nuria" w:date="2025-07-03T14:28:00Z"/>
        </w:trPr>
        <w:tc>
          <w:tcPr>
            <w:tcW w:w="959" w:type="dxa"/>
            <w:tcBorders>
              <w:left w:val="single" w:sz="12" w:space="0" w:color="auto"/>
            </w:tcBorders>
          </w:tcPr>
          <w:p w14:paraId="46137B58" w14:textId="559C67A7" w:rsidR="00F965C9" w:rsidRPr="00F45B69" w:rsidDel="00520636" w:rsidRDefault="00461522" w:rsidP="00B6666A">
            <w:pPr>
              <w:rPr>
                <w:del w:id="1450" w:author="Bosch Coll, Nuria" w:date="2025-07-03T14:28:00Z"/>
                <w:rFonts w:asciiTheme="minorHAnsi" w:hAnsiTheme="minorHAnsi"/>
                <w:b/>
                <w:sz w:val="18"/>
                <w:szCs w:val="18"/>
              </w:rPr>
            </w:pPr>
            <w:del w:id="1451"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.1.3</w:delText>
              </w:r>
            </w:del>
          </w:p>
          <w:p w14:paraId="746FAC97" w14:textId="6C414536" w:rsidR="00F965C9" w:rsidRPr="00F45B69" w:rsidDel="00520636" w:rsidRDefault="00F965C9" w:rsidP="00B6666A">
            <w:pPr>
              <w:jc w:val="center"/>
              <w:rPr>
                <w:del w:id="1452" w:author="Bosch Coll, Nuria" w:date="2025-07-03T14:28:00Z"/>
                <w:rFonts w:asciiTheme="minorHAnsi" w:hAnsiTheme="minorHAnsi"/>
                <w:b/>
                <w:sz w:val="18"/>
                <w:szCs w:val="18"/>
              </w:rPr>
            </w:pPr>
          </w:p>
        </w:tc>
        <w:tc>
          <w:tcPr>
            <w:tcW w:w="4819" w:type="dxa"/>
            <w:vAlign w:val="center"/>
          </w:tcPr>
          <w:p w14:paraId="7B3D23F3" w14:textId="3ABB1147" w:rsidR="00F965C9" w:rsidRPr="00F45B69" w:rsidDel="00520636" w:rsidRDefault="005B1B5B" w:rsidP="00DD25E3">
            <w:pPr>
              <w:jc w:val="both"/>
              <w:rPr>
                <w:del w:id="1453" w:author="Bosch Coll, Nuria" w:date="2025-07-03T14:28:00Z"/>
                <w:rFonts w:asciiTheme="minorHAnsi" w:hAnsiTheme="minorHAnsi"/>
                <w:b/>
                <w:sz w:val="18"/>
                <w:szCs w:val="18"/>
              </w:rPr>
            </w:pPr>
            <w:del w:id="1454" w:author="Bosch Coll, Nuria" w:date="2025-07-03T14:28:00Z">
              <w:r w:rsidRPr="00F45B69" w:rsidDel="00520636">
                <w:rPr>
                  <w:rFonts w:asciiTheme="minorHAnsi" w:hAnsiTheme="minorHAnsi"/>
                  <w:b/>
                  <w:sz w:val="18"/>
                  <w:szCs w:val="18"/>
                </w:rPr>
                <w:delText>Reducció de l’impacte de l’activitat</w:delText>
              </w:r>
            </w:del>
          </w:p>
          <w:p w14:paraId="73990E4C" w14:textId="22A9009F" w:rsidR="005B1B5B" w:rsidDel="00520636" w:rsidRDefault="005B1B5B" w:rsidP="00DD25E3">
            <w:pPr>
              <w:jc w:val="both"/>
              <w:rPr>
                <w:del w:id="1455" w:author="Bosch Coll, Nuria" w:date="2025-07-03T14:28:00Z"/>
                <w:rFonts w:asciiTheme="minorHAnsi" w:hAnsiTheme="minorHAnsi"/>
                <w:sz w:val="18"/>
                <w:szCs w:val="18"/>
              </w:rPr>
            </w:pPr>
            <w:del w:id="1456" w:author="Bosch Coll, Nuria" w:date="2025-07-03T14:28:00Z">
              <w:r w:rsidRPr="00F45B69" w:rsidDel="00520636">
                <w:rPr>
                  <w:rFonts w:asciiTheme="minorHAnsi" w:hAnsiTheme="minorHAnsi"/>
                  <w:sz w:val="18"/>
                  <w:szCs w:val="18"/>
                </w:rPr>
                <w:delText>Es presentaran propostes per reduir l’impacte que tindran les activitat objecte del contracte a l’hospital.</w:delText>
              </w:r>
            </w:del>
          </w:p>
          <w:p w14:paraId="2F467CD7" w14:textId="4889A9B4" w:rsidR="00F45B69" w:rsidRPr="00F45B69" w:rsidDel="00520636" w:rsidRDefault="00F45B69" w:rsidP="00DD25E3">
            <w:pPr>
              <w:jc w:val="both"/>
              <w:rPr>
                <w:del w:id="1457" w:author="Bosch Coll, Nuria" w:date="2025-07-03T14:28:00Z"/>
                <w:rFonts w:asciiTheme="minorHAnsi" w:hAnsiTheme="minorHAnsi"/>
                <w:sz w:val="18"/>
                <w:szCs w:val="18"/>
              </w:rPr>
            </w:pPr>
          </w:p>
          <w:p w14:paraId="51C65E89" w14:textId="04352D85" w:rsidR="007C50CD" w:rsidDel="00520636" w:rsidRDefault="005B1B5B" w:rsidP="00DD25E3">
            <w:pPr>
              <w:jc w:val="both"/>
              <w:rPr>
                <w:del w:id="1458" w:author="Bosch Coll, Nuria" w:date="2025-07-03T14:28:00Z"/>
                <w:rFonts w:asciiTheme="minorHAnsi" w:hAnsiTheme="minorHAnsi"/>
                <w:sz w:val="18"/>
                <w:szCs w:val="18"/>
              </w:rPr>
            </w:pPr>
            <w:del w:id="1459" w:author="Bosch Coll, Nuria" w:date="2025-07-03T14:28:00Z">
              <w:r w:rsidRPr="00F45B69" w:rsidDel="00520636">
                <w:rPr>
                  <w:rFonts w:asciiTheme="minorHAnsi" w:hAnsiTheme="minorHAnsi"/>
                  <w:sz w:val="18"/>
                  <w:szCs w:val="18"/>
                </w:rPr>
                <w:delText>Es valoraran aspectes</w:delText>
              </w:r>
              <w:r w:rsidR="00F965C9" w:rsidRPr="00F45B69" w:rsidDel="00520636">
                <w:rPr>
                  <w:rFonts w:asciiTheme="minorHAnsi" w:hAnsiTheme="minorHAnsi"/>
                  <w:sz w:val="18"/>
                  <w:szCs w:val="18"/>
                </w:rPr>
                <w:delText xml:space="preserve"> proposats que ajudin a m</w:delText>
              </w:r>
              <w:r w:rsidRPr="00F45B69" w:rsidDel="00520636">
                <w:rPr>
                  <w:rFonts w:asciiTheme="minorHAnsi" w:hAnsiTheme="minorHAnsi"/>
                  <w:sz w:val="18"/>
                  <w:szCs w:val="18"/>
                </w:rPr>
                <w:delText xml:space="preserve">illorar la seguretat i el confort del usuaris i pacients. </w:delText>
              </w:r>
              <w:r w:rsidR="007C50CD" w:rsidRPr="00F45B69" w:rsidDel="00520636">
                <w:rPr>
                  <w:rFonts w:asciiTheme="minorHAnsi" w:hAnsiTheme="minorHAnsi"/>
                  <w:sz w:val="18"/>
                  <w:szCs w:val="18"/>
                </w:rPr>
                <w:delText>Es valorarà la qualitat, la concreció i el detall de la informació exposada.</w:delText>
              </w:r>
            </w:del>
          </w:p>
          <w:p w14:paraId="2E958512" w14:textId="071FF421" w:rsidR="00F45B69" w:rsidRPr="00F45B69" w:rsidDel="00520636" w:rsidRDefault="00F45B69" w:rsidP="00DD25E3">
            <w:pPr>
              <w:jc w:val="both"/>
              <w:rPr>
                <w:del w:id="1460" w:author="Bosch Coll, Nuria" w:date="2025-07-03T14:28:00Z"/>
                <w:rFonts w:asciiTheme="minorHAnsi" w:hAnsiTheme="minorHAnsi"/>
                <w:sz w:val="18"/>
                <w:szCs w:val="18"/>
              </w:rPr>
            </w:pPr>
          </w:p>
          <w:p w14:paraId="4225A162" w14:textId="4790F444" w:rsidR="00DD25E3" w:rsidRPr="00F45B69" w:rsidDel="00520636" w:rsidRDefault="00DD25E3" w:rsidP="009629B4">
            <w:pPr>
              <w:jc w:val="both"/>
              <w:rPr>
                <w:del w:id="1461" w:author="Bosch Coll, Nuria" w:date="2025-07-03T14:28:00Z"/>
                <w:rFonts w:asciiTheme="minorHAnsi" w:hAnsiTheme="minorHAnsi"/>
                <w:sz w:val="18"/>
                <w:szCs w:val="18"/>
              </w:rPr>
            </w:pPr>
            <w:del w:id="1462" w:author="Bosch Coll, Nuria" w:date="2025-07-03T14:28:00Z">
              <w:r w:rsidRPr="00F45B69" w:rsidDel="00520636">
                <w:rPr>
                  <w:rFonts w:asciiTheme="minorHAnsi" w:hAnsiTheme="minorHAnsi"/>
                  <w:sz w:val="18"/>
                  <w:szCs w:val="18"/>
                </w:rPr>
                <w:delText>Justificació: Aquest criteri permet valorar de manera objectiva el compromís del licitador amb la seguretat, el benestar i el confort dels pacients i usuaris durant l’execució dels treballs. La presentació de mesures concretes per minimitzar molèsties, com ara la planificació d’intervencions fora de l’horari assistencial, la reducció del soroll, la gestió de residus o la senyalització adequada, reflecteix una sensibilitat envers l’entorn hospitalari i una planificació acurada orientada a la mínima interferència amb l’activitat habitual.</w:delText>
              </w:r>
            </w:del>
          </w:p>
        </w:tc>
        <w:tc>
          <w:tcPr>
            <w:tcW w:w="3108" w:type="dxa"/>
            <w:vAlign w:val="center"/>
          </w:tcPr>
          <w:p w14:paraId="38AD10DB" w14:textId="1E0146E8" w:rsidR="00F965C9" w:rsidRPr="00F45B69" w:rsidDel="00520636" w:rsidRDefault="00F965C9" w:rsidP="00F965C9">
            <w:pPr>
              <w:pStyle w:val="Pargrafdellista"/>
              <w:numPr>
                <w:ilvl w:val="0"/>
                <w:numId w:val="28"/>
              </w:numPr>
              <w:spacing w:after="60"/>
              <w:ind w:left="79" w:hanging="79"/>
              <w:contextualSpacing w:val="0"/>
              <w:rPr>
                <w:del w:id="1463" w:author="Bosch Coll, Nuria" w:date="2025-07-03T14:28:00Z"/>
                <w:rFonts w:asciiTheme="minorHAnsi" w:hAnsiTheme="minorHAnsi"/>
                <w:sz w:val="16"/>
                <w:szCs w:val="16"/>
              </w:rPr>
            </w:pPr>
            <w:del w:id="1464" w:author="Bosch Coll, Nuria" w:date="2025-07-03T14:28:00Z">
              <w:r w:rsidRPr="00F45B69" w:rsidDel="00520636">
                <w:rPr>
                  <w:rFonts w:asciiTheme="minorHAnsi" w:hAnsiTheme="minorHAnsi"/>
                  <w:sz w:val="16"/>
                  <w:szCs w:val="16"/>
                </w:rPr>
                <w:delText>Tram1: es presenten tots els informes indicats al PPT i es desenvolupa de manera completa, concreta i detallada..</w:delText>
              </w:r>
            </w:del>
          </w:p>
          <w:p w14:paraId="626C7CBF" w14:textId="40333B7C" w:rsidR="00F965C9" w:rsidRPr="00F45B69" w:rsidDel="00520636" w:rsidRDefault="00F965C9" w:rsidP="00F965C9">
            <w:pPr>
              <w:pStyle w:val="Pargrafdellista"/>
              <w:numPr>
                <w:ilvl w:val="0"/>
                <w:numId w:val="28"/>
              </w:numPr>
              <w:spacing w:after="60"/>
              <w:ind w:left="79" w:hanging="79"/>
              <w:contextualSpacing w:val="0"/>
              <w:rPr>
                <w:del w:id="1465" w:author="Bosch Coll, Nuria" w:date="2025-07-03T14:28:00Z"/>
                <w:rFonts w:asciiTheme="minorHAnsi" w:hAnsiTheme="minorHAnsi"/>
                <w:sz w:val="16"/>
                <w:szCs w:val="16"/>
              </w:rPr>
            </w:pPr>
            <w:del w:id="1466" w:author="Bosch Coll, Nuria" w:date="2025-07-03T14:28:00Z">
              <w:r w:rsidRPr="00F45B69" w:rsidDel="00520636">
                <w:rPr>
                  <w:rFonts w:asciiTheme="minorHAnsi" w:hAnsiTheme="minorHAnsi"/>
                  <w:sz w:val="16"/>
                  <w:szCs w:val="16"/>
                </w:rPr>
                <w:delText>Tram2: no es presenten tots els informes indicats al PPT.</w:delText>
              </w:r>
            </w:del>
          </w:p>
          <w:p w14:paraId="76FA8765" w14:textId="6128EE74" w:rsidR="00F965C9" w:rsidRPr="00F45B69" w:rsidDel="00520636" w:rsidRDefault="00F965C9" w:rsidP="00F965C9">
            <w:pPr>
              <w:pStyle w:val="Pargrafdellista"/>
              <w:numPr>
                <w:ilvl w:val="0"/>
                <w:numId w:val="28"/>
              </w:numPr>
              <w:spacing w:after="60"/>
              <w:ind w:left="79" w:hanging="79"/>
              <w:contextualSpacing w:val="0"/>
              <w:rPr>
                <w:del w:id="1467" w:author="Bosch Coll, Nuria" w:date="2025-07-03T14:28:00Z"/>
                <w:rFonts w:asciiTheme="minorHAnsi" w:hAnsiTheme="minorHAnsi"/>
                <w:sz w:val="16"/>
                <w:szCs w:val="16"/>
              </w:rPr>
            </w:pPr>
            <w:del w:id="1468"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04292FFF" w14:textId="004950B4" w:rsidR="00F965C9" w:rsidRPr="00F45B69" w:rsidDel="00520636" w:rsidRDefault="00F965C9" w:rsidP="003B7E89">
            <w:pPr>
              <w:jc w:val="center"/>
              <w:rPr>
                <w:del w:id="1469" w:author="Bosch Coll, Nuria" w:date="2025-07-03T14:28:00Z"/>
                <w:rFonts w:asciiTheme="minorHAnsi" w:hAnsiTheme="minorHAnsi"/>
                <w:sz w:val="18"/>
                <w:szCs w:val="18"/>
              </w:rPr>
            </w:pPr>
            <w:del w:id="1470"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4</w:delText>
              </w:r>
            </w:del>
          </w:p>
        </w:tc>
      </w:tr>
      <w:tr w:rsidR="00F965C9" w:rsidRPr="00F45B69" w:rsidDel="00520636" w14:paraId="5DC61298" w14:textId="15459C55" w:rsidTr="00F45B69">
        <w:trPr>
          <w:trHeight w:val="785"/>
          <w:del w:id="1471" w:author="Bosch Coll, Nuria" w:date="2025-07-03T14:28:00Z"/>
        </w:trPr>
        <w:tc>
          <w:tcPr>
            <w:tcW w:w="959" w:type="dxa"/>
            <w:tcBorders>
              <w:top w:val="single" w:sz="12" w:space="0" w:color="auto"/>
              <w:left w:val="single" w:sz="12" w:space="0" w:color="auto"/>
              <w:bottom w:val="single" w:sz="4" w:space="0" w:color="auto"/>
            </w:tcBorders>
          </w:tcPr>
          <w:p w14:paraId="479D1B7C" w14:textId="68EDAAB1" w:rsidR="00F965C9" w:rsidRPr="00F45B69" w:rsidDel="00520636" w:rsidRDefault="00461522" w:rsidP="00B6666A">
            <w:pPr>
              <w:rPr>
                <w:del w:id="1472" w:author="Bosch Coll, Nuria" w:date="2025-07-03T14:28:00Z"/>
                <w:rFonts w:asciiTheme="minorHAnsi" w:hAnsiTheme="minorHAnsi"/>
                <w:b/>
                <w:sz w:val="18"/>
                <w:szCs w:val="18"/>
              </w:rPr>
            </w:pPr>
            <w:del w:id="1473"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w:delText>
              </w:r>
            </w:del>
          </w:p>
        </w:tc>
        <w:tc>
          <w:tcPr>
            <w:tcW w:w="7927" w:type="dxa"/>
            <w:gridSpan w:val="2"/>
            <w:tcBorders>
              <w:top w:val="single" w:sz="12" w:space="0" w:color="auto"/>
              <w:bottom w:val="single" w:sz="4" w:space="0" w:color="auto"/>
            </w:tcBorders>
          </w:tcPr>
          <w:p w14:paraId="713438A3" w14:textId="5B9DDA11" w:rsidR="00F965C9" w:rsidRPr="00F45B69" w:rsidDel="00520636" w:rsidRDefault="00F965C9" w:rsidP="00DD25E3">
            <w:pPr>
              <w:jc w:val="both"/>
              <w:rPr>
                <w:del w:id="1474" w:author="Bosch Coll, Nuria" w:date="2025-07-03T14:28:00Z"/>
                <w:rFonts w:asciiTheme="minorHAnsi" w:hAnsiTheme="minorHAnsi"/>
                <w:b/>
                <w:sz w:val="18"/>
                <w:szCs w:val="18"/>
              </w:rPr>
            </w:pPr>
            <w:del w:id="1475" w:author="Bosch Coll, Nuria" w:date="2025-07-03T14:28:00Z">
              <w:r w:rsidRPr="00F45B69" w:rsidDel="00520636">
                <w:rPr>
                  <w:rFonts w:asciiTheme="minorHAnsi" w:hAnsiTheme="minorHAnsi"/>
                  <w:b/>
                  <w:sz w:val="18"/>
                  <w:szCs w:val="18"/>
                </w:rPr>
                <w:delText>Recursos materials a disposició del servei</w:delText>
              </w:r>
            </w:del>
          </w:p>
          <w:p w14:paraId="7B6DC830" w14:textId="4C116B0D" w:rsidR="006B34F7" w:rsidDel="00520636" w:rsidRDefault="00F965C9" w:rsidP="00140A65">
            <w:pPr>
              <w:jc w:val="both"/>
              <w:rPr>
                <w:del w:id="1476" w:author="Bosch Coll, Nuria" w:date="2025-07-03T14:28:00Z"/>
                <w:rFonts w:asciiTheme="minorHAnsi" w:hAnsiTheme="minorHAnsi"/>
                <w:sz w:val="18"/>
                <w:szCs w:val="18"/>
              </w:rPr>
            </w:pPr>
            <w:del w:id="1477" w:author="Bosch Coll, Nuria" w:date="2025-07-03T14:28:00Z">
              <w:r w:rsidRPr="00F45B69" w:rsidDel="00520636">
                <w:rPr>
                  <w:rFonts w:asciiTheme="minorHAnsi" w:hAnsiTheme="minorHAnsi"/>
                  <w:sz w:val="18"/>
                  <w:szCs w:val="18"/>
                </w:rPr>
                <w:delText xml:space="preserve">El licitador lliurarà </w:delText>
              </w:r>
              <w:r w:rsidR="006B34F7" w:rsidRPr="00F45B69" w:rsidDel="00520636">
                <w:rPr>
                  <w:rFonts w:asciiTheme="minorHAnsi" w:hAnsiTheme="minorHAnsi"/>
                  <w:sz w:val="18"/>
                  <w:szCs w:val="18"/>
                </w:rPr>
                <w:delText>una relació d’equipament, maquinària, eines, vehicles, epis que posarà a disposició per a l’execució del servei.</w:delText>
              </w:r>
            </w:del>
          </w:p>
          <w:p w14:paraId="79722A78" w14:textId="5344C197" w:rsidR="00F45B69" w:rsidRPr="00F45B69" w:rsidDel="00520636" w:rsidRDefault="00F45B69" w:rsidP="00140A65">
            <w:pPr>
              <w:jc w:val="both"/>
              <w:rPr>
                <w:del w:id="1478" w:author="Bosch Coll, Nuria" w:date="2025-07-03T14:28:00Z"/>
                <w:rFonts w:asciiTheme="minorHAnsi" w:hAnsiTheme="minorHAnsi"/>
                <w:sz w:val="18"/>
                <w:szCs w:val="18"/>
              </w:rPr>
            </w:pPr>
          </w:p>
          <w:p w14:paraId="3DA5C6C2" w14:textId="5EB62CCA" w:rsidR="007C50CD" w:rsidDel="00520636" w:rsidRDefault="007C50CD" w:rsidP="00140A65">
            <w:pPr>
              <w:jc w:val="both"/>
              <w:rPr>
                <w:del w:id="1479" w:author="Bosch Coll, Nuria" w:date="2025-07-03T14:28:00Z"/>
                <w:rFonts w:asciiTheme="minorHAnsi" w:hAnsiTheme="minorHAnsi"/>
                <w:sz w:val="18"/>
                <w:szCs w:val="18"/>
              </w:rPr>
            </w:pPr>
            <w:del w:id="1480"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03E60E43" w14:textId="0DE13108" w:rsidR="00F45B69" w:rsidRPr="00F45B69" w:rsidDel="00520636" w:rsidRDefault="00F45B69" w:rsidP="00140A65">
            <w:pPr>
              <w:jc w:val="both"/>
              <w:rPr>
                <w:del w:id="1481" w:author="Bosch Coll, Nuria" w:date="2025-07-03T14:28:00Z"/>
                <w:rFonts w:asciiTheme="minorHAnsi" w:hAnsiTheme="minorHAnsi"/>
                <w:sz w:val="18"/>
                <w:szCs w:val="18"/>
              </w:rPr>
            </w:pPr>
          </w:p>
          <w:p w14:paraId="1BC6DAEB" w14:textId="6B84479C" w:rsidR="00F965C9" w:rsidRPr="00F45B69" w:rsidDel="00520636" w:rsidRDefault="006B34F7" w:rsidP="00140A65">
            <w:pPr>
              <w:jc w:val="both"/>
              <w:rPr>
                <w:del w:id="1482" w:author="Bosch Coll, Nuria" w:date="2025-07-03T14:28:00Z"/>
                <w:rFonts w:asciiTheme="minorHAnsi" w:hAnsiTheme="minorHAnsi"/>
                <w:sz w:val="18"/>
                <w:szCs w:val="18"/>
              </w:rPr>
            </w:pPr>
            <w:del w:id="1483" w:author="Bosch Coll, Nuria" w:date="2025-07-03T14:28:00Z">
              <w:r w:rsidRPr="00F45B69" w:rsidDel="00520636">
                <w:rPr>
                  <w:rFonts w:asciiTheme="minorHAnsi" w:hAnsiTheme="minorHAnsi"/>
                  <w:sz w:val="18"/>
                  <w:szCs w:val="18"/>
                </w:rPr>
                <w:delText xml:space="preserve"> No seran objecte de valoració les propostes </w:delText>
              </w:r>
              <w:r w:rsidR="00F965C9"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que no tinguin relació a les feines a realitzar d’acord al PPT.</w:delText>
              </w:r>
            </w:del>
          </w:p>
        </w:tc>
        <w:tc>
          <w:tcPr>
            <w:tcW w:w="833" w:type="dxa"/>
            <w:tcBorders>
              <w:top w:val="single" w:sz="12" w:space="0" w:color="auto"/>
              <w:bottom w:val="single" w:sz="4" w:space="0" w:color="auto"/>
              <w:right w:val="single" w:sz="12" w:space="0" w:color="auto"/>
            </w:tcBorders>
            <w:vAlign w:val="center"/>
          </w:tcPr>
          <w:p w14:paraId="36C92610" w14:textId="05227094" w:rsidR="00F965C9" w:rsidRPr="00F45B69" w:rsidDel="00520636" w:rsidRDefault="00F965C9" w:rsidP="00AE2FFF">
            <w:pPr>
              <w:jc w:val="center"/>
              <w:rPr>
                <w:del w:id="1484" w:author="Bosch Coll, Nuria" w:date="2025-07-03T14:28:00Z"/>
                <w:rFonts w:asciiTheme="minorHAnsi" w:hAnsiTheme="minorHAnsi"/>
                <w:sz w:val="18"/>
                <w:szCs w:val="18"/>
              </w:rPr>
            </w:pPr>
            <w:del w:id="1485" w:author="Bosch Coll, Nuria" w:date="2025-07-03T14:28:00Z">
              <w:r w:rsidRPr="00F45B69" w:rsidDel="00520636">
                <w:rPr>
                  <w:rFonts w:asciiTheme="minorHAnsi" w:hAnsiTheme="minorHAnsi"/>
                  <w:b/>
                  <w:sz w:val="18"/>
                  <w:szCs w:val="18"/>
                </w:rPr>
                <w:delText>0-</w:delText>
              </w:r>
              <w:r w:rsidR="00406170" w:rsidDel="00520636">
                <w:rPr>
                  <w:rFonts w:asciiTheme="minorHAnsi" w:hAnsiTheme="minorHAnsi"/>
                  <w:b/>
                  <w:sz w:val="18"/>
                  <w:szCs w:val="18"/>
                </w:rPr>
                <w:delText>7</w:delText>
              </w:r>
            </w:del>
          </w:p>
        </w:tc>
      </w:tr>
      <w:tr w:rsidR="00F965C9" w:rsidRPr="00F45B69" w:rsidDel="00520636" w14:paraId="5F220FCB" w14:textId="046B0F3C" w:rsidTr="00F45B69">
        <w:trPr>
          <w:trHeight w:val="785"/>
          <w:del w:id="1486" w:author="Bosch Coll, Nuria" w:date="2025-07-03T14:28:00Z"/>
        </w:trPr>
        <w:tc>
          <w:tcPr>
            <w:tcW w:w="959" w:type="dxa"/>
            <w:tcBorders>
              <w:top w:val="single" w:sz="4" w:space="0" w:color="auto"/>
              <w:left w:val="single" w:sz="12" w:space="0" w:color="auto"/>
              <w:bottom w:val="single" w:sz="4" w:space="0" w:color="auto"/>
            </w:tcBorders>
          </w:tcPr>
          <w:p w14:paraId="12C448CF" w14:textId="2039DFD3" w:rsidR="00F965C9" w:rsidRPr="00F45B69" w:rsidDel="00520636" w:rsidRDefault="00461522" w:rsidP="00B6666A">
            <w:pPr>
              <w:rPr>
                <w:del w:id="1487" w:author="Bosch Coll, Nuria" w:date="2025-07-03T14:28:00Z"/>
                <w:rFonts w:asciiTheme="minorHAnsi" w:hAnsiTheme="minorHAnsi"/>
                <w:b/>
                <w:sz w:val="18"/>
                <w:szCs w:val="18"/>
              </w:rPr>
            </w:pPr>
            <w:del w:id="1488"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.2.1</w:delText>
              </w:r>
            </w:del>
          </w:p>
        </w:tc>
        <w:tc>
          <w:tcPr>
            <w:tcW w:w="4819" w:type="dxa"/>
            <w:tcBorders>
              <w:top w:val="single" w:sz="4" w:space="0" w:color="auto"/>
              <w:bottom w:val="single" w:sz="4" w:space="0" w:color="auto"/>
            </w:tcBorders>
          </w:tcPr>
          <w:p w14:paraId="0F29DCC8" w14:textId="76AFA18E" w:rsidR="00F965C9" w:rsidRPr="00F45B69" w:rsidDel="00520636" w:rsidRDefault="00F965C9" w:rsidP="00DD25E3">
            <w:pPr>
              <w:jc w:val="both"/>
              <w:rPr>
                <w:del w:id="1489" w:author="Bosch Coll, Nuria" w:date="2025-07-03T14:28:00Z"/>
                <w:rFonts w:asciiTheme="minorHAnsi" w:hAnsiTheme="minorHAnsi"/>
                <w:b/>
                <w:sz w:val="18"/>
                <w:szCs w:val="18"/>
              </w:rPr>
            </w:pPr>
            <w:del w:id="1490" w:author="Bosch Coll, Nuria" w:date="2025-07-03T14:28:00Z">
              <w:r w:rsidRPr="00F45B69" w:rsidDel="00520636">
                <w:rPr>
                  <w:rFonts w:asciiTheme="minorHAnsi" w:hAnsiTheme="minorHAnsi"/>
                  <w:b/>
                  <w:sz w:val="18"/>
                  <w:szCs w:val="18"/>
                </w:rPr>
                <w:delText>Equipament específic</w:delText>
              </w:r>
            </w:del>
          </w:p>
          <w:p w14:paraId="5407A53E" w14:textId="02873231" w:rsidR="00F965C9" w:rsidDel="00520636" w:rsidRDefault="00F965C9" w:rsidP="00DD25E3">
            <w:pPr>
              <w:jc w:val="both"/>
              <w:rPr>
                <w:del w:id="1491" w:author="Bosch Coll, Nuria" w:date="2025-07-03T14:28:00Z"/>
                <w:rFonts w:asciiTheme="minorHAnsi" w:hAnsiTheme="minorHAnsi"/>
                <w:sz w:val="18"/>
                <w:szCs w:val="18"/>
              </w:rPr>
            </w:pPr>
            <w:del w:id="1492" w:author="Bosch Coll, Nuria" w:date="2025-07-03T14:28:00Z">
              <w:r w:rsidRPr="00F45B69" w:rsidDel="00520636">
                <w:rPr>
                  <w:rFonts w:asciiTheme="minorHAnsi" w:hAnsiTheme="minorHAnsi"/>
                  <w:sz w:val="18"/>
                  <w:szCs w:val="18"/>
                </w:rPr>
                <w:delText>Es presentarà una proposta d’equipament específic. Aquesta informació podrà entregar-se com a annex.</w:delText>
              </w:r>
            </w:del>
          </w:p>
          <w:p w14:paraId="6C0B16A6" w14:textId="179D265E" w:rsidR="00F45B69" w:rsidRPr="00F45B69" w:rsidDel="00520636" w:rsidRDefault="00F45B69" w:rsidP="00DD25E3">
            <w:pPr>
              <w:jc w:val="both"/>
              <w:rPr>
                <w:del w:id="1493" w:author="Bosch Coll, Nuria" w:date="2025-07-03T14:28:00Z"/>
                <w:rFonts w:asciiTheme="minorHAnsi" w:hAnsiTheme="minorHAnsi"/>
                <w:sz w:val="18"/>
                <w:szCs w:val="18"/>
              </w:rPr>
            </w:pPr>
          </w:p>
          <w:p w14:paraId="445B2B64" w14:textId="4E83DDEF" w:rsidR="004065AF" w:rsidDel="00520636" w:rsidRDefault="004065AF" w:rsidP="00DD25E3">
            <w:pPr>
              <w:jc w:val="both"/>
              <w:rPr>
                <w:del w:id="1494" w:author="Bosch Coll, Nuria" w:date="2025-07-03T14:28:00Z"/>
                <w:rFonts w:asciiTheme="minorHAnsi" w:hAnsiTheme="minorHAnsi"/>
                <w:sz w:val="18"/>
                <w:szCs w:val="18"/>
              </w:rPr>
            </w:pPr>
            <w:del w:id="1495"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45813DB2" w14:textId="33E607AC" w:rsidR="00F45B69" w:rsidRPr="00F45B69" w:rsidDel="00520636" w:rsidRDefault="00F45B69" w:rsidP="00DD25E3">
            <w:pPr>
              <w:jc w:val="both"/>
              <w:rPr>
                <w:del w:id="1496" w:author="Bosch Coll, Nuria" w:date="2025-07-03T14:28:00Z"/>
                <w:rFonts w:asciiTheme="minorHAnsi" w:hAnsiTheme="minorHAnsi"/>
                <w:sz w:val="18"/>
                <w:szCs w:val="18"/>
              </w:rPr>
            </w:pPr>
          </w:p>
          <w:p w14:paraId="789C7C6F" w14:textId="281A4216" w:rsidR="00F965C9" w:rsidDel="00520636" w:rsidRDefault="00F965C9" w:rsidP="00DD25E3">
            <w:pPr>
              <w:jc w:val="both"/>
              <w:rPr>
                <w:del w:id="1497" w:author="Bosch Coll, Nuria" w:date="2025-07-03T14:28:00Z"/>
                <w:rFonts w:asciiTheme="minorHAnsi" w:hAnsiTheme="minorHAnsi"/>
                <w:sz w:val="18"/>
                <w:szCs w:val="18"/>
              </w:rPr>
            </w:pPr>
            <w:del w:id="1498"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056728A4" w14:textId="12660948" w:rsidR="00F45B69" w:rsidRPr="00F45B69" w:rsidDel="00520636" w:rsidRDefault="00F45B69" w:rsidP="00DD25E3">
            <w:pPr>
              <w:jc w:val="both"/>
              <w:rPr>
                <w:del w:id="1499" w:author="Bosch Coll, Nuria" w:date="2025-07-03T14:28:00Z"/>
                <w:rFonts w:asciiTheme="minorHAnsi" w:hAnsiTheme="minorHAnsi"/>
                <w:sz w:val="18"/>
                <w:szCs w:val="18"/>
              </w:rPr>
            </w:pPr>
          </w:p>
          <w:p w14:paraId="265E97C0" w14:textId="4E85C499" w:rsidR="00F965C9" w:rsidRPr="00F45B69" w:rsidDel="00520636" w:rsidRDefault="009629B4" w:rsidP="009629B4">
            <w:pPr>
              <w:jc w:val="both"/>
              <w:rPr>
                <w:del w:id="1500" w:author="Bosch Coll, Nuria" w:date="2025-07-03T14:28:00Z"/>
                <w:rFonts w:asciiTheme="minorHAnsi" w:hAnsiTheme="minorHAnsi"/>
                <w:sz w:val="18"/>
                <w:szCs w:val="18"/>
              </w:rPr>
            </w:pPr>
            <w:del w:id="1501" w:author="Bosch Coll, Nuria" w:date="2025-07-03T14:28:00Z">
              <w:r w:rsidRPr="00F45B69" w:rsidDel="00520636">
                <w:rPr>
                  <w:rFonts w:asciiTheme="minorHAnsi" w:hAnsiTheme="minorHAnsi"/>
                  <w:sz w:val="18"/>
                  <w:szCs w:val="18"/>
                </w:rPr>
                <w:delText>Justificació: Aquest criteri permet avaluar de forma objectiva l’adequació i la qualitat dels equips que el licitador proposa per a la prestació del servei, assegurant que són específics per al manteniment de sales d’ambient controlat. La concreció tècnica, la disponibilitat i les prestacions dels equips presentats permeten anticipar la capacitat operativa del licitador i la seva eficiència en la resolució d’incidències, així com la seva orientació cap a un servei segur, àgil i alineat amb els requisits tècnics de l’hospital.</w:delText>
              </w:r>
            </w:del>
          </w:p>
        </w:tc>
        <w:tc>
          <w:tcPr>
            <w:tcW w:w="3108" w:type="dxa"/>
            <w:tcBorders>
              <w:top w:val="single" w:sz="4" w:space="0" w:color="auto"/>
              <w:bottom w:val="single" w:sz="4" w:space="0" w:color="auto"/>
            </w:tcBorders>
            <w:vAlign w:val="center"/>
          </w:tcPr>
          <w:p w14:paraId="15F06A1C" w14:textId="2981834E" w:rsidR="00F965C9" w:rsidRPr="00F45B69" w:rsidDel="00520636" w:rsidRDefault="00F965C9" w:rsidP="00F965C9">
            <w:pPr>
              <w:pStyle w:val="Pargrafdellista"/>
              <w:numPr>
                <w:ilvl w:val="0"/>
                <w:numId w:val="28"/>
              </w:numPr>
              <w:spacing w:after="60"/>
              <w:ind w:left="79" w:hanging="79"/>
              <w:contextualSpacing w:val="0"/>
              <w:rPr>
                <w:del w:id="1502" w:author="Bosch Coll, Nuria" w:date="2025-07-03T14:28:00Z"/>
                <w:rFonts w:asciiTheme="minorHAnsi" w:hAnsiTheme="minorHAnsi"/>
                <w:sz w:val="16"/>
                <w:szCs w:val="16"/>
              </w:rPr>
            </w:pPr>
            <w:del w:id="1503" w:author="Bosch Coll, Nuria" w:date="2025-07-03T14:28:00Z">
              <w:r w:rsidRPr="00F45B69" w:rsidDel="00520636">
                <w:rPr>
                  <w:rFonts w:asciiTheme="minorHAnsi" w:hAnsiTheme="minorHAnsi"/>
                  <w:sz w:val="16"/>
                  <w:szCs w:val="16"/>
                </w:rPr>
                <w:delText>Tram1: es desenvolupen de manera completa, concreta i detallada.</w:delText>
              </w:r>
            </w:del>
          </w:p>
          <w:p w14:paraId="432360FB" w14:textId="05097941" w:rsidR="00F965C9" w:rsidRPr="00F45B69" w:rsidDel="00520636" w:rsidRDefault="00F965C9" w:rsidP="00F965C9">
            <w:pPr>
              <w:pStyle w:val="Pargrafdellista"/>
              <w:numPr>
                <w:ilvl w:val="0"/>
                <w:numId w:val="28"/>
              </w:numPr>
              <w:spacing w:after="60"/>
              <w:ind w:left="79" w:hanging="79"/>
              <w:contextualSpacing w:val="0"/>
              <w:rPr>
                <w:del w:id="1504" w:author="Bosch Coll, Nuria" w:date="2025-07-03T14:28:00Z"/>
                <w:rFonts w:asciiTheme="minorHAnsi" w:hAnsiTheme="minorHAnsi"/>
                <w:sz w:val="16"/>
                <w:szCs w:val="16"/>
              </w:rPr>
            </w:pPr>
            <w:del w:id="1505" w:author="Bosch Coll, Nuria" w:date="2025-07-03T14:28:00Z">
              <w:r w:rsidRPr="00F45B69" w:rsidDel="00520636">
                <w:rPr>
                  <w:rFonts w:asciiTheme="minorHAnsi" w:hAnsiTheme="minorHAnsi"/>
                  <w:sz w:val="16"/>
                  <w:szCs w:val="16"/>
                </w:rPr>
                <w:delText>Tram2: es desenvolupen a nivell general.</w:delText>
              </w:r>
            </w:del>
          </w:p>
          <w:p w14:paraId="3F4C487D" w14:textId="7F2FE421" w:rsidR="00F965C9" w:rsidRPr="00F45B69" w:rsidDel="00520636" w:rsidRDefault="00F965C9" w:rsidP="00F965C9">
            <w:pPr>
              <w:pStyle w:val="Pargrafdellista"/>
              <w:numPr>
                <w:ilvl w:val="0"/>
                <w:numId w:val="28"/>
              </w:numPr>
              <w:spacing w:after="60"/>
              <w:ind w:left="79" w:hanging="79"/>
              <w:contextualSpacing w:val="0"/>
              <w:rPr>
                <w:del w:id="1506" w:author="Bosch Coll, Nuria" w:date="2025-07-03T14:28:00Z"/>
                <w:rFonts w:asciiTheme="minorHAnsi" w:hAnsiTheme="minorHAnsi"/>
                <w:sz w:val="16"/>
                <w:szCs w:val="16"/>
              </w:rPr>
            </w:pPr>
            <w:del w:id="1507"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6C85ABF0" w14:textId="583500C3" w:rsidR="00F965C9" w:rsidRPr="00F45B69" w:rsidDel="00520636" w:rsidRDefault="00F965C9" w:rsidP="00AE2FFF">
            <w:pPr>
              <w:jc w:val="center"/>
              <w:rPr>
                <w:del w:id="1508" w:author="Bosch Coll, Nuria" w:date="2025-07-03T14:28:00Z"/>
                <w:rFonts w:asciiTheme="minorHAnsi" w:hAnsiTheme="minorHAnsi"/>
                <w:b/>
                <w:sz w:val="18"/>
                <w:szCs w:val="18"/>
              </w:rPr>
            </w:pPr>
            <w:del w:id="1509" w:author="Bosch Coll, Nuria" w:date="2025-07-03T14:28:00Z">
              <w:r w:rsidRPr="00F45B69" w:rsidDel="00520636">
                <w:rPr>
                  <w:rFonts w:asciiTheme="minorHAnsi" w:hAnsiTheme="minorHAnsi"/>
                  <w:sz w:val="18"/>
                  <w:szCs w:val="18"/>
                </w:rPr>
                <w:delText>0-</w:delText>
              </w:r>
              <w:r w:rsidR="00406170" w:rsidDel="00520636">
                <w:rPr>
                  <w:rFonts w:asciiTheme="minorHAnsi" w:hAnsiTheme="minorHAnsi"/>
                  <w:sz w:val="18"/>
                  <w:szCs w:val="18"/>
                </w:rPr>
                <w:delText>6</w:delText>
              </w:r>
            </w:del>
          </w:p>
        </w:tc>
      </w:tr>
    </w:tbl>
    <w:p w14:paraId="0DDA662E" w14:textId="5FDBA685" w:rsidR="00F45B69" w:rsidDel="00520636" w:rsidRDefault="00F45B69">
      <w:pPr>
        <w:rPr>
          <w:del w:id="1510" w:author="Bosch Coll, Nuria" w:date="2025-07-03T14:28:00Z"/>
        </w:rPr>
      </w:pPr>
      <w:del w:id="1511" w:author="Bosch Coll, Nuria" w:date="2025-07-03T14:28:00Z">
        <w:r w:rsidDel="00520636">
          <w:br w:type="page"/>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78"/>
        <w:gridCol w:w="4800"/>
        <w:gridCol w:w="3108"/>
        <w:gridCol w:w="833"/>
      </w:tblGrid>
      <w:tr w:rsidR="00F965C9" w:rsidRPr="00F45B69" w:rsidDel="00520636" w14:paraId="2B54E76A" w14:textId="25C08553" w:rsidTr="00F45B69">
        <w:trPr>
          <w:trHeight w:val="785"/>
          <w:del w:id="1512" w:author="Bosch Coll, Nuria" w:date="2025-07-03T14:28:00Z"/>
        </w:trPr>
        <w:tc>
          <w:tcPr>
            <w:tcW w:w="978" w:type="dxa"/>
            <w:tcBorders>
              <w:top w:val="single" w:sz="4" w:space="0" w:color="auto"/>
              <w:left w:val="single" w:sz="12" w:space="0" w:color="auto"/>
              <w:bottom w:val="single" w:sz="12" w:space="0" w:color="auto"/>
            </w:tcBorders>
          </w:tcPr>
          <w:p w14:paraId="38C4D775" w14:textId="74180264" w:rsidR="00F965C9" w:rsidRPr="00F45B69" w:rsidDel="00520636" w:rsidRDefault="00461522" w:rsidP="00B6666A">
            <w:pPr>
              <w:rPr>
                <w:del w:id="1513" w:author="Bosch Coll, Nuria" w:date="2025-07-03T14:28:00Z"/>
                <w:rFonts w:asciiTheme="minorHAnsi" w:hAnsiTheme="minorHAnsi"/>
                <w:b/>
                <w:sz w:val="18"/>
                <w:szCs w:val="18"/>
              </w:rPr>
            </w:pPr>
            <w:del w:id="1514"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.2.2</w:delText>
              </w:r>
            </w:del>
          </w:p>
        </w:tc>
        <w:tc>
          <w:tcPr>
            <w:tcW w:w="4800" w:type="dxa"/>
            <w:tcBorders>
              <w:top w:val="single" w:sz="4" w:space="0" w:color="auto"/>
              <w:bottom w:val="single" w:sz="12" w:space="0" w:color="auto"/>
            </w:tcBorders>
          </w:tcPr>
          <w:p w14:paraId="728A6EE1" w14:textId="79AB554A" w:rsidR="00F965C9" w:rsidRPr="00F45B69" w:rsidDel="00520636" w:rsidRDefault="00F965C9" w:rsidP="00DD25E3">
            <w:pPr>
              <w:jc w:val="both"/>
              <w:rPr>
                <w:del w:id="1515" w:author="Bosch Coll, Nuria" w:date="2025-07-03T14:28:00Z"/>
                <w:rFonts w:asciiTheme="minorHAnsi" w:hAnsiTheme="minorHAnsi"/>
                <w:b/>
                <w:sz w:val="18"/>
                <w:szCs w:val="18"/>
              </w:rPr>
            </w:pPr>
            <w:del w:id="1516" w:author="Bosch Coll, Nuria" w:date="2025-07-03T14:28:00Z">
              <w:r w:rsidRPr="00F45B69" w:rsidDel="00520636">
                <w:rPr>
                  <w:rFonts w:asciiTheme="minorHAnsi" w:hAnsiTheme="minorHAnsi"/>
                  <w:b/>
                  <w:sz w:val="18"/>
                  <w:szCs w:val="18"/>
                </w:rPr>
                <w:delText>Equipament general</w:delText>
              </w:r>
            </w:del>
          </w:p>
          <w:p w14:paraId="43CCA39A" w14:textId="68861F34" w:rsidR="00E43E50" w:rsidDel="00520636" w:rsidRDefault="00F965C9" w:rsidP="00DD25E3">
            <w:pPr>
              <w:jc w:val="both"/>
              <w:rPr>
                <w:del w:id="1517" w:author="Bosch Coll, Nuria" w:date="2025-07-03T14:28:00Z"/>
                <w:rFonts w:asciiTheme="minorHAnsi" w:hAnsiTheme="minorHAnsi"/>
                <w:sz w:val="18"/>
                <w:szCs w:val="18"/>
              </w:rPr>
            </w:pPr>
            <w:del w:id="1518" w:author="Bosch Coll, Nuria" w:date="2025-07-03T14:28:00Z">
              <w:r w:rsidRPr="00F45B69" w:rsidDel="00520636">
                <w:rPr>
                  <w:rFonts w:asciiTheme="minorHAnsi" w:hAnsiTheme="minorHAnsi"/>
                  <w:sz w:val="18"/>
                  <w:szCs w:val="18"/>
                </w:rPr>
                <w:delText>Es presentarà una proposta d’equipament general, ein</w:delText>
              </w:r>
              <w:r w:rsidR="00F45B69" w:rsidDel="00520636">
                <w:rPr>
                  <w:rFonts w:asciiTheme="minorHAnsi" w:hAnsiTheme="minorHAnsi"/>
                  <w:sz w:val="18"/>
                  <w:szCs w:val="18"/>
                </w:rPr>
                <w:delText>es, vehicles, medis d’elevació.</w:delText>
              </w:r>
            </w:del>
          </w:p>
          <w:p w14:paraId="70DB82E3" w14:textId="7C67F9A2" w:rsidR="00F45B69" w:rsidRPr="00F45B69" w:rsidDel="00520636" w:rsidRDefault="00F45B69" w:rsidP="00DD25E3">
            <w:pPr>
              <w:jc w:val="both"/>
              <w:rPr>
                <w:del w:id="1519" w:author="Bosch Coll, Nuria" w:date="2025-07-03T14:28:00Z"/>
                <w:rFonts w:asciiTheme="minorHAnsi" w:hAnsiTheme="minorHAnsi"/>
                <w:sz w:val="18"/>
                <w:szCs w:val="18"/>
              </w:rPr>
            </w:pPr>
          </w:p>
          <w:p w14:paraId="1CAD1A26" w14:textId="38C069A4" w:rsidR="00F965C9" w:rsidDel="00520636" w:rsidRDefault="00F965C9" w:rsidP="00DD25E3">
            <w:pPr>
              <w:jc w:val="both"/>
              <w:rPr>
                <w:del w:id="1520" w:author="Bosch Coll, Nuria" w:date="2025-07-03T14:28:00Z"/>
                <w:rFonts w:asciiTheme="minorHAnsi" w:hAnsiTheme="minorHAnsi"/>
                <w:sz w:val="18"/>
                <w:szCs w:val="18"/>
              </w:rPr>
            </w:pPr>
            <w:del w:id="1521" w:author="Bosch Coll, Nuria" w:date="2025-07-03T14:28:00Z">
              <w:r w:rsidRPr="00F45B69" w:rsidDel="00520636">
                <w:rPr>
                  <w:rFonts w:asciiTheme="minorHAnsi" w:hAnsiTheme="minorHAnsi"/>
                  <w:sz w:val="18"/>
                  <w:szCs w:val="18"/>
                </w:rPr>
                <w:delText>Aquesta informació podrà entregar-se com a annex.</w:delText>
              </w:r>
            </w:del>
          </w:p>
          <w:p w14:paraId="74F0F183" w14:textId="48A19A96" w:rsidR="00F45B69" w:rsidRPr="00F45B69" w:rsidDel="00520636" w:rsidRDefault="00F45B69" w:rsidP="00DD25E3">
            <w:pPr>
              <w:jc w:val="both"/>
              <w:rPr>
                <w:del w:id="1522" w:author="Bosch Coll, Nuria" w:date="2025-07-03T14:28:00Z"/>
                <w:rFonts w:asciiTheme="minorHAnsi" w:hAnsiTheme="minorHAnsi"/>
                <w:sz w:val="18"/>
                <w:szCs w:val="18"/>
              </w:rPr>
            </w:pPr>
          </w:p>
          <w:p w14:paraId="37D0D70E" w14:textId="6E9997F7" w:rsidR="004065AF" w:rsidDel="00520636" w:rsidRDefault="004065AF" w:rsidP="00DD25E3">
            <w:pPr>
              <w:jc w:val="both"/>
              <w:rPr>
                <w:del w:id="1523" w:author="Bosch Coll, Nuria" w:date="2025-07-03T14:28:00Z"/>
                <w:rFonts w:asciiTheme="minorHAnsi" w:hAnsiTheme="minorHAnsi"/>
                <w:sz w:val="18"/>
                <w:szCs w:val="18"/>
              </w:rPr>
            </w:pPr>
            <w:del w:id="1524"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7285470C" w14:textId="1567D5F2" w:rsidR="00F45B69" w:rsidRPr="00F45B69" w:rsidDel="00520636" w:rsidRDefault="00F45B69" w:rsidP="00DD25E3">
            <w:pPr>
              <w:jc w:val="both"/>
              <w:rPr>
                <w:del w:id="1525" w:author="Bosch Coll, Nuria" w:date="2025-07-03T14:28:00Z"/>
                <w:rFonts w:asciiTheme="minorHAnsi" w:hAnsiTheme="minorHAnsi"/>
                <w:sz w:val="18"/>
                <w:szCs w:val="18"/>
              </w:rPr>
            </w:pPr>
          </w:p>
          <w:p w14:paraId="61D71737" w14:textId="0A1AD4BF" w:rsidR="00F965C9" w:rsidDel="00520636" w:rsidRDefault="00F965C9" w:rsidP="00DD25E3">
            <w:pPr>
              <w:jc w:val="both"/>
              <w:rPr>
                <w:del w:id="1526" w:author="Bosch Coll, Nuria" w:date="2025-07-03T14:28:00Z"/>
                <w:rFonts w:asciiTheme="minorHAnsi" w:hAnsiTheme="minorHAnsi"/>
                <w:sz w:val="18"/>
                <w:szCs w:val="18"/>
              </w:rPr>
            </w:pPr>
            <w:del w:id="1527"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3159BBB6" w14:textId="426056DD" w:rsidR="00F45B69" w:rsidRPr="00F45B69" w:rsidDel="00520636" w:rsidRDefault="00F45B69" w:rsidP="00DD25E3">
            <w:pPr>
              <w:jc w:val="both"/>
              <w:rPr>
                <w:del w:id="1528" w:author="Bosch Coll, Nuria" w:date="2025-07-03T14:28:00Z"/>
                <w:rFonts w:asciiTheme="minorHAnsi" w:hAnsiTheme="minorHAnsi"/>
                <w:sz w:val="18"/>
                <w:szCs w:val="18"/>
              </w:rPr>
            </w:pPr>
          </w:p>
          <w:p w14:paraId="13A27EBC" w14:textId="160E2420" w:rsidR="00F965C9" w:rsidRPr="00F45B69" w:rsidDel="00520636" w:rsidRDefault="009629B4" w:rsidP="00DD25E3">
            <w:pPr>
              <w:jc w:val="both"/>
              <w:rPr>
                <w:del w:id="1529" w:author="Bosch Coll, Nuria" w:date="2025-07-03T14:28:00Z"/>
                <w:rFonts w:asciiTheme="minorHAnsi" w:hAnsiTheme="minorHAnsi"/>
                <w:b/>
                <w:sz w:val="18"/>
                <w:szCs w:val="18"/>
              </w:rPr>
            </w:pPr>
            <w:del w:id="1530" w:author="Bosch Coll, Nuria" w:date="2025-07-03T14:28:00Z">
              <w:r w:rsidRPr="00F45B69" w:rsidDel="00520636">
                <w:rPr>
                  <w:rFonts w:asciiTheme="minorHAnsi" w:hAnsiTheme="minorHAnsi"/>
                  <w:sz w:val="18"/>
                  <w:szCs w:val="18"/>
                </w:rPr>
                <w:delText>Justificació:  Aquest criteri permet valorar objectivament els recursos materials generals que el licitador destinarà al servei, com ara eines, vehicles i medis d’elevació, essencials per garantir una execució eficient i segura de les tasques de manteniment. La concreció en la descripció, la qualitat tècnica i la disponibilitat immediata de l’equipament proposat són indicadors clars del grau de preparació i solvència tècnica del licitador, així com de la seva capacitat per donar resposta a les necessitats específiques del contracte.</w:delText>
              </w:r>
            </w:del>
          </w:p>
        </w:tc>
        <w:tc>
          <w:tcPr>
            <w:tcW w:w="3108" w:type="dxa"/>
            <w:tcBorders>
              <w:top w:val="single" w:sz="4" w:space="0" w:color="auto"/>
              <w:bottom w:val="single" w:sz="12" w:space="0" w:color="auto"/>
            </w:tcBorders>
            <w:vAlign w:val="center"/>
          </w:tcPr>
          <w:p w14:paraId="5BE4BF66" w14:textId="2AA013D4" w:rsidR="00F965C9" w:rsidRPr="00F45B69" w:rsidDel="00520636" w:rsidRDefault="00F965C9" w:rsidP="00F965C9">
            <w:pPr>
              <w:pStyle w:val="Pargrafdellista"/>
              <w:numPr>
                <w:ilvl w:val="0"/>
                <w:numId w:val="28"/>
              </w:numPr>
              <w:spacing w:after="60"/>
              <w:ind w:left="79" w:hanging="79"/>
              <w:contextualSpacing w:val="0"/>
              <w:rPr>
                <w:del w:id="1531" w:author="Bosch Coll, Nuria" w:date="2025-07-03T14:28:00Z"/>
                <w:rFonts w:asciiTheme="minorHAnsi" w:hAnsiTheme="minorHAnsi"/>
                <w:sz w:val="16"/>
                <w:szCs w:val="16"/>
              </w:rPr>
            </w:pPr>
            <w:del w:id="1532" w:author="Bosch Coll, Nuria" w:date="2025-07-03T14:28:00Z">
              <w:r w:rsidRPr="00F45B69" w:rsidDel="00520636">
                <w:rPr>
                  <w:rFonts w:asciiTheme="minorHAnsi" w:hAnsiTheme="minorHAnsi"/>
                  <w:sz w:val="16"/>
                  <w:szCs w:val="16"/>
                </w:rPr>
                <w:delText>Tram1: es desenvolupen de manera completa, concreta i detallada.</w:delText>
              </w:r>
            </w:del>
          </w:p>
          <w:p w14:paraId="718F825F" w14:textId="6BC0DD69" w:rsidR="00F965C9" w:rsidRPr="00F45B69" w:rsidDel="00520636" w:rsidRDefault="00F965C9" w:rsidP="00F965C9">
            <w:pPr>
              <w:pStyle w:val="Pargrafdellista"/>
              <w:numPr>
                <w:ilvl w:val="0"/>
                <w:numId w:val="28"/>
              </w:numPr>
              <w:spacing w:after="60"/>
              <w:ind w:left="79" w:hanging="79"/>
              <w:contextualSpacing w:val="0"/>
              <w:rPr>
                <w:del w:id="1533" w:author="Bosch Coll, Nuria" w:date="2025-07-03T14:28:00Z"/>
                <w:rFonts w:asciiTheme="minorHAnsi" w:hAnsiTheme="minorHAnsi"/>
                <w:sz w:val="16"/>
                <w:szCs w:val="16"/>
              </w:rPr>
            </w:pPr>
            <w:del w:id="1534" w:author="Bosch Coll, Nuria" w:date="2025-07-03T14:28:00Z">
              <w:r w:rsidRPr="00F45B69" w:rsidDel="00520636">
                <w:rPr>
                  <w:rFonts w:asciiTheme="minorHAnsi" w:hAnsiTheme="minorHAnsi"/>
                  <w:sz w:val="16"/>
                  <w:szCs w:val="16"/>
                </w:rPr>
                <w:delText>Tram2: es desenvolupen a nivell general.</w:delText>
              </w:r>
            </w:del>
          </w:p>
          <w:p w14:paraId="298959F1" w14:textId="2C1BB809" w:rsidR="00F965C9" w:rsidRPr="00F45B69" w:rsidDel="00520636" w:rsidRDefault="00F965C9" w:rsidP="00F965C9">
            <w:pPr>
              <w:pStyle w:val="Pargrafdellista"/>
              <w:numPr>
                <w:ilvl w:val="0"/>
                <w:numId w:val="28"/>
              </w:numPr>
              <w:spacing w:after="60"/>
              <w:ind w:left="79" w:hanging="79"/>
              <w:contextualSpacing w:val="0"/>
              <w:rPr>
                <w:del w:id="1535" w:author="Bosch Coll, Nuria" w:date="2025-07-03T14:28:00Z"/>
                <w:rFonts w:asciiTheme="minorHAnsi" w:hAnsiTheme="minorHAnsi"/>
                <w:sz w:val="16"/>
                <w:szCs w:val="16"/>
              </w:rPr>
            </w:pPr>
            <w:del w:id="1536"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12" w:space="0" w:color="auto"/>
              <w:right w:val="single" w:sz="12" w:space="0" w:color="auto"/>
            </w:tcBorders>
            <w:vAlign w:val="center"/>
          </w:tcPr>
          <w:p w14:paraId="154C4DE4" w14:textId="0FBB7692" w:rsidR="00F965C9" w:rsidRPr="00F45B69" w:rsidDel="00520636" w:rsidRDefault="00F965C9" w:rsidP="00E81AF6">
            <w:pPr>
              <w:jc w:val="center"/>
              <w:rPr>
                <w:del w:id="1537" w:author="Bosch Coll, Nuria" w:date="2025-07-03T14:28:00Z"/>
                <w:rFonts w:asciiTheme="minorHAnsi" w:hAnsiTheme="minorHAnsi"/>
                <w:b/>
                <w:sz w:val="18"/>
                <w:szCs w:val="18"/>
              </w:rPr>
            </w:pPr>
            <w:del w:id="1538" w:author="Bosch Coll, Nuria" w:date="2025-07-03T14:28:00Z">
              <w:r w:rsidRPr="00F45B69" w:rsidDel="00520636">
                <w:rPr>
                  <w:rFonts w:asciiTheme="minorHAnsi" w:hAnsiTheme="minorHAnsi"/>
                  <w:sz w:val="18"/>
                  <w:szCs w:val="18"/>
                </w:rPr>
                <w:delText>0-</w:delText>
              </w:r>
              <w:r w:rsidR="00E81AF6" w:rsidRPr="00F45B69" w:rsidDel="00520636">
                <w:rPr>
                  <w:rFonts w:asciiTheme="minorHAnsi" w:hAnsiTheme="minorHAnsi"/>
                  <w:sz w:val="18"/>
                  <w:szCs w:val="18"/>
                </w:rPr>
                <w:delText>1</w:delText>
              </w:r>
            </w:del>
          </w:p>
        </w:tc>
      </w:tr>
      <w:tr w:rsidR="00F45B69" w:rsidRPr="000A46DD" w:rsidDel="00520636" w14:paraId="0991EC2A" w14:textId="2986B12C" w:rsidTr="006E77DB">
        <w:trPr>
          <w:trHeight w:val="785"/>
          <w:del w:id="1539" w:author="Bosch Coll, Nuria" w:date="2025-07-03T14:28:00Z"/>
        </w:trPr>
        <w:tc>
          <w:tcPr>
            <w:tcW w:w="978" w:type="dxa"/>
            <w:tcBorders>
              <w:top w:val="single" w:sz="12" w:space="0" w:color="auto"/>
              <w:left w:val="single" w:sz="12" w:space="0" w:color="auto"/>
              <w:bottom w:val="single" w:sz="4" w:space="0" w:color="auto"/>
            </w:tcBorders>
            <w:vAlign w:val="center"/>
          </w:tcPr>
          <w:p w14:paraId="41175610" w14:textId="31FFBD12" w:rsidR="00F45B69" w:rsidRPr="000A46DD" w:rsidDel="00520636" w:rsidRDefault="00F45B69" w:rsidP="006E77DB">
            <w:pPr>
              <w:jc w:val="center"/>
              <w:rPr>
                <w:del w:id="1540" w:author="Bosch Coll, Nuria" w:date="2025-07-03T14:28:00Z"/>
                <w:rFonts w:asciiTheme="minorHAnsi" w:hAnsiTheme="minorHAnsi"/>
                <w:b/>
                <w:sz w:val="18"/>
                <w:szCs w:val="18"/>
              </w:rPr>
            </w:pPr>
            <w:del w:id="1541" w:author="Bosch Coll, Nuria" w:date="2025-07-03T14:28:00Z">
              <w:r w:rsidRPr="000A46DD" w:rsidDel="00520636">
                <w:rPr>
                  <w:rFonts w:asciiTheme="minorHAnsi" w:hAnsiTheme="minorHAnsi"/>
                  <w:b/>
                  <w:sz w:val="18"/>
                  <w:szCs w:val="18"/>
                </w:rPr>
                <w:delText>C.3</w:delText>
              </w:r>
            </w:del>
          </w:p>
        </w:tc>
        <w:tc>
          <w:tcPr>
            <w:tcW w:w="7908" w:type="dxa"/>
            <w:gridSpan w:val="2"/>
            <w:tcBorders>
              <w:top w:val="single" w:sz="12" w:space="0" w:color="auto"/>
              <w:bottom w:val="single" w:sz="4" w:space="0" w:color="auto"/>
            </w:tcBorders>
          </w:tcPr>
          <w:p w14:paraId="374D7902" w14:textId="7A9A82B9" w:rsidR="00F45B69" w:rsidRPr="000A46DD" w:rsidDel="00520636" w:rsidRDefault="00F45B69" w:rsidP="006E77DB">
            <w:pPr>
              <w:pStyle w:val="paragraph"/>
              <w:spacing w:before="0" w:beforeAutospacing="0" w:after="0" w:afterAutospacing="0"/>
              <w:textAlignment w:val="baseline"/>
              <w:rPr>
                <w:del w:id="1542" w:author="Bosch Coll, Nuria" w:date="2025-07-03T14:28:00Z"/>
                <w:rFonts w:ascii="Segoe UI" w:hAnsi="Segoe UI" w:cs="Segoe UI"/>
                <w:sz w:val="18"/>
                <w:szCs w:val="18"/>
                <w:lang w:val="ca-ES"/>
              </w:rPr>
            </w:pPr>
            <w:del w:id="1543" w:author="Bosch Coll, Nuria" w:date="2025-07-03T14:28:00Z">
              <w:r w:rsidRPr="000A46DD" w:rsidDel="00520636">
                <w:rPr>
                  <w:rStyle w:val="normaltextrun"/>
                  <w:rFonts w:ascii="Calibri" w:hAnsi="Calibri" w:cs="Calibri"/>
                  <w:b/>
                  <w:bCs/>
                  <w:sz w:val="18"/>
                  <w:szCs w:val="18"/>
                  <w:lang w:val="ca-ES"/>
                </w:rPr>
                <w:delText>Pla de gestió mediambiental</w:delText>
              </w:r>
              <w:r w:rsidRPr="000A46DD" w:rsidDel="00520636">
                <w:rPr>
                  <w:rStyle w:val="eop"/>
                  <w:rFonts w:ascii="Calibri" w:hAnsi="Calibri" w:cs="Calibri"/>
                  <w:sz w:val="18"/>
                  <w:szCs w:val="18"/>
                  <w:lang w:val="ca-ES"/>
                </w:rPr>
                <w:delText> </w:delText>
              </w:r>
            </w:del>
          </w:p>
          <w:p w14:paraId="3228095C" w14:textId="3BAB78B2" w:rsidR="00F45B69" w:rsidRPr="000A46DD" w:rsidDel="00520636" w:rsidRDefault="00F45B69" w:rsidP="006E77DB">
            <w:pPr>
              <w:pStyle w:val="paragraph"/>
              <w:spacing w:before="0" w:beforeAutospacing="0" w:after="0" w:afterAutospacing="0"/>
              <w:jc w:val="both"/>
              <w:textAlignment w:val="baseline"/>
              <w:rPr>
                <w:del w:id="1544" w:author="Bosch Coll, Nuria" w:date="2025-07-03T14:28:00Z"/>
                <w:rFonts w:ascii="Segoe UI" w:hAnsi="Segoe UI" w:cs="Segoe UI"/>
                <w:sz w:val="18"/>
                <w:szCs w:val="18"/>
                <w:lang w:val="ca-ES"/>
              </w:rPr>
            </w:pPr>
            <w:del w:id="1545" w:author="Bosch Coll, Nuria" w:date="2025-07-03T14:28:00Z">
              <w:r w:rsidRPr="000A46DD" w:rsidDel="00520636">
                <w:rPr>
                  <w:rStyle w:val="normaltextrun"/>
                  <w:rFonts w:ascii="Calibri" w:hAnsi="Calibri" w:cs="Calibri"/>
                  <w:sz w:val="18"/>
                  <w:szCs w:val="18"/>
                  <w:lang w:val="ca-ES"/>
                </w:rPr>
                <w:delText>En aquest apartat es valorarà diferents aspectes clau referents al pla de gestió mediambiental provocades per la prestació del servei objecte d’aquesta contractació, fet per part del licitador.</w:delText>
              </w:r>
              <w:r w:rsidRPr="000A46DD" w:rsidDel="00520636">
                <w:rPr>
                  <w:rStyle w:val="eop"/>
                  <w:rFonts w:ascii="Calibri" w:hAnsi="Calibri" w:cs="Calibri"/>
                  <w:sz w:val="18"/>
                  <w:szCs w:val="18"/>
                  <w:lang w:val="ca-ES"/>
                </w:rPr>
                <w:delText> </w:delText>
              </w:r>
            </w:del>
          </w:p>
          <w:p w14:paraId="44FBDAC6" w14:textId="3C421A75" w:rsidR="00F45B69" w:rsidRPr="000A46DD" w:rsidDel="00520636" w:rsidRDefault="00F45B69" w:rsidP="006E77DB">
            <w:pPr>
              <w:jc w:val="both"/>
              <w:rPr>
                <w:del w:id="1546" w:author="Bosch Coll, Nuria" w:date="2025-07-03T14:28:00Z"/>
                <w:rFonts w:asciiTheme="minorHAnsi" w:hAnsiTheme="minorHAnsi"/>
                <w:sz w:val="18"/>
                <w:szCs w:val="18"/>
              </w:rPr>
            </w:pPr>
          </w:p>
        </w:tc>
        <w:tc>
          <w:tcPr>
            <w:tcW w:w="833" w:type="dxa"/>
            <w:tcBorders>
              <w:top w:val="single" w:sz="12" w:space="0" w:color="auto"/>
              <w:bottom w:val="single" w:sz="4" w:space="0" w:color="auto"/>
              <w:right w:val="single" w:sz="12" w:space="0" w:color="auto"/>
            </w:tcBorders>
            <w:vAlign w:val="center"/>
          </w:tcPr>
          <w:p w14:paraId="0D04BB4B" w14:textId="7AA8670F" w:rsidR="00F45B69" w:rsidRPr="000A46DD" w:rsidDel="00520636" w:rsidRDefault="00F45B69" w:rsidP="006E77DB">
            <w:pPr>
              <w:jc w:val="center"/>
              <w:rPr>
                <w:del w:id="1547" w:author="Bosch Coll, Nuria" w:date="2025-07-03T14:28:00Z"/>
                <w:rFonts w:asciiTheme="minorHAnsi" w:hAnsiTheme="minorHAnsi"/>
                <w:sz w:val="18"/>
                <w:szCs w:val="18"/>
              </w:rPr>
            </w:pPr>
            <w:del w:id="1548" w:author="Bosch Coll, Nuria" w:date="2025-07-03T14:28:00Z">
              <w:r w:rsidRPr="000A46DD" w:rsidDel="00520636">
                <w:rPr>
                  <w:rFonts w:asciiTheme="minorHAnsi" w:hAnsiTheme="minorHAnsi"/>
                  <w:b/>
                  <w:sz w:val="18"/>
                  <w:szCs w:val="18"/>
                </w:rPr>
                <w:delText>0-1</w:delText>
              </w:r>
            </w:del>
          </w:p>
        </w:tc>
      </w:tr>
      <w:tr w:rsidR="00F45B69" w:rsidRPr="000A46DD" w:rsidDel="00520636" w14:paraId="5EA797AA" w14:textId="5ED23CAD" w:rsidTr="006E77DB">
        <w:trPr>
          <w:trHeight w:val="785"/>
          <w:del w:id="1549" w:author="Bosch Coll, Nuria" w:date="2025-07-03T14:28:00Z"/>
        </w:trPr>
        <w:tc>
          <w:tcPr>
            <w:tcW w:w="978" w:type="dxa"/>
            <w:tcBorders>
              <w:top w:val="single" w:sz="4" w:space="0" w:color="auto"/>
              <w:left w:val="single" w:sz="12" w:space="0" w:color="auto"/>
              <w:bottom w:val="single" w:sz="4" w:space="0" w:color="auto"/>
            </w:tcBorders>
            <w:vAlign w:val="center"/>
          </w:tcPr>
          <w:p w14:paraId="3E1DB869" w14:textId="6C1A9139" w:rsidR="00F45B69" w:rsidRPr="000A46DD" w:rsidDel="00520636" w:rsidRDefault="00F45B69" w:rsidP="006E77DB">
            <w:pPr>
              <w:jc w:val="center"/>
              <w:rPr>
                <w:del w:id="1550" w:author="Bosch Coll, Nuria" w:date="2025-07-03T14:28:00Z"/>
                <w:rFonts w:asciiTheme="minorHAnsi" w:hAnsiTheme="minorHAnsi"/>
                <w:b/>
                <w:sz w:val="18"/>
                <w:szCs w:val="18"/>
              </w:rPr>
            </w:pPr>
            <w:del w:id="1551" w:author="Bosch Coll, Nuria" w:date="2025-07-03T14:28:00Z">
              <w:r w:rsidRPr="000A46DD" w:rsidDel="00520636">
                <w:rPr>
                  <w:rFonts w:asciiTheme="minorHAnsi" w:hAnsiTheme="minorHAnsi"/>
                  <w:b/>
                  <w:sz w:val="18"/>
                  <w:szCs w:val="18"/>
                </w:rPr>
                <w:delText>C.3.1</w:delText>
              </w:r>
            </w:del>
          </w:p>
        </w:tc>
        <w:tc>
          <w:tcPr>
            <w:tcW w:w="4800" w:type="dxa"/>
            <w:tcBorders>
              <w:top w:val="single" w:sz="4" w:space="0" w:color="auto"/>
              <w:bottom w:val="single" w:sz="4" w:space="0" w:color="auto"/>
            </w:tcBorders>
          </w:tcPr>
          <w:p w14:paraId="153873FB" w14:textId="40E1E114" w:rsidR="00F45B69" w:rsidRPr="000A46DD" w:rsidDel="00520636" w:rsidRDefault="00F45B69" w:rsidP="006E77DB">
            <w:pPr>
              <w:pStyle w:val="paragraph"/>
              <w:spacing w:before="0" w:beforeAutospacing="0" w:after="0" w:afterAutospacing="0"/>
              <w:textAlignment w:val="baseline"/>
              <w:rPr>
                <w:del w:id="1552" w:author="Bosch Coll, Nuria" w:date="2025-07-03T14:28:00Z"/>
                <w:rFonts w:ascii="Segoe UI" w:hAnsi="Segoe UI" w:cs="Segoe UI"/>
                <w:sz w:val="18"/>
                <w:szCs w:val="18"/>
                <w:lang w:val="ca-ES"/>
              </w:rPr>
            </w:pPr>
            <w:del w:id="1553" w:author="Bosch Coll, Nuria" w:date="2025-07-03T14:28:00Z">
              <w:r w:rsidRPr="000A46DD" w:rsidDel="00520636">
                <w:rPr>
                  <w:rStyle w:val="normaltextrun"/>
                  <w:rFonts w:ascii="Calibri" w:hAnsi="Calibri" w:cs="Calibri"/>
                  <w:b/>
                  <w:bCs/>
                  <w:sz w:val="18"/>
                  <w:szCs w:val="18"/>
                  <w:lang w:val="ca-ES"/>
                </w:rPr>
                <w:delText>Reducció de l’impacte mediambiental</w:delText>
              </w:r>
              <w:r w:rsidRPr="000A46DD" w:rsidDel="00520636">
                <w:rPr>
                  <w:rStyle w:val="eop"/>
                  <w:rFonts w:ascii="Calibri" w:hAnsi="Calibri" w:cs="Calibri"/>
                  <w:sz w:val="18"/>
                  <w:szCs w:val="18"/>
                  <w:lang w:val="ca-ES"/>
                </w:rPr>
                <w:delText> </w:delText>
              </w:r>
            </w:del>
          </w:p>
          <w:p w14:paraId="31C623E0" w14:textId="5EEF4AED" w:rsidR="00F45B69" w:rsidRPr="000A46DD" w:rsidDel="00520636" w:rsidRDefault="00F45B69" w:rsidP="006E77DB">
            <w:pPr>
              <w:pStyle w:val="paragraph"/>
              <w:spacing w:before="0" w:beforeAutospacing="0" w:after="0" w:afterAutospacing="0"/>
              <w:jc w:val="both"/>
              <w:textAlignment w:val="baseline"/>
              <w:rPr>
                <w:del w:id="1554" w:author="Bosch Coll, Nuria" w:date="2025-07-03T14:28:00Z"/>
                <w:rStyle w:val="normaltextrun"/>
                <w:rFonts w:ascii="Calibri" w:hAnsi="Calibri" w:cs="Calibri"/>
                <w:sz w:val="18"/>
                <w:szCs w:val="18"/>
                <w:lang w:val="ca-ES"/>
              </w:rPr>
            </w:pPr>
            <w:del w:id="1555" w:author="Bosch Coll, Nuria" w:date="2025-07-03T14:28:00Z">
              <w:r w:rsidRPr="000A46DD" w:rsidDel="00520636">
                <w:rPr>
                  <w:rStyle w:val="normaltextrun"/>
                  <w:rFonts w:ascii="Calibri" w:hAnsi="Calibri" w:cs="Calibri"/>
                  <w:sz w:val="18"/>
                  <w:szCs w:val="18"/>
                  <w:lang w:val="ca-ES"/>
                </w:rPr>
                <w:delText>El licitador haurà de presentar una Memòria descriptiva de les propostes per reduir l’impacte mediambiental que es puguin produir en els treballs.</w:delText>
              </w:r>
            </w:del>
          </w:p>
          <w:p w14:paraId="195B0AFD" w14:textId="1D1A4915" w:rsidR="00F45B69" w:rsidRPr="000A46DD" w:rsidDel="00520636" w:rsidRDefault="00F45B69" w:rsidP="006E77DB">
            <w:pPr>
              <w:pStyle w:val="paragraph"/>
              <w:spacing w:before="0" w:beforeAutospacing="0" w:after="0" w:afterAutospacing="0"/>
              <w:jc w:val="both"/>
              <w:textAlignment w:val="baseline"/>
              <w:rPr>
                <w:del w:id="1556" w:author="Bosch Coll, Nuria" w:date="2025-07-03T14:28:00Z"/>
                <w:rFonts w:ascii="Segoe UI" w:hAnsi="Segoe UI" w:cs="Segoe UI"/>
                <w:sz w:val="18"/>
                <w:szCs w:val="18"/>
                <w:lang w:val="ca-ES"/>
              </w:rPr>
            </w:pPr>
          </w:p>
          <w:p w14:paraId="54C151BE" w14:textId="6ED23406" w:rsidR="00F45B69" w:rsidRPr="000A46DD" w:rsidDel="00520636" w:rsidRDefault="00F45B69" w:rsidP="006E77DB">
            <w:pPr>
              <w:pStyle w:val="paragraph"/>
              <w:spacing w:before="0" w:beforeAutospacing="0" w:after="0" w:afterAutospacing="0"/>
              <w:jc w:val="both"/>
              <w:textAlignment w:val="baseline"/>
              <w:rPr>
                <w:del w:id="1557" w:author="Bosch Coll, Nuria" w:date="2025-07-03T14:28:00Z"/>
                <w:rStyle w:val="eop"/>
                <w:rFonts w:ascii="Calibri" w:hAnsi="Calibri" w:cs="Calibri"/>
                <w:sz w:val="18"/>
                <w:szCs w:val="18"/>
                <w:lang w:val="ca-ES"/>
              </w:rPr>
            </w:pPr>
            <w:del w:id="1558" w:author="Bosch Coll, Nuria" w:date="2025-07-03T14:28:00Z">
              <w:r w:rsidRPr="000A46DD" w:rsidDel="00520636">
                <w:rPr>
                  <w:rStyle w:val="normaltextrun"/>
                  <w:rFonts w:ascii="Calibri" w:hAnsi="Calibri" w:cs="Calibri"/>
                  <w:sz w:val="18"/>
                  <w:szCs w:val="18"/>
                  <w:lang w:val="ca-ES"/>
                </w:rPr>
                <w:delText>El licitador presentarà propostes per reduir l’impacte mediambiental que pugui produir els manteniment correctius, justificant la relació amb l’objecte contractual, el seu ús, eficiència i viabilitat.</w:delText>
              </w:r>
            </w:del>
          </w:p>
          <w:p w14:paraId="1769CAF4" w14:textId="1122B4A9" w:rsidR="00F45B69" w:rsidRPr="000A46DD" w:rsidDel="00520636" w:rsidRDefault="00F45B69" w:rsidP="006E77DB">
            <w:pPr>
              <w:pStyle w:val="paragraph"/>
              <w:spacing w:before="0" w:beforeAutospacing="0" w:after="0" w:afterAutospacing="0"/>
              <w:jc w:val="both"/>
              <w:textAlignment w:val="baseline"/>
              <w:rPr>
                <w:del w:id="1559" w:author="Bosch Coll, Nuria" w:date="2025-07-03T14:28:00Z"/>
                <w:rFonts w:ascii="Segoe UI" w:hAnsi="Segoe UI" w:cs="Segoe UI"/>
                <w:sz w:val="18"/>
                <w:szCs w:val="18"/>
                <w:lang w:val="ca-ES"/>
              </w:rPr>
            </w:pPr>
          </w:p>
          <w:p w14:paraId="509BBFD1" w14:textId="7A5C51D2" w:rsidR="00F45B69" w:rsidRPr="000A46DD" w:rsidDel="00520636" w:rsidRDefault="00F45B69" w:rsidP="006E77DB">
            <w:pPr>
              <w:pStyle w:val="paragraph"/>
              <w:spacing w:before="0" w:beforeAutospacing="0" w:after="0" w:afterAutospacing="0"/>
              <w:jc w:val="both"/>
              <w:textAlignment w:val="baseline"/>
              <w:rPr>
                <w:del w:id="1560" w:author="Bosch Coll, Nuria" w:date="2025-07-03T14:28:00Z"/>
                <w:rStyle w:val="eop"/>
                <w:rFonts w:ascii="Calibri" w:hAnsi="Calibri" w:cs="Calibri"/>
                <w:sz w:val="18"/>
                <w:szCs w:val="18"/>
                <w:lang w:val="ca-ES"/>
              </w:rPr>
            </w:pPr>
            <w:del w:id="1561" w:author="Bosch Coll, Nuria" w:date="2025-07-03T14:28:00Z">
              <w:r w:rsidRPr="000A46DD" w:rsidDel="00520636">
                <w:rPr>
                  <w:rStyle w:val="normaltextrun"/>
                  <w:rFonts w:ascii="Calibri" w:hAnsi="Calibri" w:cs="Calibri"/>
                  <w:sz w:val="18"/>
                  <w:szCs w:val="18"/>
                  <w:lang w:val="ca-ES"/>
                </w:rPr>
                <w:delText>Es valorarà la utilització de materials amb certificats d’explotació sostenible, reciclats o reciclables.</w:delText>
              </w:r>
            </w:del>
          </w:p>
          <w:p w14:paraId="021A9237" w14:textId="42BBE14C" w:rsidR="00F45B69" w:rsidRPr="000A46DD" w:rsidDel="00520636" w:rsidRDefault="00F45B69" w:rsidP="006E77DB">
            <w:pPr>
              <w:pStyle w:val="paragraph"/>
              <w:spacing w:before="0" w:beforeAutospacing="0" w:after="0" w:afterAutospacing="0"/>
              <w:jc w:val="both"/>
              <w:textAlignment w:val="baseline"/>
              <w:rPr>
                <w:del w:id="1562" w:author="Bosch Coll, Nuria" w:date="2025-07-03T14:28:00Z"/>
                <w:rFonts w:ascii="Segoe UI" w:hAnsi="Segoe UI" w:cs="Segoe UI"/>
                <w:sz w:val="18"/>
                <w:szCs w:val="18"/>
                <w:lang w:val="ca-ES"/>
              </w:rPr>
            </w:pPr>
          </w:p>
          <w:p w14:paraId="506800ED" w14:textId="33920599" w:rsidR="00F45B69" w:rsidRPr="000A46DD" w:rsidDel="00520636" w:rsidRDefault="00F45B69" w:rsidP="006E77DB">
            <w:pPr>
              <w:pStyle w:val="paragraph"/>
              <w:spacing w:before="0" w:beforeAutospacing="0" w:after="0" w:afterAutospacing="0"/>
              <w:jc w:val="both"/>
              <w:textAlignment w:val="baseline"/>
              <w:rPr>
                <w:del w:id="1563" w:author="Bosch Coll, Nuria" w:date="2025-07-03T14:28:00Z"/>
                <w:rStyle w:val="eop"/>
                <w:rFonts w:ascii="Calibri" w:hAnsi="Calibri" w:cs="Calibri"/>
                <w:color w:val="D13438"/>
                <w:sz w:val="18"/>
                <w:szCs w:val="18"/>
                <w:lang w:val="ca-ES"/>
              </w:rPr>
            </w:pPr>
            <w:del w:id="1564" w:author="Bosch Coll, Nuria" w:date="2025-07-03T14:28:00Z">
              <w:r w:rsidRPr="000A46DD" w:rsidDel="00520636">
                <w:rPr>
                  <w:rStyle w:val="normaltextrun"/>
                  <w:rFonts w:ascii="Calibri" w:hAnsi="Calibri" w:cs="Calibri"/>
                  <w:sz w:val="18"/>
                  <w:szCs w:val="18"/>
                  <w:lang w:val="ca-ES"/>
                </w:rPr>
                <w:delText>Per a l’assignació de punts es valorarà la descripció detallada de la proposta per reduir l’impacte ambiental.</w:delText>
              </w:r>
            </w:del>
          </w:p>
          <w:p w14:paraId="40F85FBD" w14:textId="03ED901C" w:rsidR="00F45B69" w:rsidRPr="000A46DD" w:rsidDel="00520636" w:rsidRDefault="00F45B69" w:rsidP="006E77DB">
            <w:pPr>
              <w:pStyle w:val="paragraph"/>
              <w:spacing w:before="0" w:beforeAutospacing="0" w:after="0" w:afterAutospacing="0"/>
              <w:jc w:val="both"/>
              <w:textAlignment w:val="baseline"/>
              <w:rPr>
                <w:del w:id="1565" w:author="Bosch Coll, Nuria" w:date="2025-07-03T14:28:00Z"/>
                <w:rFonts w:ascii="Segoe UI" w:hAnsi="Segoe UI" w:cs="Segoe UI"/>
                <w:sz w:val="18"/>
                <w:szCs w:val="18"/>
                <w:lang w:val="ca-ES"/>
              </w:rPr>
            </w:pPr>
          </w:p>
          <w:p w14:paraId="137DA5C3" w14:textId="1D525E60" w:rsidR="00F45B69" w:rsidRPr="000A46DD" w:rsidDel="00520636" w:rsidRDefault="00F45B69" w:rsidP="006E77DB">
            <w:pPr>
              <w:pStyle w:val="paragraph"/>
              <w:spacing w:before="0" w:beforeAutospacing="0" w:after="0" w:afterAutospacing="0"/>
              <w:jc w:val="both"/>
              <w:textAlignment w:val="baseline"/>
              <w:rPr>
                <w:del w:id="1566" w:author="Bosch Coll, Nuria" w:date="2025-07-03T14:28:00Z"/>
                <w:rStyle w:val="normaltextrun"/>
                <w:rFonts w:ascii="Calibri" w:hAnsi="Calibri" w:cs="Calibri"/>
                <w:lang w:val="ca-ES"/>
              </w:rPr>
            </w:pPr>
            <w:del w:id="1567" w:author="Bosch Coll, Nuria" w:date="2025-07-03T14:28:00Z">
              <w:r w:rsidRPr="000A46DD" w:rsidDel="00520636">
                <w:rPr>
                  <w:rStyle w:val="normaltextrun"/>
                  <w:rFonts w:ascii="Calibri" w:hAnsi="Calibri" w:cs="Calibri"/>
                  <w:sz w:val="18"/>
                  <w:szCs w:val="18"/>
                  <w:lang w:val="ca-ES"/>
                </w:rPr>
                <w:delText>Justificació: Aquest criteri es justifica per promoure una execució del servei respectuosa amb el medi ambient, minimitzant les afectacions derivades de les tasques de manteniment. La incorporació de materials sostenibles i pràctiques ambientalment responsables contribueix a la reducció de l’impacte ecològic i al compliment de les normatives ambientals vigents. A més, una proposta detallada permet valorar la viabilitat i eficàcia de les mesures proposades, garantint que la prestació del servei es desenvolupi de manera eficient i sostenible.</w:delText>
              </w:r>
              <w:r w:rsidRPr="000A46DD" w:rsidDel="00520636">
                <w:rPr>
                  <w:rStyle w:val="normaltextrun"/>
                  <w:lang w:val="ca-ES"/>
                </w:rPr>
                <w:delText> </w:delText>
              </w:r>
            </w:del>
          </w:p>
          <w:p w14:paraId="564CE3FC" w14:textId="7BFB59B8" w:rsidR="00F45B69" w:rsidRPr="000A46DD" w:rsidDel="00520636" w:rsidRDefault="00F45B69" w:rsidP="006E77DB">
            <w:pPr>
              <w:jc w:val="both"/>
              <w:rPr>
                <w:del w:id="1568" w:author="Bosch Coll, Nuria" w:date="2025-07-03T14:28:00Z"/>
                <w:rFonts w:asciiTheme="minorHAnsi" w:hAnsiTheme="minorHAnsi"/>
                <w:sz w:val="18"/>
                <w:szCs w:val="18"/>
              </w:rPr>
            </w:pPr>
          </w:p>
        </w:tc>
        <w:tc>
          <w:tcPr>
            <w:tcW w:w="3108" w:type="dxa"/>
            <w:tcBorders>
              <w:top w:val="single" w:sz="4" w:space="0" w:color="auto"/>
              <w:bottom w:val="single" w:sz="4" w:space="0" w:color="auto"/>
            </w:tcBorders>
            <w:vAlign w:val="center"/>
          </w:tcPr>
          <w:p w14:paraId="5ED31296" w14:textId="4E9D86D4" w:rsidR="00F45B69" w:rsidRPr="000A46DD" w:rsidDel="00520636" w:rsidRDefault="00F45B69" w:rsidP="00F45B69">
            <w:pPr>
              <w:pStyle w:val="Pargrafdellista"/>
              <w:numPr>
                <w:ilvl w:val="0"/>
                <w:numId w:val="28"/>
              </w:numPr>
              <w:spacing w:after="60"/>
              <w:ind w:left="79" w:hanging="79"/>
              <w:contextualSpacing w:val="0"/>
              <w:rPr>
                <w:del w:id="1569" w:author="Bosch Coll, Nuria" w:date="2025-07-03T14:28:00Z"/>
                <w:rFonts w:asciiTheme="minorHAnsi" w:hAnsiTheme="minorHAnsi"/>
                <w:sz w:val="16"/>
                <w:szCs w:val="16"/>
              </w:rPr>
            </w:pPr>
            <w:del w:id="1570" w:author="Bosch Coll, Nuria" w:date="2025-07-03T14:28:00Z">
              <w:r w:rsidRPr="000A46DD" w:rsidDel="00520636">
                <w:rPr>
                  <w:rFonts w:asciiTheme="minorHAnsi" w:hAnsiTheme="minorHAnsi"/>
                  <w:sz w:val="16"/>
                  <w:szCs w:val="16"/>
                </w:rPr>
                <w:delText>Tram1: es desenvolupen de manera completa, concreta i detallada.</w:delText>
              </w:r>
            </w:del>
          </w:p>
          <w:p w14:paraId="627CEEBD" w14:textId="18D2467A" w:rsidR="00F45B69" w:rsidRPr="000A46DD" w:rsidDel="00520636" w:rsidRDefault="00F45B69" w:rsidP="00F45B69">
            <w:pPr>
              <w:pStyle w:val="Pargrafdellista"/>
              <w:numPr>
                <w:ilvl w:val="0"/>
                <w:numId w:val="28"/>
              </w:numPr>
              <w:spacing w:after="60"/>
              <w:ind w:left="79" w:hanging="79"/>
              <w:contextualSpacing w:val="0"/>
              <w:rPr>
                <w:del w:id="1571" w:author="Bosch Coll, Nuria" w:date="2025-07-03T14:28:00Z"/>
                <w:rFonts w:asciiTheme="minorHAnsi" w:hAnsiTheme="minorHAnsi"/>
                <w:sz w:val="16"/>
                <w:szCs w:val="16"/>
              </w:rPr>
            </w:pPr>
            <w:del w:id="1572" w:author="Bosch Coll, Nuria" w:date="2025-07-03T14:28:00Z">
              <w:r w:rsidRPr="000A46DD" w:rsidDel="00520636">
                <w:rPr>
                  <w:rFonts w:asciiTheme="minorHAnsi" w:hAnsiTheme="minorHAnsi"/>
                  <w:sz w:val="16"/>
                  <w:szCs w:val="16"/>
                </w:rPr>
                <w:delText>Tram2: es desenvolupen a nivell general.</w:delText>
              </w:r>
            </w:del>
          </w:p>
          <w:p w14:paraId="6DDFB83A" w14:textId="2B9A0DD4" w:rsidR="00F45B69" w:rsidRPr="000A46DD" w:rsidDel="00520636" w:rsidRDefault="00F45B69" w:rsidP="00F45B69">
            <w:pPr>
              <w:pStyle w:val="Pargrafdellista"/>
              <w:numPr>
                <w:ilvl w:val="0"/>
                <w:numId w:val="28"/>
              </w:numPr>
              <w:spacing w:after="60"/>
              <w:ind w:left="79" w:hanging="79"/>
              <w:contextualSpacing w:val="0"/>
              <w:rPr>
                <w:del w:id="1573" w:author="Bosch Coll, Nuria" w:date="2025-07-03T14:28:00Z"/>
                <w:rFonts w:asciiTheme="minorHAnsi" w:hAnsiTheme="minorHAnsi"/>
                <w:sz w:val="16"/>
                <w:szCs w:val="16"/>
              </w:rPr>
            </w:pPr>
            <w:del w:id="1574" w:author="Bosch Coll, Nuria" w:date="2025-07-03T14:28:00Z">
              <w:r w:rsidRPr="000A46DD"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3AAB74AB" w14:textId="42C370FC" w:rsidR="00F45B69" w:rsidRPr="000A46DD" w:rsidDel="00520636" w:rsidRDefault="00F45B69" w:rsidP="006E77DB">
            <w:pPr>
              <w:jc w:val="center"/>
              <w:rPr>
                <w:del w:id="1575" w:author="Bosch Coll, Nuria" w:date="2025-07-03T14:28:00Z"/>
                <w:rFonts w:asciiTheme="minorHAnsi" w:hAnsiTheme="minorHAnsi"/>
                <w:b/>
                <w:sz w:val="18"/>
                <w:szCs w:val="18"/>
              </w:rPr>
            </w:pPr>
            <w:del w:id="1576" w:author="Bosch Coll, Nuria" w:date="2025-07-03T14:28:00Z">
              <w:r w:rsidRPr="000A46DD" w:rsidDel="00520636">
                <w:rPr>
                  <w:rFonts w:asciiTheme="minorHAnsi" w:hAnsiTheme="minorHAnsi"/>
                  <w:sz w:val="18"/>
                  <w:szCs w:val="18"/>
                </w:rPr>
                <w:delText>0-1</w:delText>
              </w:r>
            </w:del>
          </w:p>
        </w:tc>
      </w:tr>
    </w:tbl>
    <w:p w14:paraId="44BB1D9C" w14:textId="591129CE" w:rsidR="00F07B1E" w:rsidRPr="00F45B69" w:rsidRDefault="00FA56C8" w:rsidP="00F07B1E">
      <w:pPr>
        <w:rPr>
          <w:rFonts w:asciiTheme="minorHAnsi" w:hAnsiTheme="minorHAnsi"/>
          <w:b/>
        </w:rPr>
      </w:pPr>
      <w:del w:id="1577" w:author="Bosch Coll, Nuria" w:date="2025-07-03T14:28:00Z">
        <w:r w:rsidRPr="00F45B69" w:rsidDel="00520636">
          <w:rPr>
            <w:rFonts w:asciiTheme="minorHAnsi" w:hAnsiTheme="minorHAnsi"/>
            <w:b/>
          </w:rPr>
          <w:br w:type="page"/>
        </w:r>
      </w:del>
      <w:r w:rsidR="00F07B1E" w:rsidRPr="00F45B69">
        <w:rPr>
          <w:rFonts w:asciiTheme="minorHAnsi" w:hAnsiTheme="minorHAnsi"/>
          <w:b/>
        </w:rPr>
        <w:t>Annex AP-1. ACREDITACIÓ I DESIGNACIÓ DEL/LA RESPONSABLE TÈCNIC.</w:t>
      </w:r>
    </w:p>
    <w:p w14:paraId="596BBBB8" w14:textId="77777777" w:rsidR="00F07B1E" w:rsidRPr="00F45B69" w:rsidRDefault="00F07B1E" w:rsidP="00F07B1E">
      <w:pPr>
        <w:rPr>
          <w:rFonts w:asciiTheme="minorHAnsi" w:hAnsiTheme="minorHAnsi"/>
        </w:rPr>
      </w:pPr>
    </w:p>
    <w:p w14:paraId="150D57B7" w14:textId="77777777" w:rsidR="00F07B1E" w:rsidRPr="00F45B69" w:rsidRDefault="00F07B1E" w:rsidP="000A4F1B">
      <w:pPr>
        <w:jc w:val="both"/>
        <w:rPr>
          <w:rFonts w:asciiTheme="minorHAnsi" w:hAnsiTheme="minorHAnsi"/>
        </w:rPr>
      </w:pPr>
      <w:r w:rsidRPr="00F45B69">
        <w:rPr>
          <w:rFonts w:asciiTheme="minorHAnsi" w:hAnsiTheme="minorHAnsi"/>
        </w:rPr>
        <w:t xml:space="preserve">El sotasignant,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en qualitat de representant de l’empresa licitadora del servei objecte de la licitació a l’expedient núm:</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Responsable Tècnic</w:t>
      </w:r>
      <w:r w:rsidRPr="00F45B69">
        <w:rPr>
          <w:rFonts w:asciiTheme="minorHAnsi" w:hAnsiTheme="minorHAnsi"/>
        </w:rPr>
        <w:t xml:space="preserve"> a la persona indicada a continuació:</w:t>
      </w:r>
    </w:p>
    <w:p w14:paraId="3BEAC11A"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1800"/>
        <w:gridCol w:w="7239"/>
      </w:tblGrid>
      <w:tr w:rsidR="00F07B1E" w:rsidRPr="00F45B69" w14:paraId="0632FB04" w14:textId="77777777" w:rsidTr="008D1A8C">
        <w:tc>
          <w:tcPr>
            <w:tcW w:w="1800" w:type="dxa"/>
          </w:tcPr>
          <w:p w14:paraId="37FED012"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7239" w:type="dxa"/>
          </w:tcPr>
          <w:p w14:paraId="45812345" w14:textId="77777777" w:rsidR="00F07B1E" w:rsidRPr="00F45B69" w:rsidRDefault="00F07B1E" w:rsidP="008D1A8C">
            <w:pPr>
              <w:rPr>
                <w:rFonts w:asciiTheme="minorHAnsi" w:hAnsiTheme="minorHAnsi"/>
              </w:rPr>
            </w:pPr>
          </w:p>
        </w:tc>
      </w:tr>
      <w:tr w:rsidR="00F07B1E" w:rsidRPr="00F45B69" w14:paraId="0794E6D7" w14:textId="77777777" w:rsidTr="008D1A8C">
        <w:tc>
          <w:tcPr>
            <w:tcW w:w="1800" w:type="dxa"/>
          </w:tcPr>
          <w:p w14:paraId="6CD47FF9"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7239" w:type="dxa"/>
          </w:tcPr>
          <w:p w14:paraId="2F3E6427" w14:textId="77777777" w:rsidR="00F07B1E" w:rsidRPr="00F45B69" w:rsidRDefault="00F07B1E" w:rsidP="008D1A8C">
            <w:pPr>
              <w:rPr>
                <w:rFonts w:asciiTheme="minorHAnsi" w:hAnsiTheme="minorHAnsi"/>
              </w:rPr>
            </w:pPr>
          </w:p>
        </w:tc>
      </w:tr>
      <w:tr w:rsidR="00F07B1E" w:rsidRPr="00F45B69" w14:paraId="186B955E" w14:textId="77777777" w:rsidTr="008D1A8C">
        <w:trPr>
          <w:trHeight w:val="300"/>
        </w:trPr>
        <w:tc>
          <w:tcPr>
            <w:tcW w:w="1800" w:type="dxa"/>
            <w:tcBorders>
              <w:bottom w:val="single" w:sz="2" w:space="0" w:color="auto"/>
            </w:tcBorders>
          </w:tcPr>
          <w:p w14:paraId="76688232"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w:t>
            </w:r>
          </w:p>
        </w:tc>
        <w:tc>
          <w:tcPr>
            <w:tcW w:w="7239" w:type="dxa"/>
            <w:tcBorders>
              <w:bottom w:val="single" w:sz="2" w:space="0" w:color="auto"/>
            </w:tcBorders>
          </w:tcPr>
          <w:p w14:paraId="2257ABEE" w14:textId="77777777" w:rsidR="00F07B1E" w:rsidRPr="00F45B69" w:rsidRDefault="00F07B1E" w:rsidP="008D1A8C">
            <w:pPr>
              <w:rPr>
                <w:rFonts w:asciiTheme="minorHAnsi" w:hAnsiTheme="minorHAnsi"/>
              </w:rPr>
            </w:pPr>
          </w:p>
        </w:tc>
      </w:tr>
      <w:tr w:rsidR="00F07B1E" w:rsidRPr="00F45B69" w14:paraId="36E04E77" w14:textId="77777777" w:rsidTr="008D1A8C">
        <w:trPr>
          <w:trHeight w:val="281"/>
        </w:trPr>
        <w:tc>
          <w:tcPr>
            <w:tcW w:w="1800" w:type="dxa"/>
            <w:tcBorders>
              <w:top w:val="single" w:sz="2" w:space="0" w:color="auto"/>
            </w:tcBorders>
          </w:tcPr>
          <w:p w14:paraId="724DEAB2" w14:textId="77777777" w:rsidR="00F07B1E" w:rsidRPr="00F45B69" w:rsidRDefault="00F07B1E" w:rsidP="008D1A8C">
            <w:pPr>
              <w:jc w:val="right"/>
              <w:rPr>
                <w:rFonts w:asciiTheme="minorHAnsi" w:hAnsiTheme="minorHAnsi"/>
                <w:b/>
              </w:rPr>
            </w:pPr>
            <w:r w:rsidRPr="00F45B69">
              <w:rPr>
                <w:rFonts w:asciiTheme="minorHAnsi" w:hAnsiTheme="minorHAnsi"/>
                <w:b/>
              </w:rPr>
              <w:t>Any de titulació:</w:t>
            </w:r>
          </w:p>
        </w:tc>
        <w:tc>
          <w:tcPr>
            <w:tcW w:w="7239" w:type="dxa"/>
            <w:tcBorders>
              <w:top w:val="single" w:sz="2" w:space="0" w:color="auto"/>
            </w:tcBorders>
          </w:tcPr>
          <w:p w14:paraId="3231ADAB" w14:textId="77777777" w:rsidR="00F07B1E" w:rsidRPr="00F45B69" w:rsidRDefault="00F07B1E" w:rsidP="008D1A8C">
            <w:pPr>
              <w:rPr>
                <w:rFonts w:asciiTheme="minorHAnsi" w:hAnsiTheme="minorHAnsi"/>
              </w:rPr>
            </w:pPr>
          </w:p>
        </w:tc>
      </w:tr>
    </w:tbl>
    <w:p w14:paraId="562F00CC" w14:textId="77777777" w:rsidR="00F07B1E" w:rsidRPr="00F45B69" w:rsidRDefault="00F07B1E" w:rsidP="00F07B1E">
      <w:pPr>
        <w:rPr>
          <w:rFonts w:asciiTheme="minorHAnsi" w:hAnsiTheme="minorHAnsi"/>
          <w:u w:val="single"/>
        </w:rPr>
      </w:pPr>
    </w:p>
    <w:p w14:paraId="643E7C95" w14:textId="3B3C015D"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RESPONSABLE TÈCNIC </w:t>
      </w:r>
      <w:r w:rsidRPr="00F45B69">
        <w:rPr>
          <w:rFonts w:asciiTheme="minorHAnsi" w:hAnsiTheme="minorHAnsi"/>
        </w:rPr>
        <w:t>en els contractes de serveis indicats en el quadre següent durant els darrers 10 anys i d’acord amb la tip</w:t>
      </w:r>
      <w:r w:rsidR="000A4F1B" w:rsidRPr="00F45B69">
        <w:rPr>
          <w:rFonts w:asciiTheme="minorHAnsi" w:hAnsiTheme="minorHAnsi"/>
        </w:rPr>
        <w:t>ologia definida en el punt B.1.</w:t>
      </w:r>
    </w:p>
    <w:p w14:paraId="4C3E3E3D" w14:textId="77777777" w:rsidR="00F07B1E" w:rsidRPr="00F45B69" w:rsidRDefault="00F07B1E" w:rsidP="00F07B1E">
      <w:pPr>
        <w:rPr>
          <w:rFonts w:asciiTheme="minorHAnsi" w:hAnsiTheme="minorHAnsi"/>
          <w:u w:val="single"/>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DFDA3DE" w14:textId="77777777" w:rsidTr="008D1A8C">
        <w:tc>
          <w:tcPr>
            <w:tcW w:w="3085" w:type="dxa"/>
            <w:gridSpan w:val="3"/>
            <w:tcBorders>
              <w:top w:val="single" w:sz="12" w:space="0" w:color="auto"/>
              <w:left w:val="single" w:sz="12" w:space="0" w:color="auto"/>
              <w:bottom w:val="single" w:sz="12" w:space="0" w:color="auto"/>
            </w:tcBorders>
            <w:vAlign w:val="center"/>
          </w:tcPr>
          <w:p w14:paraId="0AE68966"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4931BC5C"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1413F901"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5D445E33"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22DEA545"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5276FA4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396BF75E"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(IVA exc)</w:t>
            </w:r>
          </w:p>
        </w:tc>
      </w:tr>
      <w:tr w:rsidR="00F07B1E" w:rsidRPr="00F45B69" w14:paraId="38693EE6" w14:textId="77777777" w:rsidTr="008D1A8C">
        <w:tc>
          <w:tcPr>
            <w:tcW w:w="534" w:type="dxa"/>
            <w:tcBorders>
              <w:top w:val="single" w:sz="12" w:space="0" w:color="auto"/>
              <w:left w:val="single" w:sz="12" w:space="0" w:color="auto"/>
              <w:right w:val="single" w:sz="2" w:space="0" w:color="auto"/>
            </w:tcBorders>
          </w:tcPr>
          <w:p w14:paraId="068469DF"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20DE4AFC"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0AEF5727"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1AEF3016"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5148951"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5FE4D3A6"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68985E5F" w14:textId="77777777" w:rsidR="00F07B1E" w:rsidRPr="00F45B69" w:rsidRDefault="00F07B1E" w:rsidP="008D1A8C">
            <w:pPr>
              <w:rPr>
                <w:rFonts w:asciiTheme="minorHAnsi" w:hAnsiTheme="minorHAnsi"/>
              </w:rPr>
            </w:pPr>
          </w:p>
        </w:tc>
      </w:tr>
      <w:tr w:rsidR="00F07B1E" w:rsidRPr="00F45B69" w14:paraId="50C62E27" w14:textId="77777777" w:rsidTr="008D1A8C">
        <w:tc>
          <w:tcPr>
            <w:tcW w:w="534" w:type="dxa"/>
            <w:tcBorders>
              <w:left w:val="single" w:sz="12" w:space="0" w:color="auto"/>
              <w:right w:val="single" w:sz="2" w:space="0" w:color="auto"/>
            </w:tcBorders>
          </w:tcPr>
          <w:p w14:paraId="389ED5F9"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408371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0DB2604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2364B9"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BDBCF24"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1AA6924A"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346DE2E" w14:textId="77777777" w:rsidR="00F07B1E" w:rsidRPr="00F45B69" w:rsidRDefault="00F07B1E" w:rsidP="008D1A8C">
            <w:pPr>
              <w:rPr>
                <w:rFonts w:asciiTheme="minorHAnsi" w:hAnsiTheme="minorHAnsi"/>
              </w:rPr>
            </w:pPr>
          </w:p>
        </w:tc>
      </w:tr>
      <w:tr w:rsidR="00F07B1E" w:rsidRPr="00F45B69" w14:paraId="2A1AB74C" w14:textId="77777777" w:rsidTr="008D1A8C">
        <w:tc>
          <w:tcPr>
            <w:tcW w:w="534" w:type="dxa"/>
            <w:tcBorders>
              <w:left w:val="single" w:sz="12" w:space="0" w:color="auto"/>
              <w:right w:val="single" w:sz="2" w:space="0" w:color="auto"/>
            </w:tcBorders>
          </w:tcPr>
          <w:p w14:paraId="5DE564C9"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445862F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0DD95F72"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672F575A"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E3707B7"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02FC02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2EBC615" w14:textId="77777777" w:rsidR="00F07B1E" w:rsidRPr="00F45B69" w:rsidRDefault="00F07B1E" w:rsidP="008D1A8C">
            <w:pPr>
              <w:rPr>
                <w:rFonts w:asciiTheme="minorHAnsi" w:hAnsiTheme="minorHAnsi"/>
              </w:rPr>
            </w:pPr>
          </w:p>
        </w:tc>
      </w:tr>
      <w:tr w:rsidR="00F07B1E" w:rsidRPr="00F45B69" w14:paraId="0397AC5B" w14:textId="77777777" w:rsidTr="008D1A8C">
        <w:tc>
          <w:tcPr>
            <w:tcW w:w="534" w:type="dxa"/>
            <w:tcBorders>
              <w:left w:val="single" w:sz="12" w:space="0" w:color="auto"/>
              <w:right w:val="single" w:sz="2" w:space="0" w:color="auto"/>
            </w:tcBorders>
          </w:tcPr>
          <w:p w14:paraId="5DF6A3C5"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9F5A025"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F0D94A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70C325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F325F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0054F94"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66CA8D32" w14:textId="77777777" w:rsidR="00F07B1E" w:rsidRPr="00F45B69" w:rsidRDefault="00F07B1E" w:rsidP="008D1A8C">
            <w:pPr>
              <w:rPr>
                <w:rFonts w:asciiTheme="minorHAnsi" w:hAnsiTheme="minorHAnsi"/>
              </w:rPr>
            </w:pPr>
          </w:p>
        </w:tc>
      </w:tr>
      <w:tr w:rsidR="00F07B1E" w:rsidRPr="00F45B69" w14:paraId="64DD834F" w14:textId="77777777" w:rsidTr="008D1A8C">
        <w:tc>
          <w:tcPr>
            <w:tcW w:w="534" w:type="dxa"/>
            <w:tcBorders>
              <w:left w:val="single" w:sz="12" w:space="0" w:color="auto"/>
              <w:right w:val="single" w:sz="2" w:space="0" w:color="auto"/>
            </w:tcBorders>
          </w:tcPr>
          <w:p w14:paraId="6CBBE3B1"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7F1AE5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5EFB87A"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884FEA8"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12A40CF"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D050D8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5E3F292" w14:textId="77777777" w:rsidR="00F07B1E" w:rsidRPr="00F45B69" w:rsidRDefault="00F07B1E" w:rsidP="008D1A8C">
            <w:pPr>
              <w:rPr>
                <w:rFonts w:asciiTheme="minorHAnsi" w:hAnsiTheme="minorHAnsi"/>
              </w:rPr>
            </w:pPr>
          </w:p>
        </w:tc>
      </w:tr>
      <w:tr w:rsidR="00F07B1E" w:rsidRPr="00F45B69" w14:paraId="4F343F81" w14:textId="77777777" w:rsidTr="008D1A8C">
        <w:tc>
          <w:tcPr>
            <w:tcW w:w="534" w:type="dxa"/>
            <w:tcBorders>
              <w:left w:val="single" w:sz="12" w:space="0" w:color="auto"/>
              <w:right w:val="single" w:sz="2" w:space="0" w:color="auto"/>
            </w:tcBorders>
          </w:tcPr>
          <w:p w14:paraId="2103575A"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183ACF85"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337E128"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31C58C1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029BBF39"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2C03AD0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4118551" w14:textId="77777777" w:rsidR="00F07B1E" w:rsidRPr="00F45B69" w:rsidRDefault="00F07B1E" w:rsidP="008D1A8C">
            <w:pPr>
              <w:rPr>
                <w:rFonts w:asciiTheme="minorHAnsi" w:hAnsiTheme="minorHAnsi"/>
              </w:rPr>
            </w:pPr>
          </w:p>
        </w:tc>
      </w:tr>
      <w:tr w:rsidR="00F07B1E" w:rsidRPr="00F45B69" w14:paraId="0B5CADF4" w14:textId="77777777" w:rsidTr="008D1A8C">
        <w:tc>
          <w:tcPr>
            <w:tcW w:w="534" w:type="dxa"/>
            <w:tcBorders>
              <w:left w:val="single" w:sz="12" w:space="0" w:color="auto"/>
              <w:right w:val="single" w:sz="2" w:space="0" w:color="auto"/>
            </w:tcBorders>
          </w:tcPr>
          <w:p w14:paraId="227511DB"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03AB7C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67AA2AFB"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63FD487"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9C8EBC6"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C09F5A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7520EE23" w14:textId="77777777" w:rsidR="00F07B1E" w:rsidRPr="00F45B69" w:rsidRDefault="00F07B1E" w:rsidP="008D1A8C">
            <w:pPr>
              <w:rPr>
                <w:rFonts w:asciiTheme="minorHAnsi" w:hAnsiTheme="minorHAnsi"/>
              </w:rPr>
            </w:pPr>
          </w:p>
        </w:tc>
      </w:tr>
      <w:tr w:rsidR="00F07B1E" w:rsidRPr="00F45B69" w14:paraId="6224A291" w14:textId="77777777" w:rsidTr="008D1A8C">
        <w:tc>
          <w:tcPr>
            <w:tcW w:w="534" w:type="dxa"/>
            <w:tcBorders>
              <w:left w:val="single" w:sz="12" w:space="0" w:color="auto"/>
              <w:right w:val="single" w:sz="2" w:space="0" w:color="auto"/>
            </w:tcBorders>
          </w:tcPr>
          <w:p w14:paraId="7D8A1937"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35F6604C"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7D90D4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6CDEB26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66E3AC9"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DD1FB2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9BC6C1" w14:textId="77777777" w:rsidR="00F07B1E" w:rsidRPr="00F45B69" w:rsidRDefault="00F07B1E" w:rsidP="008D1A8C">
            <w:pPr>
              <w:rPr>
                <w:rFonts w:asciiTheme="minorHAnsi" w:hAnsiTheme="minorHAnsi"/>
              </w:rPr>
            </w:pPr>
          </w:p>
        </w:tc>
      </w:tr>
      <w:tr w:rsidR="00F07B1E" w:rsidRPr="00F45B69" w14:paraId="26998FC8" w14:textId="77777777" w:rsidTr="008D1A8C">
        <w:tc>
          <w:tcPr>
            <w:tcW w:w="534" w:type="dxa"/>
            <w:tcBorders>
              <w:left w:val="single" w:sz="12" w:space="0" w:color="auto"/>
              <w:right w:val="single" w:sz="2" w:space="0" w:color="auto"/>
            </w:tcBorders>
          </w:tcPr>
          <w:p w14:paraId="327D8751"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4BD04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26EB053"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5B6F374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4A91B9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94B73D"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42468643" w14:textId="77777777" w:rsidR="00F07B1E" w:rsidRPr="00F45B69" w:rsidRDefault="00F07B1E" w:rsidP="008D1A8C">
            <w:pPr>
              <w:rPr>
                <w:rFonts w:asciiTheme="minorHAnsi" w:hAnsiTheme="minorHAnsi"/>
              </w:rPr>
            </w:pPr>
          </w:p>
        </w:tc>
      </w:tr>
      <w:tr w:rsidR="00F07B1E" w:rsidRPr="00F45B69" w14:paraId="68BE0CCD" w14:textId="77777777" w:rsidTr="008D1A8C">
        <w:tc>
          <w:tcPr>
            <w:tcW w:w="534" w:type="dxa"/>
            <w:tcBorders>
              <w:left w:val="single" w:sz="12" w:space="0" w:color="auto"/>
              <w:bottom w:val="single" w:sz="12" w:space="0" w:color="auto"/>
              <w:right w:val="single" w:sz="2" w:space="0" w:color="auto"/>
            </w:tcBorders>
          </w:tcPr>
          <w:p w14:paraId="6C2DC485"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32D90C7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4BC10016"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462D1C51"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4BA41E7A"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7231F9FF"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02509703" w14:textId="77777777" w:rsidR="00F07B1E" w:rsidRPr="00F45B69" w:rsidRDefault="00F07B1E" w:rsidP="008D1A8C">
            <w:pPr>
              <w:rPr>
                <w:rFonts w:asciiTheme="minorHAnsi" w:hAnsiTheme="minorHAnsi"/>
              </w:rPr>
            </w:pPr>
          </w:p>
        </w:tc>
      </w:tr>
      <w:tr w:rsidR="00F07B1E" w:rsidRPr="00F45B69" w14:paraId="49641AEF"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5DFE15F3"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779CF752"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5BC90225" w14:textId="77777777" w:rsidR="00F07B1E" w:rsidRPr="00F45B69" w:rsidRDefault="00F07B1E" w:rsidP="008D1A8C">
            <w:pPr>
              <w:jc w:val="right"/>
              <w:rPr>
                <w:rFonts w:asciiTheme="minorHAnsi" w:hAnsiTheme="minorHAnsi"/>
                <w:b/>
              </w:rPr>
            </w:pPr>
          </w:p>
        </w:tc>
      </w:tr>
    </w:tbl>
    <w:p w14:paraId="206A2655" w14:textId="77777777" w:rsidR="00F07B1E" w:rsidRPr="00F45B69" w:rsidRDefault="00F07B1E" w:rsidP="00F07B1E">
      <w:pPr>
        <w:rPr>
          <w:rFonts w:asciiTheme="minorHAnsi" w:hAnsiTheme="minorHAnsi"/>
          <w:u w:val="single"/>
        </w:rPr>
      </w:pPr>
    </w:p>
    <w:p w14:paraId="234D46C0"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669FEC3E"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Responsable tècnic.</w:t>
      </w:r>
    </w:p>
    <w:p w14:paraId="20370514" w14:textId="77777777" w:rsidR="00F07B1E" w:rsidRPr="00F45B69" w:rsidRDefault="00F07B1E" w:rsidP="00F07B1E">
      <w:pPr>
        <w:rPr>
          <w:rFonts w:asciiTheme="minorHAnsi" w:hAnsiTheme="minorHAnsi"/>
        </w:rPr>
      </w:pPr>
    </w:p>
    <w:p w14:paraId="79CAA216" w14:textId="77777777"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 declaració, juntament amb el CV. Caldrà adjuntar un certificat de bona execució per a cadascun dels serveis indicats.</w:t>
      </w:r>
    </w:p>
    <w:p w14:paraId="23660061"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24"/>
        <w:gridCol w:w="4071"/>
      </w:tblGrid>
      <w:tr w:rsidR="00F07B1E" w:rsidRPr="00F45B69" w14:paraId="7328A4F9" w14:textId="77777777" w:rsidTr="008D1A8C">
        <w:tc>
          <w:tcPr>
            <w:tcW w:w="4928" w:type="dxa"/>
            <w:vAlign w:val="bottom"/>
          </w:tcPr>
          <w:p w14:paraId="1B295119" w14:textId="77777777" w:rsidR="00F07B1E" w:rsidRPr="00F45B69" w:rsidRDefault="00F07B1E" w:rsidP="008D1A8C">
            <w:pPr>
              <w:jc w:val="center"/>
              <w:rPr>
                <w:rFonts w:asciiTheme="minorHAnsi" w:hAnsiTheme="minorHAnsi"/>
              </w:rPr>
            </w:pPr>
          </w:p>
          <w:p w14:paraId="1B18E6FA" w14:textId="77777777" w:rsidR="00F07B1E" w:rsidRPr="00F45B69" w:rsidRDefault="00F07B1E" w:rsidP="008D1A8C">
            <w:pPr>
              <w:jc w:val="center"/>
              <w:rPr>
                <w:rFonts w:asciiTheme="minorHAnsi" w:hAnsiTheme="minorHAnsi"/>
              </w:rPr>
            </w:pPr>
          </w:p>
          <w:p w14:paraId="2561D5D2" w14:textId="16DAB48A" w:rsidR="00F07B1E" w:rsidRPr="00F45B69" w:rsidRDefault="00F07B1E" w:rsidP="008D1A8C">
            <w:pPr>
              <w:jc w:val="center"/>
              <w:rPr>
                <w:rFonts w:asciiTheme="minorHAnsi" w:hAnsiTheme="minorHAnsi"/>
              </w:rPr>
            </w:pPr>
          </w:p>
          <w:p w14:paraId="5F4CCDA0" w14:textId="365158D6" w:rsidR="000A4F1B" w:rsidRPr="00F45B69" w:rsidRDefault="000A4F1B" w:rsidP="008D1A8C">
            <w:pPr>
              <w:jc w:val="center"/>
              <w:rPr>
                <w:rFonts w:asciiTheme="minorHAnsi" w:hAnsiTheme="minorHAnsi"/>
              </w:rPr>
            </w:pPr>
          </w:p>
          <w:p w14:paraId="69C9CA54" w14:textId="0A3D08A3" w:rsidR="000A4F1B" w:rsidRPr="00F45B69" w:rsidRDefault="000A4F1B" w:rsidP="008D1A8C">
            <w:pPr>
              <w:jc w:val="center"/>
              <w:rPr>
                <w:rFonts w:asciiTheme="minorHAnsi" w:hAnsiTheme="minorHAnsi"/>
              </w:rPr>
            </w:pPr>
          </w:p>
          <w:p w14:paraId="6280FEF3" w14:textId="77777777" w:rsidR="000A4F1B" w:rsidRPr="00F45B69" w:rsidRDefault="000A4F1B" w:rsidP="008D1A8C">
            <w:pPr>
              <w:jc w:val="center"/>
              <w:rPr>
                <w:rFonts w:asciiTheme="minorHAnsi" w:hAnsiTheme="minorHAnsi"/>
              </w:rPr>
            </w:pPr>
          </w:p>
          <w:p w14:paraId="35549A54"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09B15578" w14:textId="77777777" w:rsidR="00F07B1E" w:rsidRPr="00F45B69" w:rsidRDefault="00F07B1E" w:rsidP="008D1A8C">
            <w:pPr>
              <w:jc w:val="center"/>
              <w:rPr>
                <w:rFonts w:asciiTheme="minorHAnsi" w:hAnsiTheme="minorHAnsi"/>
              </w:rPr>
            </w:pPr>
            <w:r w:rsidRPr="00F45B69">
              <w:rPr>
                <w:rFonts w:asciiTheme="minorHAnsi" w:hAnsiTheme="minorHAnsi"/>
              </w:rPr>
              <w:t>Signatura del/la Responsable tècnic</w:t>
            </w:r>
          </w:p>
        </w:tc>
      </w:tr>
      <w:tr w:rsidR="00F07B1E" w:rsidRPr="00F45B69" w14:paraId="758A6477" w14:textId="77777777" w:rsidTr="008D1A8C">
        <w:tc>
          <w:tcPr>
            <w:tcW w:w="4928" w:type="dxa"/>
          </w:tcPr>
          <w:p w14:paraId="7337E972" w14:textId="77777777" w:rsidR="000A4F1B" w:rsidRPr="00F45B69" w:rsidRDefault="000A4F1B" w:rsidP="008D1A8C">
            <w:pPr>
              <w:rPr>
                <w:rFonts w:asciiTheme="minorHAnsi" w:hAnsiTheme="minorHAnsi"/>
              </w:rPr>
            </w:pPr>
          </w:p>
          <w:p w14:paraId="4B92DB4D" w14:textId="77777777" w:rsidR="00F07B1E" w:rsidRPr="00F45B69" w:rsidRDefault="00F07B1E" w:rsidP="008D1A8C">
            <w:pPr>
              <w:rPr>
                <w:rFonts w:asciiTheme="minorHAnsi" w:hAnsiTheme="minorHAnsi"/>
              </w:rPr>
            </w:pPr>
            <w:r w:rsidRPr="00F45B69">
              <w:rPr>
                <w:rFonts w:asciiTheme="minorHAnsi" w:hAnsiTheme="minorHAnsi"/>
              </w:rPr>
              <w:t>Data i lloc:</w:t>
            </w:r>
          </w:p>
          <w:p w14:paraId="794DD020" w14:textId="4A66247E" w:rsidR="000A4F1B" w:rsidRPr="00F45B69" w:rsidRDefault="000A4F1B" w:rsidP="008D1A8C">
            <w:pPr>
              <w:rPr>
                <w:rFonts w:asciiTheme="minorHAnsi" w:hAnsiTheme="minorHAnsi"/>
              </w:rPr>
            </w:pPr>
          </w:p>
        </w:tc>
        <w:tc>
          <w:tcPr>
            <w:tcW w:w="4536" w:type="dxa"/>
          </w:tcPr>
          <w:p w14:paraId="27EC3B73" w14:textId="77777777" w:rsidR="000A4F1B" w:rsidRPr="00F45B69" w:rsidRDefault="000A4F1B" w:rsidP="008D1A8C">
            <w:pPr>
              <w:rPr>
                <w:rFonts w:asciiTheme="minorHAnsi" w:hAnsiTheme="minorHAnsi"/>
              </w:rPr>
            </w:pPr>
          </w:p>
          <w:p w14:paraId="39365C94" w14:textId="63E6CA50" w:rsidR="00F07B1E" w:rsidRPr="00F45B69" w:rsidRDefault="00F07B1E" w:rsidP="008D1A8C">
            <w:pPr>
              <w:rPr>
                <w:rFonts w:asciiTheme="minorHAnsi" w:hAnsiTheme="minorHAnsi"/>
              </w:rPr>
            </w:pPr>
            <w:r w:rsidRPr="00F45B69">
              <w:rPr>
                <w:rFonts w:asciiTheme="minorHAnsi" w:hAnsiTheme="minorHAnsi"/>
              </w:rPr>
              <w:t>Data i lloc</w:t>
            </w:r>
          </w:p>
        </w:tc>
      </w:tr>
    </w:tbl>
    <w:p w14:paraId="593D2D1A" w14:textId="77777777" w:rsidR="00F07B1E" w:rsidRPr="00F45B69" w:rsidRDefault="00F07B1E" w:rsidP="00F07B1E">
      <w:pPr>
        <w:rPr>
          <w:rFonts w:asciiTheme="minorHAnsi" w:hAnsiTheme="minorHAnsi"/>
          <w:b/>
        </w:rPr>
      </w:pPr>
      <w:r w:rsidRPr="00F45B69">
        <w:rPr>
          <w:rFonts w:asciiTheme="minorHAnsi" w:hAnsiTheme="minorHAnsi"/>
          <w:b/>
        </w:rPr>
        <w:br w:type="page"/>
      </w:r>
      <w:r w:rsidRPr="00F45B69">
        <w:rPr>
          <w:rFonts w:asciiTheme="minorHAnsi" w:hAnsiTheme="minorHAnsi"/>
          <w:b/>
        </w:rPr>
        <w:lastRenderedPageBreak/>
        <w:t xml:space="preserve">Annex AP-2. ACREDITACIÓ I DESIGNACIÓ DEL TÈCNIC/A PRINCIPAL </w:t>
      </w:r>
    </w:p>
    <w:p w14:paraId="1AF832A9" w14:textId="77777777" w:rsidR="00F07B1E" w:rsidRPr="00F45B69" w:rsidRDefault="00F07B1E" w:rsidP="00F07B1E">
      <w:pPr>
        <w:rPr>
          <w:rFonts w:asciiTheme="minorHAnsi" w:hAnsiTheme="minorHAnsi"/>
        </w:rPr>
      </w:pPr>
    </w:p>
    <w:p w14:paraId="3EBC4CAB" w14:textId="77777777" w:rsidR="00F07B1E" w:rsidRPr="00F45B69" w:rsidRDefault="00F07B1E" w:rsidP="000A4F1B">
      <w:pPr>
        <w:jc w:val="both"/>
        <w:rPr>
          <w:rFonts w:asciiTheme="minorHAnsi" w:hAnsiTheme="minorHAnsi"/>
        </w:rPr>
      </w:pPr>
      <w:r w:rsidRPr="00F45B69">
        <w:rPr>
          <w:rFonts w:asciiTheme="minorHAnsi" w:hAnsiTheme="minorHAnsi"/>
        </w:rPr>
        <w:t xml:space="preserve">El sotasignant,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en qualitat de representant de l’empresa licitadora del servei objecte de la licitació a l’expedient núm:</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Tècnic principal</w:t>
      </w:r>
      <w:r w:rsidRPr="00F45B69">
        <w:rPr>
          <w:rFonts w:asciiTheme="minorHAnsi" w:hAnsiTheme="minorHAnsi"/>
        </w:rPr>
        <w:t xml:space="preserve"> a la persona indicada a continuació:</w:t>
      </w:r>
    </w:p>
    <w:p w14:paraId="58D61CB4"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2093"/>
        <w:gridCol w:w="6946"/>
      </w:tblGrid>
      <w:tr w:rsidR="00F07B1E" w:rsidRPr="00F45B69" w14:paraId="1E1A0BA8" w14:textId="77777777" w:rsidTr="008D1A8C">
        <w:tc>
          <w:tcPr>
            <w:tcW w:w="2093" w:type="dxa"/>
          </w:tcPr>
          <w:p w14:paraId="29180467"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6946" w:type="dxa"/>
          </w:tcPr>
          <w:p w14:paraId="196DA32F" w14:textId="77777777" w:rsidR="00F07B1E" w:rsidRPr="00F45B69" w:rsidRDefault="00F07B1E" w:rsidP="008D1A8C">
            <w:pPr>
              <w:rPr>
                <w:rFonts w:asciiTheme="minorHAnsi" w:hAnsiTheme="minorHAnsi"/>
              </w:rPr>
            </w:pPr>
          </w:p>
        </w:tc>
      </w:tr>
      <w:tr w:rsidR="00F07B1E" w:rsidRPr="00F45B69" w14:paraId="00AC9B2D" w14:textId="77777777" w:rsidTr="008D1A8C">
        <w:tc>
          <w:tcPr>
            <w:tcW w:w="2093" w:type="dxa"/>
          </w:tcPr>
          <w:p w14:paraId="683DEDBE"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6946" w:type="dxa"/>
          </w:tcPr>
          <w:p w14:paraId="2AD67754" w14:textId="77777777" w:rsidR="00F07B1E" w:rsidRPr="00F45B69" w:rsidRDefault="00F07B1E" w:rsidP="008D1A8C">
            <w:pPr>
              <w:rPr>
                <w:rFonts w:asciiTheme="minorHAnsi" w:hAnsiTheme="minorHAnsi"/>
              </w:rPr>
            </w:pPr>
          </w:p>
        </w:tc>
      </w:tr>
      <w:tr w:rsidR="00F07B1E" w:rsidRPr="00F45B69" w14:paraId="77090C31" w14:textId="77777777" w:rsidTr="008D1A8C">
        <w:trPr>
          <w:trHeight w:val="300"/>
        </w:trPr>
        <w:tc>
          <w:tcPr>
            <w:tcW w:w="2093" w:type="dxa"/>
            <w:tcBorders>
              <w:bottom w:val="single" w:sz="2" w:space="0" w:color="auto"/>
            </w:tcBorders>
          </w:tcPr>
          <w:p w14:paraId="78C9AFA9"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 estudis: </w:t>
            </w:r>
          </w:p>
        </w:tc>
        <w:tc>
          <w:tcPr>
            <w:tcW w:w="6946" w:type="dxa"/>
            <w:tcBorders>
              <w:bottom w:val="single" w:sz="2" w:space="0" w:color="auto"/>
            </w:tcBorders>
          </w:tcPr>
          <w:p w14:paraId="6C64EDF0" w14:textId="77777777" w:rsidR="00F07B1E" w:rsidRPr="00F45B69" w:rsidRDefault="00F07B1E" w:rsidP="008D1A8C">
            <w:pPr>
              <w:rPr>
                <w:rFonts w:asciiTheme="minorHAnsi" w:hAnsiTheme="minorHAnsi"/>
              </w:rPr>
            </w:pPr>
          </w:p>
        </w:tc>
      </w:tr>
    </w:tbl>
    <w:p w14:paraId="3125A552" w14:textId="77777777" w:rsidR="00F07B1E" w:rsidRPr="00F45B69" w:rsidRDefault="00F07B1E" w:rsidP="00F07B1E">
      <w:pPr>
        <w:rPr>
          <w:rFonts w:asciiTheme="minorHAnsi" w:hAnsiTheme="minorHAnsi"/>
          <w:u w:val="single"/>
        </w:rPr>
      </w:pPr>
    </w:p>
    <w:p w14:paraId="262C6BF6" w14:textId="07C9EEFE"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tècnic de manteniment </w:t>
      </w:r>
      <w:r w:rsidRPr="00F45B69">
        <w:rPr>
          <w:rFonts w:asciiTheme="minorHAnsi" w:hAnsiTheme="minorHAnsi"/>
        </w:rPr>
        <w:t xml:space="preserve">en els contractes de serveis indicats en el quadre següent durant els darrers 10 anys i d’acord amb la tipologia definida en el punt </w:t>
      </w:r>
      <w:r w:rsidR="000A4F1B" w:rsidRPr="00F45B69">
        <w:rPr>
          <w:rFonts w:asciiTheme="minorHAnsi" w:hAnsiTheme="minorHAnsi"/>
        </w:rPr>
        <w:t>B.1.</w:t>
      </w:r>
    </w:p>
    <w:p w14:paraId="113689C5" w14:textId="77777777" w:rsidR="00F07B1E" w:rsidRPr="00F45B69" w:rsidRDefault="00F07B1E" w:rsidP="00F07B1E">
      <w:pPr>
        <w:rPr>
          <w:rFonts w:asciiTheme="minorHAnsi" w:hAnsiTheme="minorHAnsi"/>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650945E" w14:textId="77777777" w:rsidTr="008D1A8C">
        <w:tc>
          <w:tcPr>
            <w:tcW w:w="3085" w:type="dxa"/>
            <w:gridSpan w:val="3"/>
            <w:tcBorders>
              <w:top w:val="single" w:sz="12" w:space="0" w:color="auto"/>
              <w:left w:val="single" w:sz="12" w:space="0" w:color="auto"/>
              <w:bottom w:val="single" w:sz="12" w:space="0" w:color="auto"/>
            </w:tcBorders>
            <w:vAlign w:val="center"/>
          </w:tcPr>
          <w:p w14:paraId="7450166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3F77F3A3"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77CA910C"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312B7B96"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6C30F7A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2D9939BA"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6A4864D1"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(IVA exc)</w:t>
            </w:r>
          </w:p>
        </w:tc>
      </w:tr>
      <w:tr w:rsidR="00F07B1E" w:rsidRPr="00F45B69" w14:paraId="107C1940" w14:textId="77777777" w:rsidTr="008D1A8C">
        <w:tc>
          <w:tcPr>
            <w:tcW w:w="534" w:type="dxa"/>
            <w:tcBorders>
              <w:top w:val="single" w:sz="12" w:space="0" w:color="auto"/>
              <w:left w:val="single" w:sz="12" w:space="0" w:color="auto"/>
              <w:right w:val="single" w:sz="2" w:space="0" w:color="auto"/>
            </w:tcBorders>
          </w:tcPr>
          <w:p w14:paraId="0C58D050"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463C51C6"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1319E210"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63023E13"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8145CEE"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703E043A"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1635293F" w14:textId="77777777" w:rsidR="00F07B1E" w:rsidRPr="00F45B69" w:rsidRDefault="00F07B1E" w:rsidP="008D1A8C">
            <w:pPr>
              <w:rPr>
                <w:rFonts w:asciiTheme="minorHAnsi" w:hAnsiTheme="minorHAnsi"/>
              </w:rPr>
            </w:pPr>
          </w:p>
        </w:tc>
      </w:tr>
      <w:tr w:rsidR="00F07B1E" w:rsidRPr="00F45B69" w14:paraId="25366D0E" w14:textId="77777777" w:rsidTr="008D1A8C">
        <w:tc>
          <w:tcPr>
            <w:tcW w:w="534" w:type="dxa"/>
            <w:tcBorders>
              <w:left w:val="single" w:sz="12" w:space="0" w:color="auto"/>
              <w:right w:val="single" w:sz="2" w:space="0" w:color="auto"/>
            </w:tcBorders>
          </w:tcPr>
          <w:p w14:paraId="03E16B0B"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79D440B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EC37D67"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CAEB8D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5F6544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0BA31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77BD8BC" w14:textId="77777777" w:rsidR="00F07B1E" w:rsidRPr="00F45B69" w:rsidRDefault="00F07B1E" w:rsidP="008D1A8C">
            <w:pPr>
              <w:rPr>
                <w:rFonts w:asciiTheme="minorHAnsi" w:hAnsiTheme="minorHAnsi"/>
              </w:rPr>
            </w:pPr>
          </w:p>
        </w:tc>
      </w:tr>
      <w:tr w:rsidR="00F07B1E" w:rsidRPr="00F45B69" w14:paraId="342ED667" w14:textId="77777777" w:rsidTr="008D1A8C">
        <w:tc>
          <w:tcPr>
            <w:tcW w:w="534" w:type="dxa"/>
            <w:tcBorders>
              <w:left w:val="single" w:sz="12" w:space="0" w:color="auto"/>
              <w:right w:val="single" w:sz="2" w:space="0" w:color="auto"/>
            </w:tcBorders>
          </w:tcPr>
          <w:p w14:paraId="340273E0"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5D241E48"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DAA9C0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25318E2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26D8BC"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6255A67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ADF50E3" w14:textId="77777777" w:rsidR="00F07B1E" w:rsidRPr="00F45B69" w:rsidRDefault="00F07B1E" w:rsidP="008D1A8C">
            <w:pPr>
              <w:rPr>
                <w:rFonts w:asciiTheme="minorHAnsi" w:hAnsiTheme="minorHAnsi"/>
              </w:rPr>
            </w:pPr>
          </w:p>
        </w:tc>
      </w:tr>
      <w:tr w:rsidR="00F07B1E" w:rsidRPr="00F45B69" w14:paraId="47FC1A0C" w14:textId="77777777" w:rsidTr="008D1A8C">
        <w:tc>
          <w:tcPr>
            <w:tcW w:w="534" w:type="dxa"/>
            <w:tcBorders>
              <w:left w:val="single" w:sz="12" w:space="0" w:color="auto"/>
              <w:right w:val="single" w:sz="2" w:space="0" w:color="auto"/>
            </w:tcBorders>
          </w:tcPr>
          <w:p w14:paraId="03E40144"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D114AFE"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7B76E270"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AD9DFAC"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3667C10"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DB23C9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9CB5156" w14:textId="77777777" w:rsidR="00F07B1E" w:rsidRPr="00F45B69" w:rsidRDefault="00F07B1E" w:rsidP="008D1A8C">
            <w:pPr>
              <w:rPr>
                <w:rFonts w:asciiTheme="minorHAnsi" w:hAnsiTheme="minorHAnsi"/>
              </w:rPr>
            </w:pPr>
          </w:p>
        </w:tc>
      </w:tr>
      <w:tr w:rsidR="00F07B1E" w:rsidRPr="00F45B69" w14:paraId="45C7DAE5" w14:textId="77777777" w:rsidTr="008D1A8C">
        <w:tc>
          <w:tcPr>
            <w:tcW w:w="534" w:type="dxa"/>
            <w:tcBorders>
              <w:left w:val="single" w:sz="12" w:space="0" w:color="auto"/>
              <w:right w:val="single" w:sz="2" w:space="0" w:color="auto"/>
            </w:tcBorders>
          </w:tcPr>
          <w:p w14:paraId="2D8014FA"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25B193C3"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87E6A9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4CD13E1"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A806878"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B34933E"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018E96" w14:textId="77777777" w:rsidR="00F07B1E" w:rsidRPr="00F45B69" w:rsidRDefault="00F07B1E" w:rsidP="008D1A8C">
            <w:pPr>
              <w:rPr>
                <w:rFonts w:asciiTheme="minorHAnsi" w:hAnsiTheme="minorHAnsi"/>
              </w:rPr>
            </w:pPr>
          </w:p>
        </w:tc>
      </w:tr>
      <w:tr w:rsidR="00F07B1E" w:rsidRPr="00F45B69" w14:paraId="338AA045" w14:textId="77777777" w:rsidTr="008D1A8C">
        <w:tc>
          <w:tcPr>
            <w:tcW w:w="534" w:type="dxa"/>
            <w:tcBorders>
              <w:left w:val="single" w:sz="12" w:space="0" w:color="auto"/>
              <w:right w:val="single" w:sz="2" w:space="0" w:color="auto"/>
            </w:tcBorders>
          </w:tcPr>
          <w:p w14:paraId="1F256B32"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798E152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ACDAD7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F85833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60083AB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6C12E83"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C221BA0" w14:textId="77777777" w:rsidR="00F07B1E" w:rsidRPr="00F45B69" w:rsidRDefault="00F07B1E" w:rsidP="008D1A8C">
            <w:pPr>
              <w:rPr>
                <w:rFonts w:asciiTheme="minorHAnsi" w:hAnsiTheme="minorHAnsi"/>
              </w:rPr>
            </w:pPr>
          </w:p>
        </w:tc>
      </w:tr>
      <w:tr w:rsidR="00F07B1E" w:rsidRPr="00F45B69" w14:paraId="758A590A" w14:textId="77777777" w:rsidTr="008D1A8C">
        <w:tc>
          <w:tcPr>
            <w:tcW w:w="534" w:type="dxa"/>
            <w:tcBorders>
              <w:left w:val="single" w:sz="12" w:space="0" w:color="auto"/>
              <w:right w:val="single" w:sz="2" w:space="0" w:color="auto"/>
            </w:tcBorders>
          </w:tcPr>
          <w:p w14:paraId="6833340E"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F60F7B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160D1B2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D6721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0E2CF0B"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82D9CCF"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58E5736F" w14:textId="77777777" w:rsidR="00F07B1E" w:rsidRPr="00F45B69" w:rsidRDefault="00F07B1E" w:rsidP="008D1A8C">
            <w:pPr>
              <w:rPr>
                <w:rFonts w:asciiTheme="minorHAnsi" w:hAnsiTheme="minorHAnsi"/>
              </w:rPr>
            </w:pPr>
          </w:p>
        </w:tc>
      </w:tr>
      <w:tr w:rsidR="00F07B1E" w:rsidRPr="00F45B69" w14:paraId="32640F1D" w14:textId="77777777" w:rsidTr="008D1A8C">
        <w:tc>
          <w:tcPr>
            <w:tcW w:w="534" w:type="dxa"/>
            <w:tcBorders>
              <w:left w:val="single" w:sz="12" w:space="0" w:color="auto"/>
              <w:right w:val="single" w:sz="2" w:space="0" w:color="auto"/>
            </w:tcBorders>
          </w:tcPr>
          <w:p w14:paraId="5786CE2A"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69A0131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D08965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D7D858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377EBF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AA4933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6AF6936" w14:textId="77777777" w:rsidR="00F07B1E" w:rsidRPr="00F45B69" w:rsidRDefault="00F07B1E" w:rsidP="008D1A8C">
            <w:pPr>
              <w:rPr>
                <w:rFonts w:asciiTheme="minorHAnsi" w:hAnsiTheme="minorHAnsi"/>
              </w:rPr>
            </w:pPr>
          </w:p>
        </w:tc>
      </w:tr>
      <w:tr w:rsidR="00F07B1E" w:rsidRPr="00F45B69" w14:paraId="39C47008" w14:textId="77777777" w:rsidTr="008D1A8C">
        <w:tc>
          <w:tcPr>
            <w:tcW w:w="534" w:type="dxa"/>
            <w:tcBorders>
              <w:left w:val="single" w:sz="12" w:space="0" w:color="auto"/>
              <w:right w:val="single" w:sz="2" w:space="0" w:color="auto"/>
            </w:tcBorders>
          </w:tcPr>
          <w:p w14:paraId="43A4A4DA"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E550674"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EE5600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0A1450F"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5E30E7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2AFBA8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A93F902" w14:textId="77777777" w:rsidR="00F07B1E" w:rsidRPr="00F45B69" w:rsidRDefault="00F07B1E" w:rsidP="008D1A8C">
            <w:pPr>
              <w:rPr>
                <w:rFonts w:asciiTheme="minorHAnsi" w:hAnsiTheme="minorHAnsi"/>
              </w:rPr>
            </w:pPr>
          </w:p>
        </w:tc>
      </w:tr>
      <w:tr w:rsidR="00F07B1E" w:rsidRPr="00F45B69" w14:paraId="062A2152" w14:textId="77777777" w:rsidTr="008D1A8C">
        <w:tc>
          <w:tcPr>
            <w:tcW w:w="534" w:type="dxa"/>
            <w:tcBorders>
              <w:left w:val="single" w:sz="12" w:space="0" w:color="auto"/>
              <w:bottom w:val="single" w:sz="12" w:space="0" w:color="auto"/>
              <w:right w:val="single" w:sz="2" w:space="0" w:color="auto"/>
            </w:tcBorders>
          </w:tcPr>
          <w:p w14:paraId="400AC67C"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786D6C3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18DE87A1"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2C05DDC4"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78197D78"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04EF5990"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6D4B8B41" w14:textId="77777777" w:rsidR="00F07B1E" w:rsidRPr="00F45B69" w:rsidRDefault="00F07B1E" w:rsidP="008D1A8C">
            <w:pPr>
              <w:rPr>
                <w:rFonts w:asciiTheme="minorHAnsi" w:hAnsiTheme="minorHAnsi"/>
              </w:rPr>
            </w:pPr>
          </w:p>
        </w:tc>
      </w:tr>
      <w:tr w:rsidR="00F07B1E" w:rsidRPr="00F45B69" w14:paraId="41534BE8"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194CFF10"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39E1CC19"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265FB945" w14:textId="77777777" w:rsidR="00F07B1E" w:rsidRPr="00F45B69" w:rsidRDefault="00F07B1E" w:rsidP="008D1A8C">
            <w:pPr>
              <w:jc w:val="right"/>
              <w:rPr>
                <w:rFonts w:asciiTheme="minorHAnsi" w:hAnsiTheme="minorHAnsi"/>
                <w:b/>
              </w:rPr>
            </w:pPr>
          </w:p>
        </w:tc>
      </w:tr>
    </w:tbl>
    <w:p w14:paraId="3393D3D5"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xml:space="preserve"> </w:t>
      </w:r>
    </w:p>
    <w:p w14:paraId="49324FF8"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7866EC0F"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tècnic principal.</w:t>
      </w:r>
    </w:p>
    <w:p w14:paraId="1F7AFC41" w14:textId="77777777" w:rsidR="00F07B1E" w:rsidRPr="00F45B69" w:rsidRDefault="00F07B1E" w:rsidP="00F07B1E">
      <w:pPr>
        <w:rPr>
          <w:rFonts w:asciiTheme="minorHAnsi" w:hAnsiTheme="minorHAnsi"/>
        </w:rPr>
      </w:pPr>
    </w:p>
    <w:p w14:paraId="4C2C0661" w14:textId="44B9CB92"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w:t>
      </w:r>
      <w:r w:rsidR="00406170">
        <w:rPr>
          <w:rFonts w:asciiTheme="minorHAnsi" w:hAnsiTheme="minorHAnsi"/>
          <w:color w:val="auto"/>
        </w:rPr>
        <w:t xml:space="preserve"> declaració, juntament amb el</w:t>
      </w:r>
      <w:r w:rsidRPr="00F45B69">
        <w:rPr>
          <w:rFonts w:asciiTheme="minorHAnsi" w:hAnsiTheme="minorHAnsi"/>
          <w:color w:val="auto"/>
        </w:rPr>
        <w:t xml:space="preserve"> CV. Caldrà adjuntar un certificat de bona execució per a cadascun dels serveis indicats.</w:t>
      </w:r>
    </w:p>
    <w:p w14:paraId="4FFD9CFE"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42"/>
        <w:gridCol w:w="4053"/>
      </w:tblGrid>
      <w:tr w:rsidR="00F07B1E" w:rsidRPr="00F45B69" w14:paraId="310435A6" w14:textId="77777777" w:rsidTr="008D1A8C">
        <w:tc>
          <w:tcPr>
            <w:tcW w:w="4928" w:type="dxa"/>
            <w:vAlign w:val="bottom"/>
          </w:tcPr>
          <w:p w14:paraId="4F7C8960" w14:textId="77777777" w:rsidR="00F07B1E" w:rsidRPr="00F45B69" w:rsidRDefault="00F07B1E" w:rsidP="008D1A8C">
            <w:pPr>
              <w:jc w:val="center"/>
              <w:rPr>
                <w:rFonts w:asciiTheme="minorHAnsi" w:hAnsiTheme="minorHAnsi"/>
              </w:rPr>
            </w:pPr>
          </w:p>
          <w:p w14:paraId="77AEFE30" w14:textId="77777777" w:rsidR="00F07B1E" w:rsidRPr="00F45B69" w:rsidRDefault="00F07B1E" w:rsidP="008D1A8C">
            <w:pPr>
              <w:jc w:val="center"/>
              <w:rPr>
                <w:rFonts w:asciiTheme="minorHAnsi" w:hAnsiTheme="minorHAnsi"/>
              </w:rPr>
            </w:pPr>
          </w:p>
          <w:p w14:paraId="0F5A813C" w14:textId="4C2092E0" w:rsidR="00F07B1E" w:rsidRPr="00F45B69" w:rsidRDefault="00F07B1E" w:rsidP="008D1A8C">
            <w:pPr>
              <w:jc w:val="center"/>
              <w:rPr>
                <w:rFonts w:asciiTheme="minorHAnsi" w:hAnsiTheme="minorHAnsi"/>
              </w:rPr>
            </w:pPr>
          </w:p>
          <w:p w14:paraId="18AF89AD" w14:textId="567D0288" w:rsidR="000A4F1B" w:rsidRPr="00F45B69" w:rsidRDefault="000A4F1B" w:rsidP="008D1A8C">
            <w:pPr>
              <w:jc w:val="center"/>
              <w:rPr>
                <w:rFonts w:asciiTheme="minorHAnsi" w:hAnsiTheme="minorHAnsi"/>
              </w:rPr>
            </w:pPr>
          </w:p>
          <w:p w14:paraId="14D70E93" w14:textId="3AC82074" w:rsidR="000A4F1B" w:rsidRPr="00F45B69" w:rsidRDefault="000A4F1B" w:rsidP="008D1A8C">
            <w:pPr>
              <w:jc w:val="center"/>
              <w:rPr>
                <w:rFonts w:asciiTheme="minorHAnsi" w:hAnsiTheme="minorHAnsi"/>
              </w:rPr>
            </w:pPr>
          </w:p>
          <w:p w14:paraId="2A91D0BE" w14:textId="77777777" w:rsidR="000A4F1B" w:rsidRPr="00F45B69" w:rsidRDefault="000A4F1B" w:rsidP="008D1A8C">
            <w:pPr>
              <w:jc w:val="center"/>
              <w:rPr>
                <w:rFonts w:asciiTheme="minorHAnsi" w:hAnsiTheme="minorHAnsi"/>
              </w:rPr>
            </w:pPr>
          </w:p>
          <w:p w14:paraId="1E1C8FC6"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48C46284" w14:textId="77777777" w:rsidR="00F07B1E" w:rsidRPr="00F45B69" w:rsidRDefault="00F07B1E" w:rsidP="008D1A8C">
            <w:pPr>
              <w:jc w:val="center"/>
              <w:rPr>
                <w:rFonts w:asciiTheme="minorHAnsi" w:hAnsiTheme="minorHAnsi"/>
              </w:rPr>
            </w:pPr>
            <w:r w:rsidRPr="00F45B69">
              <w:rPr>
                <w:rFonts w:asciiTheme="minorHAnsi" w:hAnsiTheme="minorHAnsi"/>
              </w:rPr>
              <w:t>Signatura del Tècnic/a Principal</w:t>
            </w:r>
          </w:p>
        </w:tc>
      </w:tr>
      <w:tr w:rsidR="00F07B1E" w:rsidRPr="00F45B69" w14:paraId="57D84DF0" w14:textId="77777777" w:rsidTr="008D1A8C">
        <w:tc>
          <w:tcPr>
            <w:tcW w:w="4928" w:type="dxa"/>
          </w:tcPr>
          <w:p w14:paraId="4A188062" w14:textId="77777777" w:rsidR="000A4F1B" w:rsidRPr="00F45B69" w:rsidRDefault="000A4F1B" w:rsidP="008D1A8C">
            <w:pPr>
              <w:rPr>
                <w:rFonts w:asciiTheme="minorHAnsi" w:hAnsiTheme="minorHAnsi"/>
              </w:rPr>
            </w:pPr>
          </w:p>
          <w:p w14:paraId="3655B374" w14:textId="77777777" w:rsidR="00F07B1E" w:rsidRPr="00F45B69" w:rsidRDefault="00F07B1E" w:rsidP="008D1A8C">
            <w:pPr>
              <w:rPr>
                <w:rFonts w:asciiTheme="minorHAnsi" w:hAnsiTheme="minorHAnsi"/>
              </w:rPr>
            </w:pPr>
            <w:r w:rsidRPr="00F45B69">
              <w:rPr>
                <w:rFonts w:asciiTheme="minorHAnsi" w:hAnsiTheme="minorHAnsi"/>
              </w:rPr>
              <w:t>Data i lloc:</w:t>
            </w:r>
          </w:p>
          <w:p w14:paraId="098AF707" w14:textId="7F172790" w:rsidR="000A4F1B" w:rsidRPr="00F45B69" w:rsidRDefault="000A4F1B" w:rsidP="008D1A8C">
            <w:pPr>
              <w:rPr>
                <w:rFonts w:asciiTheme="minorHAnsi" w:hAnsiTheme="minorHAnsi"/>
              </w:rPr>
            </w:pPr>
          </w:p>
        </w:tc>
        <w:tc>
          <w:tcPr>
            <w:tcW w:w="4536" w:type="dxa"/>
          </w:tcPr>
          <w:p w14:paraId="05C3735D" w14:textId="77777777" w:rsidR="000A4F1B" w:rsidRPr="00F45B69" w:rsidRDefault="000A4F1B" w:rsidP="008D1A8C">
            <w:pPr>
              <w:rPr>
                <w:rFonts w:asciiTheme="minorHAnsi" w:hAnsiTheme="minorHAnsi"/>
              </w:rPr>
            </w:pPr>
          </w:p>
          <w:p w14:paraId="3333733A" w14:textId="1C04F8A4" w:rsidR="00F07B1E" w:rsidRPr="00F45B69" w:rsidRDefault="00F07B1E" w:rsidP="008D1A8C">
            <w:pPr>
              <w:rPr>
                <w:rFonts w:asciiTheme="minorHAnsi" w:hAnsiTheme="minorHAnsi"/>
              </w:rPr>
            </w:pPr>
            <w:r w:rsidRPr="00F45B69">
              <w:rPr>
                <w:rFonts w:asciiTheme="minorHAnsi" w:hAnsiTheme="minorHAnsi"/>
              </w:rPr>
              <w:t>Data i lloc</w:t>
            </w:r>
          </w:p>
        </w:tc>
      </w:tr>
    </w:tbl>
    <w:p w14:paraId="2032D02C" w14:textId="77777777" w:rsidR="00F07B1E" w:rsidRPr="00F45B69" w:rsidRDefault="00F07B1E" w:rsidP="00F07B1E">
      <w:pPr>
        <w:rPr>
          <w:rFonts w:asciiTheme="minorHAnsi" w:hAnsiTheme="minorHAnsi"/>
          <w:b/>
        </w:rPr>
      </w:pPr>
    </w:p>
    <w:p w14:paraId="0B37565E" w14:textId="2C9334B7" w:rsidR="00FA56C8" w:rsidRPr="00F45B69" w:rsidRDefault="00F07B1E">
      <w:pPr>
        <w:rPr>
          <w:rFonts w:asciiTheme="minorHAnsi" w:hAnsiTheme="minorHAnsi"/>
          <w:i/>
        </w:rPr>
      </w:pPr>
      <w:r w:rsidRPr="00F45B69">
        <w:rPr>
          <w:rFonts w:asciiTheme="minorHAnsi" w:hAnsiTheme="minorHAnsi"/>
          <w:i/>
        </w:rPr>
        <w:t>Aquesta fulla caldrà complimentar-la per a cada operari a disposició del servei</w:t>
      </w:r>
    </w:p>
    <w:sectPr w:rsidR="00FA56C8" w:rsidRPr="00F45B69" w:rsidSect="00851BB9">
      <w:headerReference w:type="default" r:id="rId12"/>
      <w:footerReference w:type="default" r:id="rId13"/>
      <w:pgSz w:w="11907" w:h="16840" w:code="9"/>
      <w:pgMar w:top="1843" w:right="1701" w:bottom="1702" w:left="1701" w:header="709" w:footer="618" w:gutter="0"/>
      <w:cols w:space="708"/>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5FB7C1" w16cex:dateUtc="2025-06-03T13:03:00.909Z"/>
  <w16cex:commentExtensible w16cex:durableId="6EF5B4F0" w16cex:dateUtc="2025-06-03T13:03:13.404Z"/>
  <w16cex:commentExtensible w16cex:durableId="4C700CEC" w16cex:dateUtc="2025-06-13T06:30:19.991Z"/>
  <w16cex:commentExtensible w16cex:durableId="3258461C" w16cex:dateUtc="2025-06-11T12:22:22.241Z"/>
  <w16cex:commentExtensible w16cex:durableId="4C8E57D3" w16cex:dateUtc="2025-06-03T13:07:00.802Z"/>
  <w16cex:commentExtensible w16cex:durableId="5F138E9D" w16cex:dateUtc="2025-06-11T12:21:06.927Z"/>
  <w16cex:commentExtensible w16cex:durableId="451CC2E1" w16cex:dateUtc="2025-06-11T12:12:39.703Z"/>
  <w16cex:commentExtensible w16cex:durableId="137259A3" w16cex:dateUtc="2025-06-05T09:03:27.212Z"/>
</w16cex:commentsExtensible>
</file>

<file path=word/commentsIds.xml><?xml version="1.0" encoding="utf-8"?>
<w16cid:commentsIds xmlns:mc="http://schemas.openxmlformats.org/markup-compatibility/2006" xmlns:w16cid="http://schemas.microsoft.com/office/word/2016/wordml/cid" mc:Ignorable="w16cid">
  <w16cid:commentId w16cid:paraId="07C0E23A" w16cid:durableId="7AFE9A06"/>
  <w16cid:commentId w16cid:paraId="0DB3904F" w16cid:durableId="6B73FD37"/>
  <w16cid:commentId w16cid:paraId="7622549F" w16cid:durableId="255FB7C1"/>
  <w16cid:commentId w16cid:paraId="4E22139C" w16cid:durableId="6EF5B4F0"/>
  <w16cid:commentId w16cid:paraId="00E34099" w16cid:durableId="4C8E57D3"/>
  <w16cid:commentId w16cid:paraId="0430683A" w16cid:durableId="137259A3"/>
  <w16cid:commentId w16cid:paraId="1699DB48" w16cid:durableId="451CC2E1"/>
  <w16cid:commentId w16cid:paraId="6B432A5A" w16cid:durableId="5F138E9D"/>
  <w16cid:commentId w16cid:paraId="704819FF" w16cid:durableId="3258461C"/>
  <w16cid:commentId w16cid:paraId="4545E9CC" w16cid:durableId="4C700C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0887" w14:textId="77777777" w:rsidR="006E77DB" w:rsidRDefault="006E77DB">
      <w:r>
        <w:separator/>
      </w:r>
    </w:p>
  </w:endnote>
  <w:endnote w:type="continuationSeparator" w:id="0">
    <w:p w14:paraId="7F65F84B" w14:textId="77777777" w:rsidR="006E77DB" w:rsidRDefault="006E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F0B0" w14:textId="16B5F45A" w:rsidR="006E77DB" w:rsidRDefault="006E77DB" w:rsidP="00765D59">
    <w:pPr>
      <w:pStyle w:val="Peu"/>
      <w:jc w:val="right"/>
      <w:rPr>
        <w:rFonts w:ascii="Arial" w:hAnsi="Arial" w:cs="Arial"/>
        <w:i/>
        <w:color w:val="7F7F7F"/>
        <w:sz w:val="16"/>
        <w:szCs w:val="16"/>
      </w:rPr>
    </w:pPr>
    <w:r w:rsidRPr="00371246">
      <w:rPr>
        <w:rFonts w:ascii="Arial" w:hAnsi="Arial" w:cs="Arial"/>
        <w:noProof/>
        <w:color w:val="7F7F7F"/>
        <w:sz w:val="16"/>
        <w:szCs w:val="16"/>
        <w:lang w:eastAsia="ca-ES"/>
      </w:rPr>
      <w:drawing>
        <wp:anchor distT="0" distB="0" distL="0" distR="0" simplePos="0" relativeHeight="251657216" behindDoc="0" locked="0" layoutInCell="1" allowOverlap="1" wp14:anchorId="1DEBBF3F" wp14:editId="751FF47F">
          <wp:simplePos x="0" y="0"/>
          <wp:positionH relativeFrom="page">
            <wp:posOffset>1077946</wp:posOffset>
          </wp:positionH>
          <wp:positionV relativeFrom="page">
            <wp:posOffset>9984752</wp:posOffset>
          </wp:positionV>
          <wp:extent cx="1746250" cy="195902"/>
          <wp:effectExtent l="0" t="0" r="635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anchor>
      </w:drawing>
    </w:r>
    <w:r w:rsidRPr="00371246">
      <w:rPr>
        <w:rFonts w:ascii="Arial" w:hAnsi="Arial" w:cs="Arial"/>
        <w:color w:val="7F7F7F"/>
        <w:sz w:val="14"/>
        <w:szCs w:val="16"/>
      </w:rPr>
      <w:t xml:space="preserve">Pàgina </w:t>
    </w:r>
    <w:r w:rsidRPr="00371246">
      <w:rPr>
        <w:rFonts w:ascii="Arial" w:hAnsi="Arial" w:cs="Arial"/>
        <w:b/>
        <w:color w:val="7F7F7F"/>
        <w:sz w:val="14"/>
        <w:szCs w:val="16"/>
      </w:rPr>
      <w:fldChar w:fldCharType="begin"/>
    </w:r>
    <w:r w:rsidRPr="00371246">
      <w:rPr>
        <w:rFonts w:ascii="Arial" w:hAnsi="Arial" w:cs="Arial"/>
        <w:b/>
        <w:color w:val="7F7F7F"/>
        <w:sz w:val="14"/>
        <w:szCs w:val="16"/>
      </w:rPr>
      <w:instrText>PAGE  \* Arabic  \* MERGEFORMAT</w:instrText>
    </w:r>
    <w:r w:rsidRPr="00371246">
      <w:rPr>
        <w:rFonts w:ascii="Arial" w:hAnsi="Arial" w:cs="Arial"/>
        <w:b/>
        <w:color w:val="7F7F7F"/>
        <w:sz w:val="14"/>
        <w:szCs w:val="16"/>
      </w:rPr>
      <w:fldChar w:fldCharType="separate"/>
    </w:r>
    <w:r w:rsidR="00D804FB">
      <w:rPr>
        <w:rFonts w:ascii="Arial" w:hAnsi="Arial" w:cs="Arial"/>
        <w:b/>
        <w:noProof/>
        <w:color w:val="7F7F7F"/>
        <w:sz w:val="14"/>
        <w:szCs w:val="16"/>
      </w:rPr>
      <w:t>2</w:t>
    </w:r>
    <w:r w:rsidRPr="00371246">
      <w:rPr>
        <w:rFonts w:ascii="Arial" w:hAnsi="Arial" w:cs="Arial"/>
        <w:b/>
        <w:color w:val="7F7F7F"/>
        <w:sz w:val="14"/>
        <w:szCs w:val="16"/>
      </w:rPr>
      <w:fldChar w:fldCharType="end"/>
    </w:r>
    <w:r w:rsidRPr="00371246">
      <w:rPr>
        <w:rFonts w:ascii="Arial" w:hAnsi="Arial" w:cs="Arial"/>
        <w:color w:val="7F7F7F"/>
        <w:sz w:val="14"/>
        <w:szCs w:val="16"/>
      </w:rPr>
      <w:t xml:space="preserve"> de </w:t>
    </w:r>
    <w:fldSimple w:instr="NUMPAGES  \* Arabic  \* MERGEFORMAT">
      <w:r w:rsidR="00D804FB" w:rsidRPr="00D804FB">
        <w:rPr>
          <w:rFonts w:ascii="Arial" w:hAnsi="Arial" w:cs="Arial"/>
          <w:b/>
          <w:noProof/>
          <w:color w:val="7F7F7F"/>
          <w:sz w:val="14"/>
          <w:szCs w:val="16"/>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4CE2" w14:textId="77777777" w:rsidR="006E77DB" w:rsidRDefault="006E77DB">
      <w:r>
        <w:separator/>
      </w:r>
    </w:p>
  </w:footnote>
  <w:footnote w:type="continuationSeparator" w:id="0">
    <w:p w14:paraId="62305572" w14:textId="77777777" w:rsidR="006E77DB" w:rsidRDefault="006E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123E9" w14:textId="77777777" w:rsidR="006E77DB" w:rsidRDefault="006E77DB" w:rsidP="00BA20AE">
    <w:pPr>
      <w:pStyle w:val="Capalera"/>
      <w:tabs>
        <w:tab w:val="clear" w:pos="4252"/>
        <w:tab w:val="clear" w:pos="8504"/>
        <w:tab w:val="left" w:pos="5996"/>
      </w:tabs>
    </w:pPr>
    <w:r>
      <w:rPr>
        <w:noProof/>
        <w:lang w:eastAsia="ca-ES"/>
      </w:rPr>
      <w:drawing>
        <wp:anchor distT="0" distB="0" distL="114300" distR="114300" simplePos="0" relativeHeight="251658752" behindDoc="1" locked="0" layoutInCell="1" allowOverlap="1" wp14:anchorId="38C779A0" wp14:editId="486C405C">
          <wp:simplePos x="0" y="0"/>
          <wp:positionH relativeFrom="column">
            <wp:posOffset>5715</wp:posOffset>
          </wp:positionH>
          <wp:positionV relativeFrom="paragraph">
            <wp:posOffset>111760</wp:posOffset>
          </wp:positionV>
          <wp:extent cx="1504950" cy="429260"/>
          <wp:effectExtent l="0" t="0" r="0" b="8890"/>
          <wp:wrapTight wrapText="bothSides">
            <wp:wrapPolygon edited="0">
              <wp:start x="1914" y="0"/>
              <wp:lineTo x="273" y="20130"/>
              <wp:lineTo x="820" y="21089"/>
              <wp:lineTo x="8476" y="21089"/>
              <wp:lineTo x="9843" y="21089"/>
              <wp:lineTo x="21327" y="21089"/>
              <wp:lineTo x="21327" y="3834"/>
              <wp:lineTo x="13944" y="0"/>
              <wp:lineTo x="1914"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Salut HUB.png"/>
                  <pic:cNvPicPr/>
                </pic:nvPicPr>
                <pic:blipFill>
                  <a:blip r:embed="rId1" cstate="print">
                    <a:extLst>
                      <a:ext uri="{28A0092B-C50C-407E-A947-70E740481C1C}">
                        <a14:useLocalDpi xmlns:a14="http://schemas.microsoft.com/office/drawing/2010/main" val="0"/>
                      </a:ext>
                    </a:extLst>
                  </a:blip>
                  <a:srcRect l="43307"/>
                  <a:stretch>
                    <a:fillRect/>
                  </a:stretch>
                </pic:blipFill>
                <pic:spPr>
                  <a:xfrm>
                    <a:off x="0" y="0"/>
                    <a:ext cx="1504950" cy="4292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72"/>
    <w:multiLevelType w:val="hybridMultilevel"/>
    <w:tmpl w:val="3006C348"/>
    <w:lvl w:ilvl="0" w:tplc="6A1421D4">
      <w:numFmt w:val="bullet"/>
      <w:lvlText w:val="-"/>
      <w:lvlJc w:val="left"/>
      <w:pPr>
        <w:ind w:left="405" w:hanging="360"/>
      </w:pPr>
      <w:rPr>
        <w:rFonts w:ascii="Calibri Light" w:eastAsia="Times New Roman" w:hAnsi="Calibri Light" w:cs="Arial"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1" w15:restartNumberingAfterBreak="0">
    <w:nsid w:val="00A444B8"/>
    <w:multiLevelType w:val="hybridMultilevel"/>
    <w:tmpl w:val="23608FF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23B44F9"/>
    <w:multiLevelType w:val="hybridMultilevel"/>
    <w:tmpl w:val="3CB417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3E3A5C"/>
    <w:multiLevelType w:val="hybridMultilevel"/>
    <w:tmpl w:val="480C7A2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6947A50"/>
    <w:multiLevelType w:val="hybridMultilevel"/>
    <w:tmpl w:val="29E8EC64"/>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08C80254"/>
    <w:multiLevelType w:val="hybridMultilevel"/>
    <w:tmpl w:val="F6223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CA3236"/>
    <w:multiLevelType w:val="hybridMultilevel"/>
    <w:tmpl w:val="F11665A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7" w15:restartNumberingAfterBreak="0">
    <w:nsid w:val="0CA96024"/>
    <w:multiLevelType w:val="hybridMultilevel"/>
    <w:tmpl w:val="44AAAD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D455321"/>
    <w:multiLevelType w:val="hybridMultilevel"/>
    <w:tmpl w:val="4426DF6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15:restartNumberingAfterBreak="0">
    <w:nsid w:val="156A2FA5"/>
    <w:multiLevelType w:val="hybridMultilevel"/>
    <w:tmpl w:val="091AA960"/>
    <w:lvl w:ilvl="0" w:tplc="4C4A4A20">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9E360C0"/>
    <w:multiLevelType w:val="multilevel"/>
    <w:tmpl w:val="E6B8E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56D12"/>
    <w:multiLevelType w:val="hybridMultilevel"/>
    <w:tmpl w:val="286E6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5B2502"/>
    <w:multiLevelType w:val="hybridMultilevel"/>
    <w:tmpl w:val="C490484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9728DB"/>
    <w:multiLevelType w:val="hybridMultilevel"/>
    <w:tmpl w:val="43E8660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45E5FC1"/>
    <w:multiLevelType w:val="multilevel"/>
    <w:tmpl w:val="7FF8C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6165C"/>
    <w:multiLevelType w:val="multilevel"/>
    <w:tmpl w:val="E8EAF46A"/>
    <w:lvl w:ilvl="0">
      <w:start w:val="3"/>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3539F2"/>
    <w:multiLevelType w:val="hybridMultilevel"/>
    <w:tmpl w:val="6A801378"/>
    <w:lvl w:ilvl="0" w:tplc="4C4A4A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6246D1"/>
    <w:multiLevelType w:val="hybridMultilevel"/>
    <w:tmpl w:val="BAF8766C"/>
    <w:lvl w:ilvl="0" w:tplc="6DF274B4">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2EE11A85"/>
    <w:multiLevelType w:val="hybridMultilevel"/>
    <w:tmpl w:val="4F8ACCBA"/>
    <w:lvl w:ilvl="0" w:tplc="A0EC254E">
      <w:start w:val="1"/>
      <w:numFmt w:val="bullet"/>
      <w:lvlText w:val=""/>
      <w:lvlJc w:val="left"/>
      <w:pPr>
        <w:ind w:left="644" w:hanging="360"/>
      </w:pPr>
      <w:rPr>
        <w:rFonts w:ascii="Wingdings" w:hAnsi="Wingdings" w:hint="default"/>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19" w15:restartNumberingAfterBreak="0">
    <w:nsid w:val="2FCC6097"/>
    <w:multiLevelType w:val="hybridMultilevel"/>
    <w:tmpl w:val="B412A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7F2B05"/>
    <w:multiLevelType w:val="hybridMultilevel"/>
    <w:tmpl w:val="293A064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0844A0E"/>
    <w:multiLevelType w:val="hybridMultilevel"/>
    <w:tmpl w:val="6A56ED28"/>
    <w:lvl w:ilvl="0" w:tplc="AAE2376A">
      <w:start w:val="1"/>
      <w:numFmt w:val="decimal"/>
      <w:lvlText w:val="%1."/>
      <w:lvlJc w:val="left"/>
      <w:pPr>
        <w:ind w:left="383" w:hanging="243"/>
      </w:pPr>
      <w:rPr>
        <w:rFonts w:ascii="Calibri" w:eastAsia="Calibri" w:hAnsi="Calibri" w:cs="Calibri" w:hint="default"/>
        <w:w w:val="99"/>
        <w:sz w:val="24"/>
        <w:szCs w:val="24"/>
      </w:rPr>
    </w:lvl>
    <w:lvl w:ilvl="1" w:tplc="35D8EB46">
      <w:numFmt w:val="bullet"/>
      <w:lvlText w:val="•"/>
      <w:lvlJc w:val="left"/>
      <w:pPr>
        <w:ind w:left="1280" w:hanging="243"/>
      </w:pPr>
      <w:rPr>
        <w:rFonts w:hint="default"/>
      </w:rPr>
    </w:lvl>
    <w:lvl w:ilvl="2" w:tplc="80DAB314">
      <w:numFmt w:val="bullet"/>
      <w:lvlText w:val="•"/>
      <w:lvlJc w:val="left"/>
      <w:pPr>
        <w:ind w:left="2180" w:hanging="243"/>
      </w:pPr>
      <w:rPr>
        <w:rFonts w:hint="default"/>
      </w:rPr>
    </w:lvl>
    <w:lvl w:ilvl="3" w:tplc="A5540CD8">
      <w:numFmt w:val="bullet"/>
      <w:lvlText w:val="•"/>
      <w:lvlJc w:val="left"/>
      <w:pPr>
        <w:ind w:left="3080" w:hanging="243"/>
      </w:pPr>
      <w:rPr>
        <w:rFonts w:hint="default"/>
      </w:rPr>
    </w:lvl>
    <w:lvl w:ilvl="4" w:tplc="0092254A">
      <w:numFmt w:val="bullet"/>
      <w:lvlText w:val="•"/>
      <w:lvlJc w:val="left"/>
      <w:pPr>
        <w:ind w:left="3980" w:hanging="243"/>
      </w:pPr>
      <w:rPr>
        <w:rFonts w:hint="default"/>
      </w:rPr>
    </w:lvl>
    <w:lvl w:ilvl="5" w:tplc="D76261AA">
      <w:numFmt w:val="bullet"/>
      <w:lvlText w:val="•"/>
      <w:lvlJc w:val="left"/>
      <w:pPr>
        <w:ind w:left="4880" w:hanging="243"/>
      </w:pPr>
      <w:rPr>
        <w:rFonts w:hint="default"/>
      </w:rPr>
    </w:lvl>
    <w:lvl w:ilvl="6" w:tplc="320EB376">
      <w:numFmt w:val="bullet"/>
      <w:lvlText w:val="•"/>
      <w:lvlJc w:val="left"/>
      <w:pPr>
        <w:ind w:left="5780" w:hanging="243"/>
      </w:pPr>
      <w:rPr>
        <w:rFonts w:hint="default"/>
      </w:rPr>
    </w:lvl>
    <w:lvl w:ilvl="7" w:tplc="583EBA10">
      <w:numFmt w:val="bullet"/>
      <w:lvlText w:val="•"/>
      <w:lvlJc w:val="left"/>
      <w:pPr>
        <w:ind w:left="6680" w:hanging="243"/>
      </w:pPr>
      <w:rPr>
        <w:rFonts w:hint="default"/>
      </w:rPr>
    </w:lvl>
    <w:lvl w:ilvl="8" w:tplc="A67A4650">
      <w:numFmt w:val="bullet"/>
      <w:lvlText w:val="•"/>
      <w:lvlJc w:val="left"/>
      <w:pPr>
        <w:ind w:left="7580" w:hanging="243"/>
      </w:pPr>
      <w:rPr>
        <w:rFonts w:hint="default"/>
      </w:rPr>
    </w:lvl>
  </w:abstractNum>
  <w:abstractNum w:abstractNumId="22" w15:restartNumberingAfterBreak="0">
    <w:nsid w:val="4125637D"/>
    <w:multiLevelType w:val="hybridMultilevel"/>
    <w:tmpl w:val="299A5940"/>
    <w:lvl w:ilvl="0" w:tplc="B62A1BC8">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3" w15:restartNumberingAfterBreak="0">
    <w:nsid w:val="51CE11E6"/>
    <w:multiLevelType w:val="hybridMultilevel"/>
    <w:tmpl w:val="BE94D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730088"/>
    <w:multiLevelType w:val="hybridMultilevel"/>
    <w:tmpl w:val="0E5C37F0"/>
    <w:lvl w:ilvl="0" w:tplc="1FF8F1B6">
      <w:start w:val="2"/>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FB6E10"/>
    <w:multiLevelType w:val="hybridMultilevel"/>
    <w:tmpl w:val="C396FF9C"/>
    <w:lvl w:ilvl="0" w:tplc="AEFEE212">
      <w:start w:val="1"/>
      <w:numFmt w:val="lowerLetter"/>
      <w:lvlText w:val="%1)"/>
      <w:lvlJc w:val="left"/>
      <w:pPr>
        <w:ind w:left="360" w:hanging="360"/>
      </w:pPr>
      <w:rPr>
        <w:rFonts w:hint="default"/>
        <w:color w:val="auto"/>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6" w15:restartNumberingAfterBreak="0">
    <w:nsid w:val="563A4584"/>
    <w:multiLevelType w:val="hybridMultilevel"/>
    <w:tmpl w:val="40A0B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DD0073"/>
    <w:multiLevelType w:val="hybridMultilevel"/>
    <w:tmpl w:val="3E906C06"/>
    <w:lvl w:ilvl="0" w:tplc="0403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CE643E"/>
    <w:multiLevelType w:val="hybridMultilevel"/>
    <w:tmpl w:val="C88C3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B145D8F"/>
    <w:multiLevelType w:val="hybridMultilevel"/>
    <w:tmpl w:val="CA30369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C58757B"/>
    <w:multiLevelType w:val="hybridMultilevel"/>
    <w:tmpl w:val="8C4E1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1A777E"/>
    <w:multiLevelType w:val="hybridMultilevel"/>
    <w:tmpl w:val="06F8C980"/>
    <w:lvl w:ilvl="0" w:tplc="89A4F52A">
      <w:start w:val="2"/>
      <w:numFmt w:val="bullet"/>
      <w:lvlText w:val="-"/>
      <w:lvlJc w:val="left"/>
      <w:pPr>
        <w:ind w:left="360" w:hanging="360"/>
      </w:pPr>
      <w:rPr>
        <w:rFonts w:ascii="Calibri" w:eastAsia="Times New Roman" w:hAnsi="Calibri" w:cs="Times New Roman"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2" w15:restartNumberingAfterBreak="0">
    <w:nsid w:val="5ECC0D2D"/>
    <w:multiLevelType w:val="hybridMultilevel"/>
    <w:tmpl w:val="6BD41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67724E6"/>
    <w:multiLevelType w:val="hybridMultilevel"/>
    <w:tmpl w:val="AE1299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6D8435B"/>
    <w:multiLevelType w:val="hybridMultilevel"/>
    <w:tmpl w:val="BB6823A4"/>
    <w:lvl w:ilvl="0" w:tplc="4F864D60">
      <w:start w:val="106"/>
      <w:numFmt w:val="bullet"/>
      <w:lvlText w:val="-"/>
      <w:lvlJc w:val="left"/>
      <w:pPr>
        <w:ind w:left="1080" w:hanging="360"/>
      </w:pPr>
      <w:rPr>
        <w:rFonts w:ascii="Calibri" w:eastAsia="Times New Roman" w:hAnsi="Calibri" w:cs="Arial" w:hint="default"/>
      </w:rPr>
    </w:lvl>
    <w:lvl w:ilvl="1" w:tplc="04030003">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5" w15:restartNumberingAfterBreak="0">
    <w:nsid w:val="6BCB10F8"/>
    <w:multiLevelType w:val="hybridMultilevel"/>
    <w:tmpl w:val="45E6E836"/>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6" w15:restartNumberingAfterBreak="0">
    <w:nsid w:val="6D1A5997"/>
    <w:multiLevelType w:val="hybridMultilevel"/>
    <w:tmpl w:val="7EFCFA00"/>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75FF0AEE"/>
    <w:multiLevelType w:val="hybridMultilevel"/>
    <w:tmpl w:val="991C444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15:restartNumberingAfterBreak="0">
    <w:nsid w:val="7BC46656"/>
    <w:multiLevelType w:val="hybridMultilevel"/>
    <w:tmpl w:val="B1C43DFE"/>
    <w:lvl w:ilvl="0" w:tplc="8542CCF0">
      <w:start w:val="106"/>
      <w:numFmt w:val="bullet"/>
      <w:lvlText w:val="-"/>
      <w:lvlJc w:val="left"/>
      <w:pPr>
        <w:ind w:left="720" w:hanging="360"/>
      </w:pPr>
      <w:rPr>
        <w:rFonts w:ascii="Calibri" w:eastAsia="Times New Roman" w:hAnsi="Calibri"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15:restartNumberingAfterBreak="0">
    <w:nsid w:val="7C0C2210"/>
    <w:multiLevelType w:val="hybridMultilevel"/>
    <w:tmpl w:val="5D24B996"/>
    <w:lvl w:ilvl="0" w:tplc="0C0A0001">
      <w:start w:val="1"/>
      <w:numFmt w:val="bullet"/>
      <w:lvlText w:val=""/>
      <w:lvlJc w:val="left"/>
      <w:pPr>
        <w:ind w:left="1208" w:hanging="360"/>
      </w:pPr>
      <w:rPr>
        <w:rFonts w:ascii="Symbol" w:hAnsi="Symbol" w:hint="default"/>
      </w:rPr>
    </w:lvl>
    <w:lvl w:ilvl="1" w:tplc="0C0A0003">
      <w:start w:val="1"/>
      <w:numFmt w:val="bullet"/>
      <w:lvlText w:val="o"/>
      <w:lvlJc w:val="left"/>
      <w:pPr>
        <w:ind w:left="1928" w:hanging="360"/>
      </w:pPr>
      <w:rPr>
        <w:rFonts w:ascii="Courier New" w:hAnsi="Courier New" w:cs="Courier New" w:hint="default"/>
      </w:rPr>
    </w:lvl>
    <w:lvl w:ilvl="2" w:tplc="0C0A0005" w:tentative="1">
      <w:start w:val="1"/>
      <w:numFmt w:val="bullet"/>
      <w:lvlText w:val=""/>
      <w:lvlJc w:val="left"/>
      <w:pPr>
        <w:ind w:left="2648" w:hanging="360"/>
      </w:pPr>
      <w:rPr>
        <w:rFonts w:ascii="Wingdings" w:hAnsi="Wingdings" w:hint="default"/>
      </w:rPr>
    </w:lvl>
    <w:lvl w:ilvl="3" w:tplc="0C0A0001" w:tentative="1">
      <w:start w:val="1"/>
      <w:numFmt w:val="bullet"/>
      <w:lvlText w:val=""/>
      <w:lvlJc w:val="left"/>
      <w:pPr>
        <w:ind w:left="3368" w:hanging="360"/>
      </w:pPr>
      <w:rPr>
        <w:rFonts w:ascii="Symbol" w:hAnsi="Symbol" w:hint="default"/>
      </w:rPr>
    </w:lvl>
    <w:lvl w:ilvl="4" w:tplc="0C0A0003" w:tentative="1">
      <w:start w:val="1"/>
      <w:numFmt w:val="bullet"/>
      <w:lvlText w:val="o"/>
      <w:lvlJc w:val="left"/>
      <w:pPr>
        <w:ind w:left="4088" w:hanging="360"/>
      </w:pPr>
      <w:rPr>
        <w:rFonts w:ascii="Courier New" w:hAnsi="Courier New" w:cs="Courier New" w:hint="default"/>
      </w:rPr>
    </w:lvl>
    <w:lvl w:ilvl="5" w:tplc="0C0A0005" w:tentative="1">
      <w:start w:val="1"/>
      <w:numFmt w:val="bullet"/>
      <w:lvlText w:val=""/>
      <w:lvlJc w:val="left"/>
      <w:pPr>
        <w:ind w:left="4808" w:hanging="360"/>
      </w:pPr>
      <w:rPr>
        <w:rFonts w:ascii="Wingdings" w:hAnsi="Wingdings" w:hint="default"/>
      </w:rPr>
    </w:lvl>
    <w:lvl w:ilvl="6" w:tplc="0C0A0001" w:tentative="1">
      <w:start w:val="1"/>
      <w:numFmt w:val="bullet"/>
      <w:lvlText w:val=""/>
      <w:lvlJc w:val="left"/>
      <w:pPr>
        <w:ind w:left="5528" w:hanging="360"/>
      </w:pPr>
      <w:rPr>
        <w:rFonts w:ascii="Symbol" w:hAnsi="Symbol" w:hint="default"/>
      </w:rPr>
    </w:lvl>
    <w:lvl w:ilvl="7" w:tplc="0C0A0003" w:tentative="1">
      <w:start w:val="1"/>
      <w:numFmt w:val="bullet"/>
      <w:lvlText w:val="o"/>
      <w:lvlJc w:val="left"/>
      <w:pPr>
        <w:ind w:left="6248" w:hanging="360"/>
      </w:pPr>
      <w:rPr>
        <w:rFonts w:ascii="Courier New" w:hAnsi="Courier New" w:cs="Courier New" w:hint="default"/>
      </w:rPr>
    </w:lvl>
    <w:lvl w:ilvl="8" w:tplc="0C0A0005" w:tentative="1">
      <w:start w:val="1"/>
      <w:numFmt w:val="bullet"/>
      <w:lvlText w:val=""/>
      <w:lvlJc w:val="left"/>
      <w:pPr>
        <w:ind w:left="6968" w:hanging="360"/>
      </w:pPr>
      <w:rPr>
        <w:rFonts w:ascii="Wingdings" w:hAnsi="Wingdings" w:hint="default"/>
      </w:rPr>
    </w:lvl>
  </w:abstractNum>
  <w:abstractNum w:abstractNumId="40" w15:restartNumberingAfterBreak="0">
    <w:nsid w:val="7C714979"/>
    <w:multiLevelType w:val="hybridMultilevel"/>
    <w:tmpl w:val="B178EA28"/>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5"/>
  </w:num>
  <w:num w:numId="4">
    <w:abstractNumId w:val="0"/>
  </w:num>
  <w:num w:numId="5">
    <w:abstractNumId w:val="33"/>
  </w:num>
  <w:num w:numId="6">
    <w:abstractNumId w:val="2"/>
  </w:num>
  <w:num w:numId="7">
    <w:abstractNumId w:val="18"/>
  </w:num>
  <w:num w:numId="8">
    <w:abstractNumId w:val="25"/>
  </w:num>
  <w:num w:numId="9">
    <w:abstractNumId w:val="21"/>
  </w:num>
  <w:num w:numId="10">
    <w:abstractNumId w:val="26"/>
  </w:num>
  <w:num w:numId="11">
    <w:abstractNumId w:val="40"/>
  </w:num>
  <w:num w:numId="12">
    <w:abstractNumId w:val="12"/>
  </w:num>
  <w:num w:numId="13">
    <w:abstractNumId w:val="5"/>
  </w:num>
  <w:num w:numId="14">
    <w:abstractNumId w:val="29"/>
  </w:num>
  <w:num w:numId="15">
    <w:abstractNumId w:val="17"/>
    <w:lvlOverride w:ilvl="0">
      <w:startOverride w:val="1"/>
    </w:lvlOverride>
  </w:num>
  <w:num w:numId="16">
    <w:abstractNumId w:val="39"/>
  </w:num>
  <w:num w:numId="17">
    <w:abstractNumId w:val="13"/>
  </w:num>
  <w:num w:numId="18">
    <w:abstractNumId w:val="9"/>
  </w:num>
  <w:num w:numId="19">
    <w:abstractNumId w:val="16"/>
  </w:num>
  <w:num w:numId="20">
    <w:abstractNumId w:val="37"/>
  </w:num>
  <w:num w:numId="21">
    <w:abstractNumId w:val="6"/>
  </w:num>
  <w:num w:numId="22">
    <w:abstractNumId w:val="38"/>
  </w:num>
  <w:num w:numId="23">
    <w:abstractNumId w:val="34"/>
  </w:num>
  <w:num w:numId="24">
    <w:abstractNumId w:val="7"/>
  </w:num>
  <w:num w:numId="25">
    <w:abstractNumId w:val="22"/>
  </w:num>
  <w:num w:numId="26">
    <w:abstractNumId w:val="23"/>
  </w:num>
  <w:num w:numId="27">
    <w:abstractNumId w:val="1"/>
  </w:num>
  <w:num w:numId="28">
    <w:abstractNumId w:val="31"/>
  </w:num>
  <w:num w:numId="29">
    <w:abstractNumId w:val="27"/>
  </w:num>
  <w:num w:numId="30">
    <w:abstractNumId w:val="3"/>
  </w:num>
  <w:num w:numId="31">
    <w:abstractNumId w:val="20"/>
  </w:num>
  <w:num w:numId="32">
    <w:abstractNumId w:val="24"/>
  </w:num>
  <w:num w:numId="33">
    <w:abstractNumId w:val="36"/>
  </w:num>
  <w:num w:numId="34">
    <w:abstractNumId w:val="32"/>
  </w:num>
  <w:num w:numId="35">
    <w:abstractNumId w:val="28"/>
  </w:num>
  <w:num w:numId="36">
    <w:abstractNumId w:val="10"/>
  </w:num>
  <w:num w:numId="37">
    <w:abstractNumId w:val="14"/>
  </w:num>
  <w:num w:numId="38">
    <w:abstractNumId w:val="15"/>
  </w:num>
  <w:num w:numId="39">
    <w:abstractNumId w:val="30"/>
  </w:num>
  <w:num w:numId="40">
    <w:abstractNumId w:val="11"/>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sch Coll, Nuria">
    <w15:presenceInfo w15:providerId="None" w15:userId="Bosch Coll, Nu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6C"/>
    <w:rsid w:val="00000609"/>
    <w:rsid w:val="000014B1"/>
    <w:rsid w:val="00007B75"/>
    <w:rsid w:val="00013FE9"/>
    <w:rsid w:val="0001624D"/>
    <w:rsid w:val="00017D63"/>
    <w:rsid w:val="00027363"/>
    <w:rsid w:val="0003523A"/>
    <w:rsid w:val="0003574E"/>
    <w:rsid w:val="000501BF"/>
    <w:rsid w:val="00050688"/>
    <w:rsid w:val="00052283"/>
    <w:rsid w:val="0005345E"/>
    <w:rsid w:val="00053F35"/>
    <w:rsid w:val="00070265"/>
    <w:rsid w:val="000750EF"/>
    <w:rsid w:val="00087A5D"/>
    <w:rsid w:val="0009021C"/>
    <w:rsid w:val="00092127"/>
    <w:rsid w:val="000946AA"/>
    <w:rsid w:val="000A4F1B"/>
    <w:rsid w:val="000A5F14"/>
    <w:rsid w:val="000B0158"/>
    <w:rsid w:val="000B41D0"/>
    <w:rsid w:val="000B46AF"/>
    <w:rsid w:val="000B4F07"/>
    <w:rsid w:val="000C0C82"/>
    <w:rsid w:val="000D4B3B"/>
    <w:rsid w:val="000E1E94"/>
    <w:rsid w:val="000E2177"/>
    <w:rsid w:val="000E43FB"/>
    <w:rsid w:val="000E4FA7"/>
    <w:rsid w:val="000F5107"/>
    <w:rsid w:val="00100244"/>
    <w:rsid w:val="00101A14"/>
    <w:rsid w:val="001159E6"/>
    <w:rsid w:val="00121940"/>
    <w:rsid w:val="001272CA"/>
    <w:rsid w:val="00131998"/>
    <w:rsid w:val="00133F8B"/>
    <w:rsid w:val="0013456E"/>
    <w:rsid w:val="0013596D"/>
    <w:rsid w:val="00140A65"/>
    <w:rsid w:val="00144308"/>
    <w:rsid w:val="00145F52"/>
    <w:rsid w:val="00146FE2"/>
    <w:rsid w:val="00147152"/>
    <w:rsid w:val="001549E8"/>
    <w:rsid w:val="00155479"/>
    <w:rsid w:val="00173450"/>
    <w:rsid w:val="00173C44"/>
    <w:rsid w:val="00181300"/>
    <w:rsid w:val="001848FC"/>
    <w:rsid w:val="001867B8"/>
    <w:rsid w:val="00186AA7"/>
    <w:rsid w:val="001A016D"/>
    <w:rsid w:val="001A59DC"/>
    <w:rsid w:val="001B29F2"/>
    <w:rsid w:val="001B5C2E"/>
    <w:rsid w:val="001C4E8A"/>
    <w:rsid w:val="001C7820"/>
    <w:rsid w:val="001D0963"/>
    <w:rsid w:val="001D28BE"/>
    <w:rsid w:val="001D5DD8"/>
    <w:rsid w:val="001E2BAB"/>
    <w:rsid w:val="001E4345"/>
    <w:rsid w:val="001E4DE5"/>
    <w:rsid w:val="001F0E10"/>
    <w:rsid w:val="001F1944"/>
    <w:rsid w:val="001F68CB"/>
    <w:rsid w:val="002021CE"/>
    <w:rsid w:val="00202223"/>
    <w:rsid w:val="00205A57"/>
    <w:rsid w:val="002118DA"/>
    <w:rsid w:val="002177A6"/>
    <w:rsid w:val="00222704"/>
    <w:rsid w:val="00223311"/>
    <w:rsid w:val="00234D1B"/>
    <w:rsid w:val="00240068"/>
    <w:rsid w:val="00241838"/>
    <w:rsid w:val="00241E87"/>
    <w:rsid w:val="00242586"/>
    <w:rsid w:val="00244A1D"/>
    <w:rsid w:val="00250EB3"/>
    <w:rsid w:val="00251030"/>
    <w:rsid w:val="0025569D"/>
    <w:rsid w:val="00266EED"/>
    <w:rsid w:val="00270F35"/>
    <w:rsid w:val="0027193D"/>
    <w:rsid w:val="00271A1F"/>
    <w:rsid w:val="002752A7"/>
    <w:rsid w:val="00275C08"/>
    <w:rsid w:val="00281F7D"/>
    <w:rsid w:val="002824CD"/>
    <w:rsid w:val="002876CB"/>
    <w:rsid w:val="00296627"/>
    <w:rsid w:val="00297708"/>
    <w:rsid w:val="002A3DA8"/>
    <w:rsid w:val="002A56F5"/>
    <w:rsid w:val="002C0F82"/>
    <w:rsid w:val="002C1D3A"/>
    <w:rsid w:val="002D0CB7"/>
    <w:rsid w:val="002D1304"/>
    <w:rsid w:val="002E6BD4"/>
    <w:rsid w:val="002F1402"/>
    <w:rsid w:val="002F75AB"/>
    <w:rsid w:val="00302074"/>
    <w:rsid w:val="00305475"/>
    <w:rsid w:val="003122E2"/>
    <w:rsid w:val="003236E4"/>
    <w:rsid w:val="00325C6B"/>
    <w:rsid w:val="003318E3"/>
    <w:rsid w:val="00341461"/>
    <w:rsid w:val="003429DA"/>
    <w:rsid w:val="00347E41"/>
    <w:rsid w:val="00351307"/>
    <w:rsid w:val="00351A65"/>
    <w:rsid w:val="00352F91"/>
    <w:rsid w:val="003536E1"/>
    <w:rsid w:val="003565DB"/>
    <w:rsid w:val="003600A1"/>
    <w:rsid w:val="00364CDC"/>
    <w:rsid w:val="003655CB"/>
    <w:rsid w:val="00365ABE"/>
    <w:rsid w:val="00371246"/>
    <w:rsid w:val="00372579"/>
    <w:rsid w:val="00392CC8"/>
    <w:rsid w:val="00394930"/>
    <w:rsid w:val="00394C0A"/>
    <w:rsid w:val="003B1225"/>
    <w:rsid w:val="003B30D4"/>
    <w:rsid w:val="003B557F"/>
    <w:rsid w:val="003B5C12"/>
    <w:rsid w:val="003B7E89"/>
    <w:rsid w:val="003C2059"/>
    <w:rsid w:val="003C4459"/>
    <w:rsid w:val="003C5279"/>
    <w:rsid w:val="003D3370"/>
    <w:rsid w:val="003D48B9"/>
    <w:rsid w:val="003D5FD3"/>
    <w:rsid w:val="003D79C4"/>
    <w:rsid w:val="003E2217"/>
    <w:rsid w:val="003E2307"/>
    <w:rsid w:val="003E382F"/>
    <w:rsid w:val="003E48FF"/>
    <w:rsid w:val="00406170"/>
    <w:rsid w:val="004065AF"/>
    <w:rsid w:val="00407446"/>
    <w:rsid w:val="00407F0A"/>
    <w:rsid w:val="004154F2"/>
    <w:rsid w:val="0042426A"/>
    <w:rsid w:val="0042437F"/>
    <w:rsid w:val="0042541A"/>
    <w:rsid w:val="00431E22"/>
    <w:rsid w:val="00437950"/>
    <w:rsid w:val="0044578C"/>
    <w:rsid w:val="00447EA5"/>
    <w:rsid w:val="004500CB"/>
    <w:rsid w:val="0045333E"/>
    <w:rsid w:val="00461186"/>
    <w:rsid w:val="00461522"/>
    <w:rsid w:val="00462853"/>
    <w:rsid w:val="004665FD"/>
    <w:rsid w:val="00467383"/>
    <w:rsid w:val="004726ED"/>
    <w:rsid w:val="0047277C"/>
    <w:rsid w:val="00473B43"/>
    <w:rsid w:val="004772CB"/>
    <w:rsid w:val="004818DA"/>
    <w:rsid w:val="00485D71"/>
    <w:rsid w:val="0048628B"/>
    <w:rsid w:val="00492904"/>
    <w:rsid w:val="00494571"/>
    <w:rsid w:val="00495AD7"/>
    <w:rsid w:val="004A4FA1"/>
    <w:rsid w:val="004B4F22"/>
    <w:rsid w:val="004B7D9B"/>
    <w:rsid w:val="004C0E61"/>
    <w:rsid w:val="004C150A"/>
    <w:rsid w:val="004C6587"/>
    <w:rsid w:val="004C6856"/>
    <w:rsid w:val="004C6F95"/>
    <w:rsid w:val="004D4C43"/>
    <w:rsid w:val="004E3EA9"/>
    <w:rsid w:val="004E5123"/>
    <w:rsid w:val="004F2D6C"/>
    <w:rsid w:val="004F36D3"/>
    <w:rsid w:val="004F6019"/>
    <w:rsid w:val="004F72F3"/>
    <w:rsid w:val="005012E0"/>
    <w:rsid w:val="00501E0C"/>
    <w:rsid w:val="00503B0A"/>
    <w:rsid w:val="005119F1"/>
    <w:rsid w:val="0051233F"/>
    <w:rsid w:val="00520636"/>
    <w:rsid w:val="00525BCA"/>
    <w:rsid w:val="00532C87"/>
    <w:rsid w:val="00537360"/>
    <w:rsid w:val="00542598"/>
    <w:rsid w:val="005431BE"/>
    <w:rsid w:val="00545340"/>
    <w:rsid w:val="00546CED"/>
    <w:rsid w:val="00547790"/>
    <w:rsid w:val="00553504"/>
    <w:rsid w:val="00554CDE"/>
    <w:rsid w:val="00555732"/>
    <w:rsid w:val="00560A96"/>
    <w:rsid w:val="00573DD5"/>
    <w:rsid w:val="00575385"/>
    <w:rsid w:val="00575DAB"/>
    <w:rsid w:val="005806B7"/>
    <w:rsid w:val="0059234B"/>
    <w:rsid w:val="00593BED"/>
    <w:rsid w:val="00594F26"/>
    <w:rsid w:val="00597930"/>
    <w:rsid w:val="005A4024"/>
    <w:rsid w:val="005B1663"/>
    <w:rsid w:val="005B1B5B"/>
    <w:rsid w:val="005B2DD4"/>
    <w:rsid w:val="005B77F9"/>
    <w:rsid w:val="005C223E"/>
    <w:rsid w:val="005C3F12"/>
    <w:rsid w:val="005C533F"/>
    <w:rsid w:val="005C5E99"/>
    <w:rsid w:val="005C627C"/>
    <w:rsid w:val="005D02A4"/>
    <w:rsid w:val="005D5F8C"/>
    <w:rsid w:val="005D6F01"/>
    <w:rsid w:val="005E06A6"/>
    <w:rsid w:val="005E0718"/>
    <w:rsid w:val="005E1FE7"/>
    <w:rsid w:val="005E42E5"/>
    <w:rsid w:val="005E68EC"/>
    <w:rsid w:val="005F252F"/>
    <w:rsid w:val="005F5912"/>
    <w:rsid w:val="00601E7C"/>
    <w:rsid w:val="00607297"/>
    <w:rsid w:val="00607859"/>
    <w:rsid w:val="0061512B"/>
    <w:rsid w:val="0062399D"/>
    <w:rsid w:val="00635688"/>
    <w:rsid w:val="00640932"/>
    <w:rsid w:val="006424A5"/>
    <w:rsid w:val="00644EB7"/>
    <w:rsid w:val="00652970"/>
    <w:rsid w:val="00672A10"/>
    <w:rsid w:val="006827C5"/>
    <w:rsid w:val="0068426A"/>
    <w:rsid w:val="00691B8B"/>
    <w:rsid w:val="00692D0A"/>
    <w:rsid w:val="00692EB2"/>
    <w:rsid w:val="00693FF1"/>
    <w:rsid w:val="00697781"/>
    <w:rsid w:val="006A1147"/>
    <w:rsid w:val="006A1D69"/>
    <w:rsid w:val="006A55F4"/>
    <w:rsid w:val="006A5EE7"/>
    <w:rsid w:val="006A7AE8"/>
    <w:rsid w:val="006B0559"/>
    <w:rsid w:val="006B34F7"/>
    <w:rsid w:val="006B4D51"/>
    <w:rsid w:val="006C149D"/>
    <w:rsid w:val="006D1B6B"/>
    <w:rsid w:val="006D3DEC"/>
    <w:rsid w:val="006E63CD"/>
    <w:rsid w:val="006E75A5"/>
    <w:rsid w:val="006E77DB"/>
    <w:rsid w:val="006F1413"/>
    <w:rsid w:val="006F483C"/>
    <w:rsid w:val="006F4FBA"/>
    <w:rsid w:val="0070019E"/>
    <w:rsid w:val="00711A81"/>
    <w:rsid w:val="00725A54"/>
    <w:rsid w:val="00727593"/>
    <w:rsid w:val="007276BB"/>
    <w:rsid w:val="00730491"/>
    <w:rsid w:val="007306DB"/>
    <w:rsid w:val="00732860"/>
    <w:rsid w:val="00736262"/>
    <w:rsid w:val="00740225"/>
    <w:rsid w:val="00756A39"/>
    <w:rsid w:val="00757386"/>
    <w:rsid w:val="007573CB"/>
    <w:rsid w:val="00761D5B"/>
    <w:rsid w:val="00762966"/>
    <w:rsid w:val="00765D59"/>
    <w:rsid w:val="00770B92"/>
    <w:rsid w:val="00771DB5"/>
    <w:rsid w:val="007806ED"/>
    <w:rsid w:val="007820D8"/>
    <w:rsid w:val="00783D38"/>
    <w:rsid w:val="00785782"/>
    <w:rsid w:val="007871E5"/>
    <w:rsid w:val="00791143"/>
    <w:rsid w:val="007966C6"/>
    <w:rsid w:val="007A2BCB"/>
    <w:rsid w:val="007A6299"/>
    <w:rsid w:val="007B31E7"/>
    <w:rsid w:val="007B5A9A"/>
    <w:rsid w:val="007C3ECB"/>
    <w:rsid w:val="007C4F89"/>
    <w:rsid w:val="007C50CD"/>
    <w:rsid w:val="007C6332"/>
    <w:rsid w:val="007D590C"/>
    <w:rsid w:val="007D5AF4"/>
    <w:rsid w:val="007D6171"/>
    <w:rsid w:val="007D7932"/>
    <w:rsid w:val="007E531C"/>
    <w:rsid w:val="007F26D2"/>
    <w:rsid w:val="007F5105"/>
    <w:rsid w:val="007F59B2"/>
    <w:rsid w:val="008063DE"/>
    <w:rsid w:val="0081178A"/>
    <w:rsid w:val="008133EC"/>
    <w:rsid w:val="008146BE"/>
    <w:rsid w:val="008209CA"/>
    <w:rsid w:val="0082255A"/>
    <w:rsid w:val="00823D4A"/>
    <w:rsid w:val="00832300"/>
    <w:rsid w:val="0083675B"/>
    <w:rsid w:val="0084160C"/>
    <w:rsid w:val="00842CD2"/>
    <w:rsid w:val="00845655"/>
    <w:rsid w:val="00851BB9"/>
    <w:rsid w:val="0085345B"/>
    <w:rsid w:val="00853668"/>
    <w:rsid w:val="008610E9"/>
    <w:rsid w:val="00863DD1"/>
    <w:rsid w:val="00872C6F"/>
    <w:rsid w:val="00886B2B"/>
    <w:rsid w:val="00891453"/>
    <w:rsid w:val="00892753"/>
    <w:rsid w:val="008960A1"/>
    <w:rsid w:val="008A22CC"/>
    <w:rsid w:val="008B09A0"/>
    <w:rsid w:val="008B10FB"/>
    <w:rsid w:val="008B173B"/>
    <w:rsid w:val="008B3C5F"/>
    <w:rsid w:val="008B6DBB"/>
    <w:rsid w:val="008B7DC9"/>
    <w:rsid w:val="008C4FCB"/>
    <w:rsid w:val="008D092A"/>
    <w:rsid w:val="008D1A8C"/>
    <w:rsid w:val="008D4080"/>
    <w:rsid w:val="008D7ACE"/>
    <w:rsid w:val="008D7C7C"/>
    <w:rsid w:val="008E168D"/>
    <w:rsid w:val="008F126A"/>
    <w:rsid w:val="008F1830"/>
    <w:rsid w:val="008F3E22"/>
    <w:rsid w:val="008F5251"/>
    <w:rsid w:val="008F6758"/>
    <w:rsid w:val="0090190A"/>
    <w:rsid w:val="00905CD9"/>
    <w:rsid w:val="00906D93"/>
    <w:rsid w:val="00912500"/>
    <w:rsid w:val="00921CDC"/>
    <w:rsid w:val="00930D8C"/>
    <w:rsid w:val="00930F48"/>
    <w:rsid w:val="00932515"/>
    <w:rsid w:val="0093548A"/>
    <w:rsid w:val="0094148E"/>
    <w:rsid w:val="009419E8"/>
    <w:rsid w:val="00942E14"/>
    <w:rsid w:val="009441E9"/>
    <w:rsid w:val="00955BFC"/>
    <w:rsid w:val="009622BA"/>
    <w:rsid w:val="009629B4"/>
    <w:rsid w:val="00970055"/>
    <w:rsid w:val="00975E49"/>
    <w:rsid w:val="00976310"/>
    <w:rsid w:val="00977D2F"/>
    <w:rsid w:val="00983CC1"/>
    <w:rsid w:val="009857B0"/>
    <w:rsid w:val="00986BCD"/>
    <w:rsid w:val="00991C94"/>
    <w:rsid w:val="0099587D"/>
    <w:rsid w:val="009A163C"/>
    <w:rsid w:val="009B3EBE"/>
    <w:rsid w:val="009B65FA"/>
    <w:rsid w:val="009C443F"/>
    <w:rsid w:val="009C4D7F"/>
    <w:rsid w:val="009C6BAC"/>
    <w:rsid w:val="009D2BB9"/>
    <w:rsid w:val="009D503E"/>
    <w:rsid w:val="009E01D2"/>
    <w:rsid w:val="009E691F"/>
    <w:rsid w:val="009F4EE9"/>
    <w:rsid w:val="009F68DB"/>
    <w:rsid w:val="00A02712"/>
    <w:rsid w:val="00A027AA"/>
    <w:rsid w:val="00A03E96"/>
    <w:rsid w:val="00A0447E"/>
    <w:rsid w:val="00A07BC9"/>
    <w:rsid w:val="00A10014"/>
    <w:rsid w:val="00A113C4"/>
    <w:rsid w:val="00A11622"/>
    <w:rsid w:val="00A11E66"/>
    <w:rsid w:val="00A13032"/>
    <w:rsid w:val="00A13A45"/>
    <w:rsid w:val="00A153D8"/>
    <w:rsid w:val="00A15D4A"/>
    <w:rsid w:val="00A22750"/>
    <w:rsid w:val="00A31C70"/>
    <w:rsid w:val="00A3660A"/>
    <w:rsid w:val="00A372F2"/>
    <w:rsid w:val="00A43A57"/>
    <w:rsid w:val="00A448CD"/>
    <w:rsid w:val="00A44C08"/>
    <w:rsid w:val="00A46C12"/>
    <w:rsid w:val="00A5544D"/>
    <w:rsid w:val="00A56FAF"/>
    <w:rsid w:val="00A60173"/>
    <w:rsid w:val="00A60388"/>
    <w:rsid w:val="00A61496"/>
    <w:rsid w:val="00A614E3"/>
    <w:rsid w:val="00A61B77"/>
    <w:rsid w:val="00A6482F"/>
    <w:rsid w:val="00A66FEB"/>
    <w:rsid w:val="00A716FF"/>
    <w:rsid w:val="00A73AAF"/>
    <w:rsid w:val="00A80B00"/>
    <w:rsid w:val="00A84260"/>
    <w:rsid w:val="00A85D63"/>
    <w:rsid w:val="00A95C97"/>
    <w:rsid w:val="00AA1318"/>
    <w:rsid w:val="00AA31EF"/>
    <w:rsid w:val="00AA3D74"/>
    <w:rsid w:val="00AA61A8"/>
    <w:rsid w:val="00AB6D2B"/>
    <w:rsid w:val="00AC22C8"/>
    <w:rsid w:val="00AC7279"/>
    <w:rsid w:val="00AD0DEB"/>
    <w:rsid w:val="00AD52D9"/>
    <w:rsid w:val="00AD5C4F"/>
    <w:rsid w:val="00AE07FD"/>
    <w:rsid w:val="00AE0C96"/>
    <w:rsid w:val="00AE2CCF"/>
    <w:rsid w:val="00AE2FFF"/>
    <w:rsid w:val="00AE5F29"/>
    <w:rsid w:val="00AF1EF7"/>
    <w:rsid w:val="00AF2123"/>
    <w:rsid w:val="00AF33C2"/>
    <w:rsid w:val="00B04743"/>
    <w:rsid w:val="00B16559"/>
    <w:rsid w:val="00B21998"/>
    <w:rsid w:val="00B300C5"/>
    <w:rsid w:val="00B31FFD"/>
    <w:rsid w:val="00B37F6A"/>
    <w:rsid w:val="00B42818"/>
    <w:rsid w:val="00B53F94"/>
    <w:rsid w:val="00B553C3"/>
    <w:rsid w:val="00B6438E"/>
    <w:rsid w:val="00B65319"/>
    <w:rsid w:val="00B655E2"/>
    <w:rsid w:val="00B6666A"/>
    <w:rsid w:val="00B74950"/>
    <w:rsid w:val="00B77742"/>
    <w:rsid w:val="00B807F7"/>
    <w:rsid w:val="00B81F07"/>
    <w:rsid w:val="00B83587"/>
    <w:rsid w:val="00BA20AE"/>
    <w:rsid w:val="00BB2E9E"/>
    <w:rsid w:val="00BC1CB7"/>
    <w:rsid w:val="00BC1F17"/>
    <w:rsid w:val="00BD092C"/>
    <w:rsid w:val="00BD0AFD"/>
    <w:rsid w:val="00BD391F"/>
    <w:rsid w:val="00BE3918"/>
    <w:rsid w:val="00BE6D82"/>
    <w:rsid w:val="00BE710B"/>
    <w:rsid w:val="00BE73BF"/>
    <w:rsid w:val="00BE77C6"/>
    <w:rsid w:val="00BF6489"/>
    <w:rsid w:val="00C03D35"/>
    <w:rsid w:val="00C04084"/>
    <w:rsid w:val="00C151CA"/>
    <w:rsid w:val="00C20777"/>
    <w:rsid w:val="00C22038"/>
    <w:rsid w:val="00C22F4D"/>
    <w:rsid w:val="00C2643C"/>
    <w:rsid w:val="00C35518"/>
    <w:rsid w:val="00C369AF"/>
    <w:rsid w:val="00C40199"/>
    <w:rsid w:val="00C405F8"/>
    <w:rsid w:val="00C41BED"/>
    <w:rsid w:val="00C450E6"/>
    <w:rsid w:val="00C6167A"/>
    <w:rsid w:val="00C65145"/>
    <w:rsid w:val="00C81A84"/>
    <w:rsid w:val="00C8210E"/>
    <w:rsid w:val="00C90F59"/>
    <w:rsid w:val="00C924FC"/>
    <w:rsid w:val="00C92EFE"/>
    <w:rsid w:val="00C93A1A"/>
    <w:rsid w:val="00CA4981"/>
    <w:rsid w:val="00CB1D7C"/>
    <w:rsid w:val="00CB7AD9"/>
    <w:rsid w:val="00CC02CB"/>
    <w:rsid w:val="00CC7292"/>
    <w:rsid w:val="00CD687C"/>
    <w:rsid w:val="00CE133C"/>
    <w:rsid w:val="00CE65DA"/>
    <w:rsid w:val="00CE72CE"/>
    <w:rsid w:val="00CF4E87"/>
    <w:rsid w:val="00CF7349"/>
    <w:rsid w:val="00CF7A69"/>
    <w:rsid w:val="00D0188C"/>
    <w:rsid w:val="00D04044"/>
    <w:rsid w:val="00D05775"/>
    <w:rsid w:val="00D0778F"/>
    <w:rsid w:val="00D07D80"/>
    <w:rsid w:val="00D118B7"/>
    <w:rsid w:val="00D12F95"/>
    <w:rsid w:val="00D13843"/>
    <w:rsid w:val="00D14FD8"/>
    <w:rsid w:val="00D16F54"/>
    <w:rsid w:val="00D221B7"/>
    <w:rsid w:val="00D22A22"/>
    <w:rsid w:val="00D27F8F"/>
    <w:rsid w:val="00D31C32"/>
    <w:rsid w:val="00D32317"/>
    <w:rsid w:val="00D37679"/>
    <w:rsid w:val="00D43283"/>
    <w:rsid w:val="00D455EE"/>
    <w:rsid w:val="00D45E26"/>
    <w:rsid w:val="00D5083D"/>
    <w:rsid w:val="00D512A7"/>
    <w:rsid w:val="00D55651"/>
    <w:rsid w:val="00D61517"/>
    <w:rsid w:val="00D6183F"/>
    <w:rsid w:val="00D62587"/>
    <w:rsid w:val="00D62AB4"/>
    <w:rsid w:val="00D70750"/>
    <w:rsid w:val="00D740F8"/>
    <w:rsid w:val="00D75CE3"/>
    <w:rsid w:val="00D804FB"/>
    <w:rsid w:val="00D93631"/>
    <w:rsid w:val="00D94F8C"/>
    <w:rsid w:val="00DA4212"/>
    <w:rsid w:val="00DA4718"/>
    <w:rsid w:val="00DA647B"/>
    <w:rsid w:val="00DA6A54"/>
    <w:rsid w:val="00DA7099"/>
    <w:rsid w:val="00DB0223"/>
    <w:rsid w:val="00DB3755"/>
    <w:rsid w:val="00DB71FF"/>
    <w:rsid w:val="00DD08DB"/>
    <w:rsid w:val="00DD25E3"/>
    <w:rsid w:val="00DD2A66"/>
    <w:rsid w:val="00DE03B6"/>
    <w:rsid w:val="00DE47DB"/>
    <w:rsid w:val="00DE4A6F"/>
    <w:rsid w:val="00DF3125"/>
    <w:rsid w:val="00DF49C6"/>
    <w:rsid w:val="00DF4A08"/>
    <w:rsid w:val="00E07C1D"/>
    <w:rsid w:val="00E07E7C"/>
    <w:rsid w:val="00E301F8"/>
    <w:rsid w:val="00E4326B"/>
    <w:rsid w:val="00E43E50"/>
    <w:rsid w:val="00E4488F"/>
    <w:rsid w:val="00E44B78"/>
    <w:rsid w:val="00E555AD"/>
    <w:rsid w:val="00E6513D"/>
    <w:rsid w:val="00E759AE"/>
    <w:rsid w:val="00E779B3"/>
    <w:rsid w:val="00E80FB7"/>
    <w:rsid w:val="00E81460"/>
    <w:rsid w:val="00E81AF6"/>
    <w:rsid w:val="00E81F6A"/>
    <w:rsid w:val="00E84D3F"/>
    <w:rsid w:val="00E85535"/>
    <w:rsid w:val="00E86939"/>
    <w:rsid w:val="00E8737E"/>
    <w:rsid w:val="00E9168B"/>
    <w:rsid w:val="00E927CA"/>
    <w:rsid w:val="00E947F7"/>
    <w:rsid w:val="00E94AB8"/>
    <w:rsid w:val="00E94D6F"/>
    <w:rsid w:val="00E97274"/>
    <w:rsid w:val="00EA1835"/>
    <w:rsid w:val="00EA28B0"/>
    <w:rsid w:val="00EA2BFC"/>
    <w:rsid w:val="00EA2E9C"/>
    <w:rsid w:val="00EA7475"/>
    <w:rsid w:val="00EB5FCD"/>
    <w:rsid w:val="00EB62DD"/>
    <w:rsid w:val="00EB6B66"/>
    <w:rsid w:val="00EC282F"/>
    <w:rsid w:val="00EC3D04"/>
    <w:rsid w:val="00EC4737"/>
    <w:rsid w:val="00EC47A3"/>
    <w:rsid w:val="00EC53E8"/>
    <w:rsid w:val="00EC63AC"/>
    <w:rsid w:val="00ED07FB"/>
    <w:rsid w:val="00EE3179"/>
    <w:rsid w:val="00EE7D47"/>
    <w:rsid w:val="00F0094D"/>
    <w:rsid w:val="00F07B1E"/>
    <w:rsid w:val="00F147AB"/>
    <w:rsid w:val="00F267D0"/>
    <w:rsid w:val="00F3031C"/>
    <w:rsid w:val="00F33ED6"/>
    <w:rsid w:val="00F408B5"/>
    <w:rsid w:val="00F45B69"/>
    <w:rsid w:val="00F56441"/>
    <w:rsid w:val="00F57AD2"/>
    <w:rsid w:val="00F61D02"/>
    <w:rsid w:val="00F73105"/>
    <w:rsid w:val="00F85B23"/>
    <w:rsid w:val="00F86832"/>
    <w:rsid w:val="00F944B3"/>
    <w:rsid w:val="00F965C9"/>
    <w:rsid w:val="00F96D03"/>
    <w:rsid w:val="00F9796F"/>
    <w:rsid w:val="00FA182B"/>
    <w:rsid w:val="00FA465A"/>
    <w:rsid w:val="00FA56C8"/>
    <w:rsid w:val="00FA6BD2"/>
    <w:rsid w:val="00FB476D"/>
    <w:rsid w:val="00FC725B"/>
    <w:rsid w:val="00FD150C"/>
    <w:rsid w:val="00FD52FC"/>
    <w:rsid w:val="00FD6273"/>
    <w:rsid w:val="00FE349A"/>
    <w:rsid w:val="00FE5A52"/>
    <w:rsid w:val="00FF0156"/>
    <w:rsid w:val="00FF0543"/>
    <w:rsid w:val="00FF07CD"/>
    <w:rsid w:val="00FF3CC2"/>
    <w:rsid w:val="010EC436"/>
    <w:rsid w:val="024A03BE"/>
    <w:rsid w:val="02578C3F"/>
    <w:rsid w:val="02C695C1"/>
    <w:rsid w:val="030319D0"/>
    <w:rsid w:val="033C694D"/>
    <w:rsid w:val="03FCA4C4"/>
    <w:rsid w:val="040FF59E"/>
    <w:rsid w:val="04987410"/>
    <w:rsid w:val="04F4F1AD"/>
    <w:rsid w:val="0819202A"/>
    <w:rsid w:val="0A3015BD"/>
    <w:rsid w:val="0A98C195"/>
    <w:rsid w:val="0AADBF6F"/>
    <w:rsid w:val="0C7016C3"/>
    <w:rsid w:val="0F34B300"/>
    <w:rsid w:val="10ED94A4"/>
    <w:rsid w:val="14AF8163"/>
    <w:rsid w:val="152EADB3"/>
    <w:rsid w:val="16016EBD"/>
    <w:rsid w:val="1947C467"/>
    <w:rsid w:val="19D44E82"/>
    <w:rsid w:val="19D4AAD0"/>
    <w:rsid w:val="1B3D4A03"/>
    <w:rsid w:val="1C0D9A26"/>
    <w:rsid w:val="1D49AE61"/>
    <w:rsid w:val="1DF7BD2E"/>
    <w:rsid w:val="1E82E3DD"/>
    <w:rsid w:val="20E2F1AF"/>
    <w:rsid w:val="221EBF53"/>
    <w:rsid w:val="23AC53B0"/>
    <w:rsid w:val="24FCF8A7"/>
    <w:rsid w:val="2644E2C6"/>
    <w:rsid w:val="275B3E23"/>
    <w:rsid w:val="29D5D6A0"/>
    <w:rsid w:val="2BD0492E"/>
    <w:rsid w:val="2C767BA5"/>
    <w:rsid w:val="2E4B2E2B"/>
    <w:rsid w:val="2EEA6AA6"/>
    <w:rsid w:val="2EF9BFFC"/>
    <w:rsid w:val="3041FFCC"/>
    <w:rsid w:val="3066B881"/>
    <w:rsid w:val="371F14CD"/>
    <w:rsid w:val="37FAFED6"/>
    <w:rsid w:val="3A267F5A"/>
    <w:rsid w:val="3A57AD9B"/>
    <w:rsid w:val="3F28DBF7"/>
    <w:rsid w:val="403074A1"/>
    <w:rsid w:val="4088140F"/>
    <w:rsid w:val="41F7532B"/>
    <w:rsid w:val="421C3CAA"/>
    <w:rsid w:val="4247392D"/>
    <w:rsid w:val="438397E9"/>
    <w:rsid w:val="43BF6CC0"/>
    <w:rsid w:val="441F7CB4"/>
    <w:rsid w:val="44982119"/>
    <w:rsid w:val="45056810"/>
    <w:rsid w:val="45BE1D76"/>
    <w:rsid w:val="469593DA"/>
    <w:rsid w:val="474289AF"/>
    <w:rsid w:val="48146CC3"/>
    <w:rsid w:val="4B4D87CF"/>
    <w:rsid w:val="4BC414BA"/>
    <w:rsid w:val="4BD0EFE1"/>
    <w:rsid w:val="4C460DA7"/>
    <w:rsid w:val="4DE5C4EF"/>
    <w:rsid w:val="4F5C2B98"/>
    <w:rsid w:val="50363090"/>
    <w:rsid w:val="50F485CC"/>
    <w:rsid w:val="5128AB25"/>
    <w:rsid w:val="52F91520"/>
    <w:rsid w:val="53E04351"/>
    <w:rsid w:val="55FF4250"/>
    <w:rsid w:val="562DB6CE"/>
    <w:rsid w:val="5A037B6D"/>
    <w:rsid w:val="5B87D6C7"/>
    <w:rsid w:val="5C23BD82"/>
    <w:rsid w:val="5D0F9D69"/>
    <w:rsid w:val="5D354803"/>
    <w:rsid w:val="5D78CD04"/>
    <w:rsid w:val="5FF23A6E"/>
    <w:rsid w:val="603B7A4E"/>
    <w:rsid w:val="611CA658"/>
    <w:rsid w:val="617F1118"/>
    <w:rsid w:val="62A9A22B"/>
    <w:rsid w:val="631B08A4"/>
    <w:rsid w:val="6462BB40"/>
    <w:rsid w:val="64D583AF"/>
    <w:rsid w:val="650AA2B0"/>
    <w:rsid w:val="6518DE63"/>
    <w:rsid w:val="655AF495"/>
    <w:rsid w:val="65F06202"/>
    <w:rsid w:val="65F20978"/>
    <w:rsid w:val="67BEF636"/>
    <w:rsid w:val="6815D149"/>
    <w:rsid w:val="69B91119"/>
    <w:rsid w:val="6A85014D"/>
    <w:rsid w:val="6BAB57C3"/>
    <w:rsid w:val="6C217E4E"/>
    <w:rsid w:val="6CB8D03D"/>
    <w:rsid w:val="70B360CE"/>
    <w:rsid w:val="70EF3208"/>
    <w:rsid w:val="71624EAF"/>
    <w:rsid w:val="7350224A"/>
    <w:rsid w:val="7561B8CE"/>
    <w:rsid w:val="75836BB2"/>
    <w:rsid w:val="7674A9BF"/>
    <w:rsid w:val="78241073"/>
    <w:rsid w:val="78A25335"/>
    <w:rsid w:val="79637DE7"/>
    <w:rsid w:val="7B39AE03"/>
    <w:rsid w:val="7CA966B3"/>
    <w:rsid w:val="7D1EFF23"/>
    <w:rsid w:val="7D2DDFE8"/>
    <w:rsid w:val="7DE610C6"/>
    <w:rsid w:val="7E2B712B"/>
    <w:rsid w:val="7F61AEB7"/>
    <w:rsid w:val="7F748C9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16F256FC"/>
  <w15:docId w15:val="{FD2B8DDB-C1C2-48F5-BA02-FED81218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B69"/>
    <w:rPr>
      <w:lang w:eastAsia="es-ES"/>
    </w:rPr>
  </w:style>
  <w:style w:type="paragraph" w:styleId="Ttol1">
    <w:name w:val="heading 1"/>
    <w:basedOn w:val="Normal"/>
    <w:next w:val="Normal"/>
    <w:link w:val="Ttol1Car"/>
    <w:qFormat/>
    <w:rsid w:val="0003523A"/>
    <w:pPr>
      <w:keepNext/>
      <w:outlineLvl w:val="0"/>
    </w:pPr>
    <w:rPr>
      <w:rFonts w:ascii="Arial" w:hAnsi="Arial"/>
      <w:b/>
      <w:sz w:val="24"/>
      <w:lang w:val="es-ES_tradnl" w:eastAsia="ko-KR"/>
    </w:rPr>
  </w:style>
  <w:style w:type="paragraph" w:styleId="Ttol2">
    <w:name w:val="heading 2"/>
    <w:basedOn w:val="Normal"/>
    <w:next w:val="Normal"/>
    <w:link w:val="Ttol2Car"/>
    <w:unhideWhenUsed/>
    <w:qFormat/>
    <w:rsid w:val="005373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semiHidden/>
    <w:unhideWhenUsed/>
    <w:qFormat/>
    <w:rsid w:val="00AA1318"/>
    <w:pPr>
      <w:keepNext/>
      <w:keepLines/>
      <w:spacing w:before="200"/>
      <w:outlineLvl w:val="2"/>
    </w:pPr>
    <w:rPr>
      <w:rFonts w:asciiTheme="majorHAnsi" w:eastAsiaTheme="majorEastAsia" w:hAnsiTheme="majorHAnsi" w:cstheme="majorBidi"/>
      <w:b/>
      <w:bCs/>
      <w:color w:val="4F81BD" w:themeColor="accent1"/>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rsid w:val="00C35518"/>
    <w:pPr>
      <w:keepLines/>
      <w:pBdr>
        <w:bottom w:val="single" w:sz="12" w:space="2" w:color="auto"/>
      </w:pBdr>
    </w:pPr>
    <w:rPr>
      <w:rFonts w:ascii="Helvetica" w:hAnsi="Helvetica"/>
      <w:b/>
      <w:snapToGrid w:val="0"/>
      <w:sz w:val="24"/>
      <w:lang w:val="en-US"/>
    </w:rPr>
  </w:style>
  <w:style w:type="paragraph" w:customStyle="1" w:styleId="Subttol1">
    <w:name w:val="Subtítol 1"/>
    <w:basedOn w:val="Normal"/>
    <w:rsid w:val="00C35518"/>
    <w:rPr>
      <w:rFonts w:ascii="Helvetica" w:hAnsi="Helvetica"/>
      <w:b/>
      <w:snapToGrid w:val="0"/>
      <w:lang w:val="en-US"/>
    </w:rPr>
  </w:style>
  <w:style w:type="paragraph" w:customStyle="1" w:styleId="Estndar">
    <w:name w:val="Estándar"/>
    <w:basedOn w:val="Normal"/>
    <w:rsid w:val="00C35518"/>
    <w:pPr>
      <w:jc w:val="both"/>
    </w:pPr>
    <w:rPr>
      <w:rFonts w:ascii="Helvetica" w:hAnsi="Helvetica"/>
      <w:snapToGrid w:val="0"/>
      <w:lang w:val="en-US"/>
    </w:rPr>
  </w:style>
  <w:style w:type="paragraph" w:styleId="Capalera">
    <w:name w:val="header"/>
    <w:basedOn w:val="Normal"/>
    <w:rsid w:val="00C35518"/>
    <w:pPr>
      <w:tabs>
        <w:tab w:val="center" w:pos="4252"/>
        <w:tab w:val="right" w:pos="8504"/>
      </w:tabs>
    </w:pPr>
  </w:style>
  <w:style w:type="paragraph" w:styleId="Peu">
    <w:name w:val="footer"/>
    <w:basedOn w:val="Normal"/>
    <w:rsid w:val="00C35518"/>
    <w:pPr>
      <w:tabs>
        <w:tab w:val="center" w:pos="4252"/>
        <w:tab w:val="right" w:pos="8504"/>
      </w:tabs>
    </w:pPr>
  </w:style>
  <w:style w:type="paragraph" w:customStyle="1" w:styleId="Nria12">
    <w:name w:val="Núria 12"/>
    <w:basedOn w:val="Capalera"/>
    <w:rsid w:val="00C35518"/>
    <w:pPr>
      <w:tabs>
        <w:tab w:val="left" w:pos="993"/>
      </w:tabs>
    </w:pPr>
    <w:rPr>
      <w:rFonts w:ascii="Arial" w:hAnsi="Arial"/>
      <w:sz w:val="24"/>
    </w:rPr>
  </w:style>
  <w:style w:type="table" w:styleId="Taulaambquadrcula">
    <w:name w:val="Table Grid"/>
    <w:basedOn w:val="Taulanormal"/>
    <w:rsid w:val="00B31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globus">
    <w:name w:val="Balloon Text"/>
    <w:basedOn w:val="Normal"/>
    <w:link w:val="TextdeglobusCar"/>
    <w:rsid w:val="00970055"/>
    <w:rPr>
      <w:rFonts w:ascii="Tahoma" w:hAnsi="Tahoma" w:cs="Tahoma"/>
      <w:sz w:val="16"/>
      <w:szCs w:val="16"/>
    </w:rPr>
  </w:style>
  <w:style w:type="character" w:customStyle="1" w:styleId="TextdeglobusCar">
    <w:name w:val="Text de globus Car"/>
    <w:link w:val="Textdeglobus"/>
    <w:rsid w:val="00970055"/>
    <w:rPr>
      <w:rFonts w:ascii="Tahoma" w:hAnsi="Tahoma" w:cs="Tahoma"/>
      <w:sz w:val="16"/>
      <w:szCs w:val="16"/>
      <w:lang w:eastAsia="es-ES"/>
    </w:rPr>
  </w:style>
  <w:style w:type="character" w:styleId="Enlla">
    <w:name w:val="Hyperlink"/>
    <w:rsid w:val="001549E8"/>
    <w:rPr>
      <w:rFonts w:ascii="Times New Roman" w:hAnsi="Times New Roman" w:cs="Times New Roman" w:hint="default"/>
      <w:color w:val="0000FF"/>
      <w:u w:val="single"/>
    </w:rPr>
  </w:style>
  <w:style w:type="paragraph" w:styleId="Textindependent">
    <w:name w:val="Body Text"/>
    <w:basedOn w:val="Normal"/>
    <w:link w:val="TextindependentCar"/>
    <w:rsid w:val="00242586"/>
    <w:pPr>
      <w:jc w:val="both"/>
    </w:pPr>
    <w:rPr>
      <w:rFonts w:ascii="Arial" w:hAnsi="Arial" w:cs="Arial"/>
      <w:b/>
      <w:bCs/>
      <w:sz w:val="22"/>
      <w:szCs w:val="24"/>
    </w:rPr>
  </w:style>
  <w:style w:type="character" w:customStyle="1" w:styleId="TextindependentCar">
    <w:name w:val="Text independent Car"/>
    <w:link w:val="Textindependent"/>
    <w:rsid w:val="00242586"/>
    <w:rPr>
      <w:rFonts w:ascii="Arial" w:hAnsi="Arial" w:cs="Arial"/>
      <w:b/>
      <w:bCs/>
      <w:sz w:val="22"/>
      <w:szCs w:val="24"/>
      <w:lang w:eastAsia="es-ES"/>
    </w:rPr>
  </w:style>
  <w:style w:type="character" w:styleId="Textdelcontenidor">
    <w:name w:val="Placeholder Text"/>
    <w:basedOn w:val="Tipusdelletraperdefectedelpargraf"/>
    <w:uiPriority w:val="99"/>
    <w:semiHidden/>
    <w:rsid w:val="000946AA"/>
    <w:rPr>
      <w:color w:val="808080"/>
    </w:rPr>
  </w:style>
  <w:style w:type="paragraph" w:customStyle="1" w:styleId="Pa11">
    <w:name w:val="Pa11"/>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9">
    <w:name w:val="Pa9"/>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8">
    <w:name w:val="Pa8"/>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character" w:styleId="Refernciadecomentari">
    <w:name w:val="annotation reference"/>
    <w:basedOn w:val="Tipusdelletraperdefectedelpargraf"/>
    <w:rsid w:val="00B300C5"/>
    <w:rPr>
      <w:sz w:val="16"/>
      <w:szCs w:val="16"/>
    </w:rPr>
  </w:style>
  <w:style w:type="paragraph" w:styleId="Textdecomentari">
    <w:name w:val="annotation text"/>
    <w:basedOn w:val="Normal"/>
    <w:link w:val="TextdecomentariCar"/>
    <w:rsid w:val="00B300C5"/>
  </w:style>
  <w:style w:type="character" w:customStyle="1" w:styleId="TextdecomentariCar">
    <w:name w:val="Text de comentari Car"/>
    <w:basedOn w:val="Tipusdelletraperdefectedelpargraf"/>
    <w:link w:val="Textdecomentari"/>
    <w:rsid w:val="00B300C5"/>
    <w:rPr>
      <w:lang w:eastAsia="es-ES"/>
    </w:rPr>
  </w:style>
  <w:style w:type="paragraph" w:styleId="Pargrafdellista">
    <w:name w:val="List Paragraph"/>
    <w:basedOn w:val="Normal"/>
    <w:link w:val="PargrafdellistaCar"/>
    <w:uiPriority w:val="34"/>
    <w:qFormat/>
    <w:rsid w:val="00872C6F"/>
    <w:pPr>
      <w:ind w:left="720"/>
      <w:contextualSpacing/>
    </w:pPr>
  </w:style>
  <w:style w:type="paragraph" w:styleId="Textdenotaapeudepgina">
    <w:name w:val="footnote text"/>
    <w:basedOn w:val="Normal"/>
    <w:link w:val="TextdenotaapeudepginaCar"/>
    <w:uiPriority w:val="99"/>
    <w:unhideWhenUsed/>
    <w:rsid w:val="007276BB"/>
    <w:rPr>
      <w:rFonts w:asciiTheme="minorHAnsi" w:eastAsiaTheme="minorHAnsi" w:hAnsiTheme="minorHAnsi" w:cstheme="minorBidi"/>
      <w:lang w:val="es-ES" w:eastAsia="en-US"/>
    </w:rPr>
  </w:style>
  <w:style w:type="character" w:customStyle="1" w:styleId="TextdenotaapeudepginaCar">
    <w:name w:val="Text de nota a peu de pàgina Car"/>
    <w:basedOn w:val="Tipusdelletraperdefectedelpargraf"/>
    <w:link w:val="Textdenotaapeudepgina"/>
    <w:uiPriority w:val="99"/>
    <w:rsid w:val="007276BB"/>
    <w:rPr>
      <w:rFonts w:asciiTheme="minorHAnsi" w:eastAsiaTheme="minorHAnsi" w:hAnsiTheme="minorHAnsi" w:cstheme="minorBidi"/>
      <w:lang w:val="es-ES" w:eastAsia="en-US"/>
    </w:rPr>
  </w:style>
  <w:style w:type="character" w:styleId="Refernciadenotaapeudepgina">
    <w:name w:val="footnote reference"/>
    <w:basedOn w:val="Tipusdelletraperdefectedelpargraf"/>
    <w:uiPriority w:val="99"/>
    <w:unhideWhenUsed/>
    <w:rsid w:val="007276BB"/>
    <w:rPr>
      <w:vertAlign w:val="superscript"/>
    </w:rPr>
  </w:style>
  <w:style w:type="table" w:customStyle="1" w:styleId="Taulaambquadrcula1">
    <w:name w:val="Taula amb quadrícula1"/>
    <w:basedOn w:val="Taulanormal"/>
    <w:uiPriority w:val="39"/>
    <w:rsid w:val="007276BB"/>
    <w:rPr>
      <w:rFonts w:asciiTheme="minorHAnsi" w:eastAsiaTheme="minorHAnsi" w:hAnsiTheme="minorHAnsi" w:cs="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delcomentari">
    <w:name w:val="annotation subject"/>
    <w:basedOn w:val="Textdecomentari"/>
    <w:next w:val="Textdecomentari"/>
    <w:link w:val="TemadelcomentariCar"/>
    <w:rsid w:val="007276BB"/>
    <w:rPr>
      <w:b/>
      <w:bCs/>
    </w:rPr>
  </w:style>
  <w:style w:type="character" w:customStyle="1" w:styleId="TemadelcomentariCar">
    <w:name w:val="Tema del comentari Car"/>
    <w:basedOn w:val="TextdecomentariCar"/>
    <w:link w:val="Temadelcomentari"/>
    <w:rsid w:val="007276BB"/>
    <w:rPr>
      <w:b/>
      <w:bCs/>
      <w:lang w:eastAsia="es-ES"/>
    </w:rPr>
  </w:style>
  <w:style w:type="paragraph" w:customStyle="1" w:styleId="Default">
    <w:name w:val="Default"/>
    <w:rsid w:val="007B31E7"/>
    <w:pPr>
      <w:autoSpaceDE w:val="0"/>
      <w:autoSpaceDN w:val="0"/>
      <w:adjustRightInd w:val="0"/>
    </w:pPr>
    <w:rPr>
      <w:rFonts w:ascii="Arial" w:hAnsi="Arial" w:cs="Arial"/>
      <w:color w:val="000000"/>
      <w:sz w:val="24"/>
      <w:szCs w:val="24"/>
      <w:lang w:val="es-ES"/>
    </w:rPr>
  </w:style>
  <w:style w:type="paragraph" w:styleId="Textdenotaalfinal">
    <w:name w:val="endnote text"/>
    <w:basedOn w:val="Normal"/>
    <w:link w:val="TextdenotaalfinalCar"/>
    <w:rsid w:val="00D07D80"/>
  </w:style>
  <w:style w:type="character" w:customStyle="1" w:styleId="TextdenotaalfinalCar">
    <w:name w:val="Text de nota al final Car"/>
    <w:basedOn w:val="Tipusdelletraperdefectedelpargraf"/>
    <w:link w:val="Textdenotaalfinal"/>
    <w:rsid w:val="00D07D80"/>
    <w:rPr>
      <w:lang w:eastAsia="es-ES"/>
    </w:rPr>
  </w:style>
  <w:style w:type="character" w:styleId="Refernciadenotaalfinal">
    <w:name w:val="endnote reference"/>
    <w:basedOn w:val="Tipusdelletraperdefectedelpargraf"/>
    <w:rsid w:val="00D07D80"/>
    <w:rPr>
      <w:vertAlign w:val="superscript"/>
    </w:rPr>
  </w:style>
  <w:style w:type="paragraph" w:customStyle="1" w:styleId="Textocentral">
    <w:name w:val="Texto central"/>
    <w:basedOn w:val="Normal"/>
    <w:link w:val="TextocentralCar"/>
    <w:qFormat/>
    <w:rsid w:val="002C1D3A"/>
    <w:pPr>
      <w:spacing w:after="240" w:line="288" w:lineRule="auto"/>
      <w:jc w:val="both"/>
    </w:pPr>
    <w:rPr>
      <w:rFonts w:ascii="Calibri" w:hAnsi="Calibri"/>
      <w:sz w:val="24"/>
      <w:szCs w:val="24"/>
      <w:lang w:eastAsia="ca-ES"/>
    </w:rPr>
  </w:style>
  <w:style w:type="character" w:customStyle="1" w:styleId="TextocentralCar">
    <w:name w:val="Texto central Car"/>
    <w:link w:val="Textocentral"/>
    <w:rsid w:val="002C1D3A"/>
    <w:rPr>
      <w:rFonts w:ascii="Calibri" w:hAnsi="Calibri"/>
      <w:sz w:val="24"/>
      <w:szCs w:val="24"/>
    </w:rPr>
  </w:style>
  <w:style w:type="paragraph" w:styleId="Sagniadetextindependent2">
    <w:name w:val="Body Text Indent 2"/>
    <w:basedOn w:val="Normal"/>
    <w:link w:val="Sagniadetextindependent2Car"/>
    <w:rsid w:val="0003523A"/>
    <w:pPr>
      <w:spacing w:after="120" w:line="480" w:lineRule="auto"/>
      <w:ind w:left="283"/>
    </w:pPr>
  </w:style>
  <w:style w:type="character" w:customStyle="1" w:styleId="Sagniadetextindependent2Car">
    <w:name w:val="Sagnia de text independent 2 Car"/>
    <w:basedOn w:val="Tipusdelletraperdefectedelpargraf"/>
    <w:link w:val="Sagniadetextindependent2"/>
    <w:rsid w:val="0003523A"/>
    <w:rPr>
      <w:lang w:eastAsia="es-ES"/>
    </w:rPr>
  </w:style>
  <w:style w:type="character" w:customStyle="1" w:styleId="Ttol1Car">
    <w:name w:val="Títol 1 Car"/>
    <w:basedOn w:val="Tipusdelletraperdefectedelpargraf"/>
    <w:link w:val="Ttol1"/>
    <w:rsid w:val="0003523A"/>
    <w:rPr>
      <w:rFonts w:ascii="Arial" w:hAnsi="Arial"/>
      <w:b/>
      <w:sz w:val="24"/>
      <w:lang w:val="es-ES_tradnl" w:eastAsia="ko-KR"/>
    </w:rPr>
  </w:style>
  <w:style w:type="character" w:customStyle="1" w:styleId="PargrafdellistaCar">
    <w:name w:val="Paràgraf de llista Car"/>
    <w:link w:val="Pargrafdellista"/>
    <w:uiPriority w:val="34"/>
    <w:rsid w:val="0003523A"/>
    <w:rPr>
      <w:lang w:eastAsia="es-ES"/>
    </w:rPr>
  </w:style>
  <w:style w:type="character" w:customStyle="1" w:styleId="Ttol3Car">
    <w:name w:val="Títol 3 Car"/>
    <w:basedOn w:val="Tipusdelletraperdefectedelpargraf"/>
    <w:link w:val="Ttol3"/>
    <w:semiHidden/>
    <w:rsid w:val="00AA1318"/>
    <w:rPr>
      <w:rFonts w:asciiTheme="majorHAnsi" w:eastAsiaTheme="majorEastAsia" w:hAnsiTheme="majorHAnsi" w:cstheme="majorBidi"/>
      <w:b/>
      <w:bCs/>
      <w:color w:val="4F81BD" w:themeColor="accent1"/>
      <w:lang w:eastAsia="es-ES"/>
    </w:rPr>
  </w:style>
  <w:style w:type="character" w:customStyle="1" w:styleId="Ttol2Car">
    <w:name w:val="Títol 2 Car"/>
    <w:basedOn w:val="Tipusdelletraperdefectedelpargraf"/>
    <w:link w:val="Ttol2"/>
    <w:rsid w:val="00537360"/>
    <w:rPr>
      <w:rFonts w:asciiTheme="majorHAnsi" w:eastAsiaTheme="majorEastAsia" w:hAnsiTheme="majorHAnsi" w:cstheme="majorBidi"/>
      <w:b/>
      <w:bCs/>
      <w:color w:val="4F81BD" w:themeColor="accent1"/>
      <w:sz w:val="26"/>
      <w:szCs w:val="26"/>
      <w:lang w:eastAsia="es-ES"/>
    </w:rPr>
  </w:style>
  <w:style w:type="paragraph" w:styleId="Subttol">
    <w:name w:val="Subtitle"/>
    <w:basedOn w:val="Normal"/>
    <w:link w:val="SubttolCar"/>
    <w:qFormat/>
    <w:rsid w:val="00364CDC"/>
    <w:pPr>
      <w:spacing w:before="120" w:after="120" w:line="288" w:lineRule="auto"/>
      <w:jc w:val="both"/>
    </w:pPr>
    <w:rPr>
      <w:rFonts w:ascii="Calibri" w:hAnsi="Calibri"/>
      <w:b/>
      <w:sz w:val="24"/>
      <w:szCs w:val="24"/>
      <w:lang w:eastAsia="ca-ES"/>
    </w:rPr>
  </w:style>
  <w:style w:type="character" w:customStyle="1" w:styleId="SubttolCar">
    <w:name w:val="Subtítol Car"/>
    <w:basedOn w:val="Tipusdelletraperdefectedelpargraf"/>
    <w:link w:val="Subttol"/>
    <w:rsid w:val="00364CDC"/>
    <w:rPr>
      <w:rFonts w:ascii="Calibri" w:hAnsi="Calibri"/>
      <w:b/>
      <w:sz w:val="24"/>
      <w:szCs w:val="24"/>
    </w:rPr>
  </w:style>
  <w:style w:type="paragraph" w:customStyle="1" w:styleId="paragraph">
    <w:name w:val="paragraph"/>
    <w:basedOn w:val="Normal"/>
    <w:rsid w:val="000C0C82"/>
    <w:pPr>
      <w:spacing w:before="100" w:beforeAutospacing="1" w:after="100" w:afterAutospacing="1"/>
    </w:pPr>
    <w:rPr>
      <w:sz w:val="24"/>
      <w:szCs w:val="24"/>
      <w:lang w:val="es-ES"/>
    </w:rPr>
  </w:style>
  <w:style w:type="character" w:customStyle="1" w:styleId="normaltextrun">
    <w:name w:val="normaltextrun"/>
    <w:basedOn w:val="Tipusdelletraperdefectedelpargraf"/>
    <w:rsid w:val="000C0C82"/>
  </w:style>
  <w:style w:type="character" w:customStyle="1" w:styleId="eop">
    <w:name w:val="eop"/>
    <w:basedOn w:val="Tipusdelletraperdefectedelpargraf"/>
    <w:rsid w:val="000C0C82"/>
  </w:style>
  <w:style w:type="table" w:customStyle="1" w:styleId="Ombrejatmitj11">
    <w:name w:val="Ombrejat mitjà 11"/>
    <w:basedOn w:val="Taulanormal"/>
    <w:uiPriority w:val="63"/>
    <w:rsid w:val="00A66FEB"/>
    <w:rPr>
      <w:rFonts w:ascii="Calibri" w:eastAsia="Calibri" w:hAnsi="Calibri"/>
      <w:sz w:val="22"/>
      <w:szCs w:val="22"/>
      <w:lang w:val="es-ES" w:eastAsia="es-E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90099">
      <w:bodyDiv w:val="1"/>
      <w:marLeft w:val="0"/>
      <w:marRight w:val="0"/>
      <w:marTop w:val="0"/>
      <w:marBottom w:val="0"/>
      <w:divBdr>
        <w:top w:val="none" w:sz="0" w:space="0" w:color="auto"/>
        <w:left w:val="none" w:sz="0" w:space="0" w:color="auto"/>
        <w:bottom w:val="none" w:sz="0" w:space="0" w:color="auto"/>
        <w:right w:val="none" w:sz="0" w:space="0" w:color="auto"/>
      </w:divBdr>
      <w:divsChild>
        <w:div w:id="925267234">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209272530">
      <w:bodyDiv w:val="1"/>
      <w:marLeft w:val="0"/>
      <w:marRight w:val="0"/>
      <w:marTop w:val="0"/>
      <w:marBottom w:val="0"/>
      <w:divBdr>
        <w:top w:val="none" w:sz="0" w:space="0" w:color="auto"/>
        <w:left w:val="none" w:sz="0" w:space="0" w:color="auto"/>
        <w:bottom w:val="none" w:sz="0" w:space="0" w:color="auto"/>
        <w:right w:val="none" w:sz="0" w:space="0" w:color="auto"/>
      </w:divBdr>
    </w:div>
    <w:div w:id="404958178">
      <w:bodyDiv w:val="1"/>
      <w:marLeft w:val="0"/>
      <w:marRight w:val="0"/>
      <w:marTop w:val="0"/>
      <w:marBottom w:val="0"/>
      <w:divBdr>
        <w:top w:val="none" w:sz="0" w:space="0" w:color="auto"/>
        <w:left w:val="none" w:sz="0" w:space="0" w:color="auto"/>
        <w:bottom w:val="none" w:sz="0" w:space="0" w:color="auto"/>
        <w:right w:val="none" w:sz="0" w:space="0" w:color="auto"/>
      </w:divBdr>
    </w:div>
    <w:div w:id="526604052">
      <w:bodyDiv w:val="1"/>
      <w:marLeft w:val="0"/>
      <w:marRight w:val="0"/>
      <w:marTop w:val="0"/>
      <w:marBottom w:val="0"/>
      <w:divBdr>
        <w:top w:val="none" w:sz="0" w:space="0" w:color="auto"/>
        <w:left w:val="none" w:sz="0" w:space="0" w:color="auto"/>
        <w:bottom w:val="none" w:sz="0" w:space="0" w:color="auto"/>
        <w:right w:val="none" w:sz="0" w:space="0" w:color="auto"/>
      </w:divBdr>
      <w:divsChild>
        <w:div w:id="680854721">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568227647">
      <w:bodyDiv w:val="1"/>
      <w:marLeft w:val="0"/>
      <w:marRight w:val="0"/>
      <w:marTop w:val="0"/>
      <w:marBottom w:val="0"/>
      <w:divBdr>
        <w:top w:val="none" w:sz="0" w:space="0" w:color="auto"/>
        <w:left w:val="none" w:sz="0" w:space="0" w:color="auto"/>
        <w:bottom w:val="none" w:sz="0" w:space="0" w:color="auto"/>
        <w:right w:val="none" w:sz="0" w:space="0" w:color="auto"/>
      </w:divBdr>
    </w:div>
    <w:div w:id="700671345">
      <w:bodyDiv w:val="1"/>
      <w:marLeft w:val="0"/>
      <w:marRight w:val="0"/>
      <w:marTop w:val="0"/>
      <w:marBottom w:val="0"/>
      <w:divBdr>
        <w:top w:val="none" w:sz="0" w:space="0" w:color="auto"/>
        <w:left w:val="none" w:sz="0" w:space="0" w:color="auto"/>
        <w:bottom w:val="none" w:sz="0" w:space="0" w:color="auto"/>
        <w:right w:val="none" w:sz="0" w:space="0" w:color="auto"/>
      </w:divBdr>
    </w:div>
    <w:div w:id="851145158">
      <w:bodyDiv w:val="1"/>
      <w:marLeft w:val="0"/>
      <w:marRight w:val="0"/>
      <w:marTop w:val="0"/>
      <w:marBottom w:val="0"/>
      <w:divBdr>
        <w:top w:val="none" w:sz="0" w:space="0" w:color="auto"/>
        <w:left w:val="none" w:sz="0" w:space="0" w:color="auto"/>
        <w:bottom w:val="none" w:sz="0" w:space="0" w:color="auto"/>
        <w:right w:val="none" w:sz="0" w:space="0" w:color="auto"/>
      </w:divBdr>
    </w:div>
    <w:div w:id="1016465395">
      <w:bodyDiv w:val="1"/>
      <w:marLeft w:val="0"/>
      <w:marRight w:val="0"/>
      <w:marTop w:val="0"/>
      <w:marBottom w:val="0"/>
      <w:divBdr>
        <w:top w:val="none" w:sz="0" w:space="0" w:color="auto"/>
        <w:left w:val="none" w:sz="0" w:space="0" w:color="auto"/>
        <w:bottom w:val="none" w:sz="0" w:space="0" w:color="auto"/>
        <w:right w:val="none" w:sz="0" w:space="0" w:color="auto"/>
      </w:divBdr>
    </w:div>
    <w:div w:id="1026827277">
      <w:bodyDiv w:val="1"/>
      <w:marLeft w:val="0"/>
      <w:marRight w:val="0"/>
      <w:marTop w:val="0"/>
      <w:marBottom w:val="0"/>
      <w:divBdr>
        <w:top w:val="none" w:sz="0" w:space="0" w:color="auto"/>
        <w:left w:val="none" w:sz="0" w:space="0" w:color="auto"/>
        <w:bottom w:val="none" w:sz="0" w:space="0" w:color="auto"/>
        <w:right w:val="none" w:sz="0" w:space="0" w:color="auto"/>
      </w:divBdr>
    </w:div>
    <w:div w:id="1091897185">
      <w:bodyDiv w:val="1"/>
      <w:marLeft w:val="0"/>
      <w:marRight w:val="0"/>
      <w:marTop w:val="0"/>
      <w:marBottom w:val="0"/>
      <w:divBdr>
        <w:top w:val="none" w:sz="0" w:space="0" w:color="auto"/>
        <w:left w:val="none" w:sz="0" w:space="0" w:color="auto"/>
        <w:bottom w:val="none" w:sz="0" w:space="0" w:color="auto"/>
        <w:right w:val="none" w:sz="0" w:space="0" w:color="auto"/>
      </w:divBdr>
    </w:div>
    <w:div w:id="1125005868">
      <w:bodyDiv w:val="1"/>
      <w:marLeft w:val="0"/>
      <w:marRight w:val="0"/>
      <w:marTop w:val="0"/>
      <w:marBottom w:val="0"/>
      <w:divBdr>
        <w:top w:val="none" w:sz="0" w:space="0" w:color="auto"/>
        <w:left w:val="none" w:sz="0" w:space="0" w:color="auto"/>
        <w:bottom w:val="none" w:sz="0" w:space="0" w:color="auto"/>
        <w:right w:val="none" w:sz="0" w:space="0" w:color="auto"/>
      </w:divBdr>
    </w:div>
    <w:div w:id="1125780559">
      <w:bodyDiv w:val="1"/>
      <w:marLeft w:val="0"/>
      <w:marRight w:val="0"/>
      <w:marTop w:val="0"/>
      <w:marBottom w:val="0"/>
      <w:divBdr>
        <w:top w:val="none" w:sz="0" w:space="0" w:color="auto"/>
        <w:left w:val="none" w:sz="0" w:space="0" w:color="auto"/>
        <w:bottom w:val="none" w:sz="0" w:space="0" w:color="auto"/>
        <w:right w:val="none" w:sz="0" w:space="0" w:color="auto"/>
      </w:divBdr>
    </w:div>
    <w:div w:id="1148588904">
      <w:bodyDiv w:val="1"/>
      <w:marLeft w:val="0"/>
      <w:marRight w:val="0"/>
      <w:marTop w:val="0"/>
      <w:marBottom w:val="0"/>
      <w:divBdr>
        <w:top w:val="none" w:sz="0" w:space="0" w:color="auto"/>
        <w:left w:val="none" w:sz="0" w:space="0" w:color="auto"/>
        <w:bottom w:val="none" w:sz="0" w:space="0" w:color="auto"/>
        <w:right w:val="none" w:sz="0" w:space="0" w:color="auto"/>
      </w:divBdr>
    </w:div>
    <w:div w:id="1162156812">
      <w:bodyDiv w:val="1"/>
      <w:marLeft w:val="0"/>
      <w:marRight w:val="0"/>
      <w:marTop w:val="0"/>
      <w:marBottom w:val="0"/>
      <w:divBdr>
        <w:top w:val="none" w:sz="0" w:space="0" w:color="auto"/>
        <w:left w:val="none" w:sz="0" w:space="0" w:color="auto"/>
        <w:bottom w:val="none" w:sz="0" w:space="0" w:color="auto"/>
        <w:right w:val="none" w:sz="0" w:space="0" w:color="auto"/>
      </w:divBdr>
      <w:divsChild>
        <w:div w:id="129591653">
          <w:marLeft w:val="0"/>
          <w:marRight w:val="0"/>
          <w:marTop w:val="0"/>
          <w:marBottom w:val="0"/>
          <w:divBdr>
            <w:top w:val="none" w:sz="0" w:space="0" w:color="auto"/>
            <w:left w:val="none" w:sz="0" w:space="0" w:color="auto"/>
            <w:bottom w:val="none" w:sz="0" w:space="0" w:color="auto"/>
            <w:right w:val="none" w:sz="0" w:space="0" w:color="auto"/>
          </w:divBdr>
        </w:div>
        <w:div w:id="1815487131">
          <w:marLeft w:val="0"/>
          <w:marRight w:val="0"/>
          <w:marTop w:val="0"/>
          <w:marBottom w:val="0"/>
          <w:divBdr>
            <w:top w:val="none" w:sz="0" w:space="0" w:color="auto"/>
            <w:left w:val="none" w:sz="0" w:space="0" w:color="auto"/>
            <w:bottom w:val="none" w:sz="0" w:space="0" w:color="auto"/>
            <w:right w:val="none" w:sz="0" w:space="0" w:color="auto"/>
          </w:divBdr>
        </w:div>
        <w:div w:id="610169154">
          <w:marLeft w:val="0"/>
          <w:marRight w:val="0"/>
          <w:marTop w:val="0"/>
          <w:marBottom w:val="0"/>
          <w:divBdr>
            <w:top w:val="none" w:sz="0" w:space="0" w:color="auto"/>
            <w:left w:val="none" w:sz="0" w:space="0" w:color="auto"/>
            <w:bottom w:val="none" w:sz="0" w:space="0" w:color="auto"/>
            <w:right w:val="none" w:sz="0" w:space="0" w:color="auto"/>
          </w:divBdr>
        </w:div>
        <w:div w:id="575940531">
          <w:marLeft w:val="0"/>
          <w:marRight w:val="0"/>
          <w:marTop w:val="0"/>
          <w:marBottom w:val="0"/>
          <w:divBdr>
            <w:top w:val="none" w:sz="0" w:space="0" w:color="auto"/>
            <w:left w:val="none" w:sz="0" w:space="0" w:color="auto"/>
            <w:bottom w:val="none" w:sz="0" w:space="0" w:color="auto"/>
            <w:right w:val="none" w:sz="0" w:space="0" w:color="auto"/>
          </w:divBdr>
        </w:div>
        <w:div w:id="28336993">
          <w:marLeft w:val="0"/>
          <w:marRight w:val="0"/>
          <w:marTop w:val="0"/>
          <w:marBottom w:val="0"/>
          <w:divBdr>
            <w:top w:val="none" w:sz="0" w:space="0" w:color="auto"/>
            <w:left w:val="none" w:sz="0" w:space="0" w:color="auto"/>
            <w:bottom w:val="none" w:sz="0" w:space="0" w:color="auto"/>
            <w:right w:val="none" w:sz="0" w:space="0" w:color="auto"/>
          </w:divBdr>
        </w:div>
        <w:div w:id="609245777">
          <w:marLeft w:val="0"/>
          <w:marRight w:val="0"/>
          <w:marTop w:val="0"/>
          <w:marBottom w:val="0"/>
          <w:divBdr>
            <w:top w:val="none" w:sz="0" w:space="0" w:color="auto"/>
            <w:left w:val="none" w:sz="0" w:space="0" w:color="auto"/>
            <w:bottom w:val="none" w:sz="0" w:space="0" w:color="auto"/>
            <w:right w:val="none" w:sz="0" w:space="0" w:color="auto"/>
          </w:divBdr>
        </w:div>
        <w:div w:id="2015571459">
          <w:marLeft w:val="0"/>
          <w:marRight w:val="0"/>
          <w:marTop w:val="0"/>
          <w:marBottom w:val="0"/>
          <w:divBdr>
            <w:top w:val="none" w:sz="0" w:space="0" w:color="auto"/>
            <w:left w:val="none" w:sz="0" w:space="0" w:color="auto"/>
            <w:bottom w:val="none" w:sz="0" w:space="0" w:color="auto"/>
            <w:right w:val="none" w:sz="0" w:space="0" w:color="auto"/>
          </w:divBdr>
        </w:div>
        <w:div w:id="966549052">
          <w:marLeft w:val="0"/>
          <w:marRight w:val="0"/>
          <w:marTop w:val="0"/>
          <w:marBottom w:val="0"/>
          <w:divBdr>
            <w:top w:val="none" w:sz="0" w:space="0" w:color="auto"/>
            <w:left w:val="none" w:sz="0" w:space="0" w:color="auto"/>
            <w:bottom w:val="none" w:sz="0" w:space="0" w:color="auto"/>
            <w:right w:val="none" w:sz="0" w:space="0" w:color="auto"/>
          </w:divBdr>
        </w:div>
        <w:div w:id="956986181">
          <w:marLeft w:val="0"/>
          <w:marRight w:val="0"/>
          <w:marTop w:val="0"/>
          <w:marBottom w:val="0"/>
          <w:divBdr>
            <w:top w:val="none" w:sz="0" w:space="0" w:color="auto"/>
            <w:left w:val="none" w:sz="0" w:space="0" w:color="auto"/>
            <w:bottom w:val="none" w:sz="0" w:space="0" w:color="auto"/>
            <w:right w:val="none" w:sz="0" w:space="0" w:color="auto"/>
          </w:divBdr>
        </w:div>
      </w:divsChild>
    </w:div>
    <w:div w:id="1184171269">
      <w:bodyDiv w:val="1"/>
      <w:marLeft w:val="0"/>
      <w:marRight w:val="0"/>
      <w:marTop w:val="0"/>
      <w:marBottom w:val="0"/>
      <w:divBdr>
        <w:top w:val="none" w:sz="0" w:space="0" w:color="auto"/>
        <w:left w:val="none" w:sz="0" w:space="0" w:color="auto"/>
        <w:bottom w:val="none" w:sz="0" w:space="0" w:color="auto"/>
        <w:right w:val="none" w:sz="0" w:space="0" w:color="auto"/>
      </w:divBdr>
    </w:div>
    <w:div w:id="1205101769">
      <w:bodyDiv w:val="1"/>
      <w:marLeft w:val="0"/>
      <w:marRight w:val="0"/>
      <w:marTop w:val="0"/>
      <w:marBottom w:val="0"/>
      <w:divBdr>
        <w:top w:val="none" w:sz="0" w:space="0" w:color="auto"/>
        <w:left w:val="none" w:sz="0" w:space="0" w:color="auto"/>
        <w:bottom w:val="none" w:sz="0" w:space="0" w:color="auto"/>
        <w:right w:val="none" w:sz="0" w:space="0" w:color="auto"/>
      </w:divBdr>
    </w:div>
    <w:div w:id="1225219837">
      <w:bodyDiv w:val="1"/>
      <w:marLeft w:val="0"/>
      <w:marRight w:val="0"/>
      <w:marTop w:val="0"/>
      <w:marBottom w:val="0"/>
      <w:divBdr>
        <w:top w:val="none" w:sz="0" w:space="0" w:color="auto"/>
        <w:left w:val="none" w:sz="0" w:space="0" w:color="auto"/>
        <w:bottom w:val="none" w:sz="0" w:space="0" w:color="auto"/>
        <w:right w:val="none" w:sz="0" w:space="0" w:color="auto"/>
      </w:divBdr>
    </w:div>
    <w:div w:id="1350832975">
      <w:bodyDiv w:val="1"/>
      <w:marLeft w:val="0"/>
      <w:marRight w:val="0"/>
      <w:marTop w:val="0"/>
      <w:marBottom w:val="0"/>
      <w:divBdr>
        <w:top w:val="none" w:sz="0" w:space="0" w:color="auto"/>
        <w:left w:val="none" w:sz="0" w:space="0" w:color="auto"/>
        <w:bottom w:val="none" w:sz="0" w:space="0" w:color="auto"/>
        <w:right w:val="none" w:sz="0" w:space="0" w:color="auto"/>
      </w:divBdr>
    </w:div>
    <w:div w:id="1360736071">
      <w:bodyDiv w:val="1"/>
      <w:marLeft w:val="0"/>
      <w:marRight w:val="0"/>
      <w:marTop w:val="0"/>
      <w:marBottom w:val="0"/>
      <w:divBdr>
        <w:top w:val="none" w:sz="0" w:space="0" w:color="auto"/>
        <w:left w:val="none" w:sz="0" w:space="0" w:color="auto"/>
        <w:bottom w:val="none" w:sz="0" w:space="0" w:color="auto"/>
        <w:right w:val="none" w:sz="0" w:space="0" w:color="auto"/>
      </w:divBdr>
    </w:div>
    <w:div w:id="1380202202">
      <w:bodyDiv w:val="1"/>
      <w:marLeft w:val="0"/>
      <w:marRight w:val="0"/>
      <w:marTop w:val="0"/>
      <w:marBottom w:val="0"/>
      <w:divBdr>
        <w:top w:val="none" w:sz="0" w:space="0" w:color="auto"/>
        <w:left w:val="none" w:sz="0" w:space="0" w:color="auto"/>
        <w:bottom w:val="none" w:sz="0" w:space="0" w:color="auto"/>
        <w:right w:val="none" w:sz="0" w:space="0" w:color="auto"/>
      </w:divBdr>
    </w:div>
    <w:div w:id="1466505754">
      <w:bodyDiv w:val="1"/>
      <w:marLeft w:val="0"/>
      <w:marRight w:val="0"/>
      <w:marTop w:val="0"/>
      <w:marBottom w:val="0"/>
      <w:divBdr>
        <w:top w:val="none" w:sz="0" w:space="0" w:color="auto"/>
        <w:left w:val="none" w:sz="0" w:space="0" w:color="auto"/>
        <w:bottom w:val="none" w:sz="0" w:space="0" w:color="auto"/>
        <w:right w:val="none" w:sz="0" w:space="0" w:color="auto"/>
      </w:divBdr>
    </w:div>
    <w:div w:id="1495607217">
      <w:bodyDiv w:val="1"/>
      <w:marLeft w:val="0"/>
      <w:marRight w:val="0"/>
      <w:marTop w:val="0"/>
      <w:marBottom w:val="0"/>
      <w:divBdr>
        <w:top w:val="none" w:sz="0" w:space="0" w:color="auto"/>
        <w:left w:val="none" w:sz="0" w:space="0" w:color="auto"/>
        <w:bottom w:val="none" w:sz="0" w:space="0" w:color="auto"/>
        <w:right w:val="none" w:sz="0" w:space="0" w:color="auto"/>
      </w:divBdr>
    </w:div>
    <w:div w:id="1762292213">
      <w:bodyDiv w:val="1"/>
      <w:marLeft w:val="0"/>
      <w:marRight w:val="0"/>
      <w:marTop w:val="0"/>
      <w:marBottom w:val="0"/>
      <w:divBdr>
        <w:top w:val="none" w:sz="0" w:space="0" w:color="auto"/>
        <w:left w:val="none" w:sz="0" w:space="0" w:color="auto"/>
        <w:bottom w:val="none" w:sz="0" w:space="0" w:color="auto"/>
        <w:right w:val="none" w:sz="0" w:space="0" w:color="auto"/>
      </w:divBdr>
    </w:div>
    <w:div w:id="1930891212">
      <w:bodyDiv w:val="1"/>
      <w:marLeft w:val="0"/>
      <w:marRight w:val="0"/>
      <w:marTop w:val="0"/>
      <w:marBottom w:val="0"/>
      <w:divBdr>
        <w:top w:val="none" w:sz="0" w:space="0" w:color="auto"/>
        <w:left w:val="none" w:sz="0" w:space="0" w:color="auto"/>
        <w:bottom w:val="none" w:sz="0" w:space="0" w:color="auto"/>
        <w:right w:val="none" w:sz="0" w:space="0" w:color="auto"/>
      </w:divBdr>
    </w:div>
    <w:div w:id="1990670279">
      <w:bodyDiv w:val="1"/>
      <w:marLeft w:val="0"/>
      <w:marRight w:val="0"/>
      <w:marTop w:val="0"/>
      <w:marBottom w:val="0"/>
      <w:divBdr>
        <w:top w:val="none" w:sz="0" w:space="0" w:color="auto"/>
        <w:left w:val="none" w:sz="0" w:space="0" w:color="auto"/>
        <w:bottom w:val="none" w:sz="0" w:space="0" w:color="auto"/>
        <w:right w:val="none" w:sz="0" w:space="0" w:color="auto"/>
      </w:divBdr>
    </w:div>
    <w:div w:id="2003585535">
      <w:bodyDiv w:val="1"/>
      <w:marLeft w:val="0"/>
      <w:marRight w:val="0"/>
      <w:marTop w:val="0"/>
      <w:marBottom w:val="0"/>
      <w:divBdr>
        <w:top w:val="none" w:sz="0" w:space="0" w:color="auto"/>
        <w:left w:val="none" w:sz="0" w:space="0" w:color="auto"/>
        <w:bottom w:val="none" w:sz="0" w:space="0" w:color="auto"/>
        <w:right w:val="none" w:sz="0" w:space="0" w:color="auto"/>
      </w:divBdr>
    </w:div>
    <w:div w:id="2066831063">
      <w:bodyDiv w:val="1"/>
      <w:marLeft w:val="0"/>
      <w:marRight w:val="0"/>
      <w:marTop w:val="0"/>
      <w:marBottom w:val="0"/>
      <w:divBdr>
        <w:top w:val="none" w:sz="0" w:space="0" w:color="auto"/>
        <w:left w:val="none" w:sz="0" w:space="0" w:color="auto"/>
        <w:bottom w:val="none" w:sz="0" w:space="0" w:color="auto"/>
        <w:right w:val="none" w:sz="0" w:space="0" w:color="auto"/>
      </w:divBdr>
    </w:div>
    <w:div w:id="20802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be458144a76845e4"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0b31ac4deb8e45c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sCAD xmlns="6a9906d8-7354-4b2d-a694-b1e5ee9da8e0" xsi:nil="true"/>
    <observacionsSUM xmlns="6a9906d8-7354-4b2d-a694-b1e5ee9da8e0" xsi:nil="true"/>
    <revision xmlns="6a9906d8-7354-4b2d-a694-b1e5ee9da8e0" xsi:nil="true"/>
    <T_x00e8_cnic_x002f_a xmlns="6a9906d8-7354-4b2d-a694-b1e5ee9da8e0">
      <UserInfo>
        <DisplayName/>
        <AccountId xsi:nil="true"/>
        <AccountType/>
      </UserInfo>
    </T_x00e8_cnic_x002f_a>
    <lcf76f155ced4ddcb4097134ff3c332f xmlns="6a9906d8-7354-4b2d-a694-b1e5ee9da8e0">
      <Terms xmlns="http://schemas.microsoft.com/office/infopath/2007/PartnerControls"/>
    </lcf76f155ced4ddcb4097134ff3c332f>
    <TaxCatchAll xmlns="e0ed6653-2567-4b65-ac99-fef63f114098" xsi:nil="true"/>
    <_Flow_SignoffStatus xmlns="6a9906d8-7354-4b2d-a694-b1e5ee9da8e0" xsi:nil="true"/>
    <datarespostaCAD xmlns="6a9906d8-7354-4b2d-a694-b1e5ee9da8e0" xsi:nil="true"/>
    <DataentradaCAD xmlns="6a9906d8-7354-4b2d-a694-b1e5ee9da8e0" xsi:nil="true"/>
    <OBSVESTATLICITACI_x00d3_ xmlns="6a9906d8-7354-4b2d-a694-b1e5ee9da8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AF3FDF25B90C4AB8B49CDE89D97260" ma:contentTypeVersion="22" ma:contentTypeDescription="Crea un document nou" ma:contentTypeScope="" ma:versionID="952743417aff6a0a7c287f846a3ab1dc">
  <xsd:schema xmlns:xsd="http://www.w3.org/2001/XMLSchema" xmlns:xs="http://www.w3.org/2001/XMLSchema" xmlns:p="http://schemas.microsoft.com/office/2006/metadata/properties" xmlns:ns2="6a9906d8-7354-4b2d-a694-b1e5ee9da8e0" xmlns:ns3="e0ed6653-2567-4b65-ac99-fef63f114098" targetNamespace="http://schemas.microsoft.com/office/2006/metadata/properties" ma:root="true" ma:fieldsID="989a474e8e7a859a7a995e6f79da640f" ns2:_="" ns3:_="">
    <xsd:import namespace="6a9906d8-7354-4b2d-a694-b1e5ee9da8e0"/>
    <xsd:import namespace="e0ed6653-2567-4b65-ac99-fef63f1140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vision" minOccurs="0"/>
                <xsd:element ref="ns2:ObservacionsCAD" minOccurs="0"/>
                <xsd:element ref="ns2:observacionsSUM" minOccurs="0"/>
                <xsd:element ref="ns2:T_x00e8_cnic_x002f_a" minOccurs="0"/>
                <xsd:element ref="ns2:_Flow_SignoffStatus" minOccurs="0"/>
                <xsd:element ref="ns2:DataentradaCAD" minOccurs="0"/>
                <xsd:element ref="ns2:datarespostaCAD" minOccurs="0"/>
                <xsd:element ref="ns2:OBSVESTATLICITACI_x00d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906d8-7354-4b2d-a694-b1e5ee9da8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es de la imatge" ma:readOnly="false" ma:fieldId="{5cf76f15-5ced-4ddc-b409-7134ff3c332f}" ma:taxonomyMulti="true" ma:sspId="d19f90c4-00d9-45b7-bc62-04f95cbe7a8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revision" ma:index="21" nillable="true" ma:displayName="revision" ma:format="Dropdown" ma:internalName="revision">
      <xsd:simpleType>
        <xsd:restriction base="dms:Text">
          <xsd:maxLength value="255"/>
        </xsd:restriction>
      </xsd:simpleType>
    </xsd:element>
    <xsd:element name="ObservacionsCAD" ma:index="22" nillable="true" ma:displayName="Observacions CAD DOC INICI" ma:format="Dropdown" ma:internalName="ObservacionsCAD">
      <xsd:simpleType>
        <xsd:restriction base="dms:Note">
          <xsd:maxLength value="255"/>
        </xsd:restriction>
      </xsd:simpleType>
    </xsd:element>
    <xsd:element name="observacionsSUM" ma:index="23" nillable="true" ma:displayName="observacions SERVEI PROMOTOR" ma:description="Necessitem que ens valideu aquest plec que es el primer que faig. De serveis CAP II.  A aquest plec li afegirem un estat d'amidaments amb quantitats i preus." ma:format="Dropdown" ma:internalName="observacionsSUM">
      <xsd:simpleType>
        <xsd:restriction base="dms:Text">
          <xsd:maxLength value="255"/>
        </xsd:restriction>
      </xsd:simpleType>
    </xsd:element>
    <xsd:element name="T_x00e8_cnic_x002f_a" ma:index="24" nillable="true" ma:displayName="Tècnic/a" ma:description="Persona que inicia l'expedient" ma:format="Dropdown" ma:list="UserInfo" ma:SharePointGroup="0" ma:internalName="T_x00e8_cnic_x002f_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5" nillable="true" ma:displayName="Estat PPT/MJ document incials" ma:format="Dropdown" ma:internalName="_x0024_Resources_x003a_core_x002c_Signoff_Status">
      <xsd:simpleType>
        <xsd:restriction base="dms:Choice">
          <xsd:enumeration value="admès a tramit"/>
          <xsd:enumeration value="pendent de correccions"/>
          <xsd:enumeration value="no admès per error"/>
          <xsd:enumeration value="no admès per manca e documentació"/>
          <xsd:enumeration value="pendent revisió"/>
        </xsd:restriction>
      </xsd:simpleType>
    </xsd:element>
    <xsd:element name="DataentradaCAD" ma:index="26" nillable="true" ma:displayName="Data entrada CAD" ma:format="DateOnly" ma:internalName="DataentradaCAD">
      <xsd:simpleType>
        <xsd:restriction base="dms:DateTime"/>
      </xsd:simpleType>
    </xsd:element>
    <xsd:element name="datarespostaCAD" ma:index="27" nillable="true" ma:displayName="data resposta CAD" ma:format="DateOnly" ma:internalName="datarespostaCAD">
      <xsd:simpleType>
        <xsd:restriction base="dms:DateTime"/>
      </xsd:simpleType>
    </xsd:element>
    <xsd:element name="OBSVESTATLICITACI_x00d3_" ma:index="28" nillable="true" ma:displayName="OBSV ESTAT LICITACIÓ" ma:format="Dropdown" ma:internalName="OBSVESTATLICITACI_x00d3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d6653-2567-4b65-ac99-fef63f114098"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element name="TaxCatchAll" ma:index="16" nillable="true" ma:displayName="Taxonomy Catch All Column" ma:hidden="true" ma:list="{188673f0-37a7-420b-a58f-167b269443b9}" ma:internalName="TaxCatchAll" ma:showField="CatchAllData" ma:web="e0ed6653-2567-4b65-ac99-fef63f1140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DE78D-4D9F-4A6D-A184-1092015180CB}">
  <ds:schemaRefs>
    <ds:schemaRef ds:uri="http://schemas.microsoft.com/office/2006/documentManagement/types"/>
    <ds:schemaRef ds:uri="http://schemas.microsoft.com/office/infopath/2007/PartnerControls"/>
    <ds:schemaRef ds:uri="http://purl.org/dc/elements/1.1/"/>
    <ds:schemaRef ds:uri="6a9906d8-7354-4b2d-a694-b1e5ee9da8e0"/>
    <ds:schemaRef ds:uri="http://www.w3.org/XML/1998/namespace"/>
    <ds:schemaRef ds:uri="http://purl.org/dc/dcmitype/"/>
    <ds:schemaRef ds:uri="http://schemas.openxmlformats.org/package/2006/metadata/core-properties"/>
    <ds:schemaRef ds:uri="e0ed6653-2567-4b65-ac99-fef63f114098"/>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DECA0B0-20CE-4BC0-99CC-437135B4EF71}">
  <ds:schemaRefs>
    <ds:schemaRef ds:uri="http://schemas.microsoft.com/sharepoint/v3/contenttype/forms"/>
  </ds:schemaRefs>
</ds:datastoreItem>
</file>

<file path=customXml/itemProps3.xml><?xml version="1.0" encoding="utf-8"?>
<ds:datastoreItem xmlns:ds="http://schemas.openxmlformats.org/officeDocument/2006/customXml" ds:itemID="{AE242918-2C40-46EA-93FA-6D865C9AB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906d8-7354-4b2d-a694-b1e5ee9da8e0"/>
    <ds:schemaRef ds:uri="e0ed6653-2567-4b65-ac99-fef63f114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7AC34-6541-460D-B1B5-5295B4329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5098</Words>
  <Characters>29059</Characters>
  <Application>Microsoft Office Word</Application>
  <DocSecurity>0</DocSecurity>
  <Lines>242</Lines>
  <Paragraphs>68</Paragraphs>
  <ScaleCrop>false</ScaleCrop>
  <HeadingPairs>
    <vt:vector size="2" baseType="variant">
      <vt:variant>
        <vt:lpstr>Títol</vt:lpstr>
      </vt:variant>
      <vt:variant>
        <vt:i4>1</vt:i4>
      </vt:variant>
    </vt:vector>
  </HeadingPairs>
  <TitlesOfParts>
    <vt:vector size="1" baseType="lpstr">
      <vt:lpstr>Memòria justificativa MUP-PO</vt:lpstr>
    </vt:vector>
  </TitlesOfParts>
  <Company>ICS</Company>
  <LinksUpToDate>false</LinksUpToDate>
  <CharactersWithSpaces>34089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Memòria justificativa MUP-PO</dc:title>
  <dc:creator>Franch Quilez, Anna</dc:creator>
  <cp:lastModifiedBy>Bosch Coll, Nuria</cp:lastModifiedBy>
  <cp:revision>2</cp:revision>
  <cp:lastPrinted>2025-06-17T09:37:00Z</cp:lastPrinted>
  <dcterms:created xsi:type="dcterms:W3CDTF">2025-07-03T12:54:00Z</dcterms:created>
  <dcterms:modified xsi:type="dcterms:W3CDTF">2025-07-03T12:54:00Z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0x010100E5AF3FDF25B90C4AB8B49CDE89D97260</vt:lpwstr>
  </property>
  <property fmtid="{D5CDD505-2E9C-101B-9397-08002B2CF9AE}" pid="3" name="MediaServiceImageTags">
    <vt:lpwstr/>
  </property>
</Properties>
</file>